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4C8" w:rsidRPr="00A146EE" w:rsidRDefault="00B64D54" w:rsidP="00A146EE">
      <w:pPr>
        <w:outlineLvl w:val="0"/>
        <w:rPr>
          <w:sz w:val="18"/>
          <w:szCs w:val="18"/>
        </w:rPr>
      </w:pPr>
      <w:r w:rsidRPr="00B64D54">
        <w:rPr>
          <w:b/>
          <w:sz w:val="24"/>
          <w:szCs w:val="24"/>
        </w:rPr>
        <w:t>ONDERZOEK METAGEGEVENSSTANDAARD VOOR GEMEENTEN</w:t>
      </w:r>
      <w:r w:rsidR="00ED4006">
        <w:rPr>
          <w:b/>
          <w:sz w:val="24"/>
          <w:szCs w:val="24"/>
        </w:rPr>
        <w:br/>
      </w:r>
      <w:r w:rsidR="00CE0190">
        <w:rPr>
          <w:sz w:val="18"/>
          <w:szCs w:val="18"/>
        </w:rPr>
        <w:t>Eind</w:t>
      </w:r>
      <w:r>
        <w:rPr>
          <w:sz w:val="18"/>
          <w:szCs w:val="18"/>
        </w:rPr>
        <w:t>rapportage</w:t>
      </w:r>
      <w:r w:rsidR="004A6221">
        <w:rPr>
          <w:sz w:val="18"/>
          <w:szCs w:val="18"/>
        </w:rPr>
        <w:t xml:space="preserve">; Arjan Kloosterboer, </w:t>
      </w:r>
      <w:ins w:id="0" w:author="Arjan" w:date="2013-10-01T07:36:00Z">
        <w:r w:rsidR="006953DE">
          <w:rPr>
            <w:sz w:val="18"/>
            <w:szCs w:val="18"/>
          </w:rPr>
          <w:t>30</w:t>
        </w:r>
      </w:ins>
      <w:ins w:id="1" w:author="Arjan" w:date="2013-10-01T07:37:00Z">
        <w:r w:rsidR="006953DE">
          <w:rPr>
            <w:sz w:val="18"/>
            <w:szCs w:val="18"/>
          </w:rPr>
          <w:t xml:space="preserve"> </w:t>
        </w:r>
      </w:ins>
      <w:ins w:id="2" w:author="Arjan" w:date="2013-10-01T07:36:00Z">
        <w:r w:rsidR="006953DE">
          <w:rPr>
            <w:sz w:val="18"/>
            <w:szCs w:val="18"/>
          </w:rPr>
          <w:t>s</w:t>
        </w:r>
      </w:ins>
      <w:ins w:id="3" w:author="Arjan" w:date="2013-10-01T07:37:00Z">
        <w:r w:rsidR="006953DE">
          <w:rPr>
            <w:sz w:val="18"/>
            <w:szCs w:val="18"/>
          </w:rPr>
          <w:t>e</w:t>
        </w:r>
      </w:ins>
      <w:ins w:id="4" w:author="Arjan" w:date="2013-10-01T07:36:00Z">
        <w:r w:rsidR="006953DE">
          <w:rPr>
            <w:sz w:val="18"/>
            <w:szCs w:val="18"/>
          </w:rPr>
          <w:t>pt</w:t>
        </w:r>
      </w:ins>
      <w:ins w:id="5" w:author="Arjan" w:date="2013-10-01T07:37:00Z">
        <w:r w:rsidR="006953DE">
          <w:rPr>
            <w:sz w:val="18"/>
            <w:szCs w:val="18"/>
          </w:rPr>
          <w:t>ember</w:t>
        </w:r>
      </w:ins>
      <w:ins w:id="6" w:author="Arjan" w:date="2013-08-09T17:32:00Z">
        <w:r w:rsidR="00053E55">
          <w:rPr>
            <w:sz w:val="18"/>
            <w:szCs w:val="18"/>
          </w:rPr>
          <w:t xml:space="preserve"> 2013</w:t>
        </w:r>
      </w:ins>
    </w:p>
    <w:p w:rsidR="000B1E06" w:rsidRPr="00836A27" w:rsidRDefault="00836A27" w:rsidP="005B2D8B">
      <w:pPr>
        <w:autoSpaceDE w:val="0"/>
        <w:autoSpaceDN w:val="0"/>
        <w:adjustRightInd w:val="0"/>
        <w:spacing w:before="120" w:line="240" w:lineRule="auto"/>
        <w:rPr>
          <w:rFonts w:ascii="ArialMT" w:hAnsi="ArialMT" w:cs="ArialMT"/>
          <w:b/>
          <w:color w:val="000000"/>
          <w:sz w:val="20"/>
          <w:szCs w:val="20"/>
        </w:rPr>
      </w:pPr>
      <w:r w:rsidRPr="00836A27">
        <w:rPr>
          <w:rFonts w:ascii="ArialMT" w:hAnsi="ArialMT" w:cs="ArialMT"/>
          <w:b/>
          <w:color w:val="000000"/>
          <w:sz w:val="20"/>
          <w:szCs w:val="20"/>
        </w:rPr>
        <w:t>Inleiding</w:t>
      </w:r>
    </w:p>
    <w:p w:rsidR="005B2D8B" w:rsidRPr="005B2D8B" w:rsidRDefault="00B64D54" w:rsidP="005B2D8B">
      <w:pPr>
        <w:autoSpaceDE w:val="0"/>
        <w:autoSpaceDN w:val="0"/>
        <w:adjustRightInd w:val="0"/>
        <w:spacing w:before="120" w:line="240" w:lineRule="auto"/>
        <w:rPr>
          <w:rFonts w:ascii="ArialMT" w:hAnsi="ArialMT" w:cs="ArialMT"/>
          <w:color w:val="000000"/>
          <w:sz w:val="20"/>
          <w:szCs w:val="20"/>
        </w:rPr>
      </w:pPr>
      <w:r w:rsidRPr="00B64D54">
        <w:rPr>
          <w:rFonts w:ascii="ArialMT" w:hAnsi="ArialMT" w:cs="ArialMT"/>
          <w:color w:val="000000"/>
          <w:sz w:val="20"/>
          <w:szCs w:val="20"/>
        </w:rPr>
        <w:t>Metagegevens (ook: metadata) van documenten (in de meest brede zin van het woord, en overeenkomend met informatieobjecten in de Baseline</w:t>
      </w:r>
      <w:r w:rsidR="00FC1D96">
        <w:rPr>
          <w:rStyle w:val="Voetnootmarkering"/>
          <w:rFonts w:ascii="ArialMT" w:hAnsi="ArialMT" w:cs="ArialMT"/>
          <w:color w:val="000000"/>
          <w:sz w:val="20"/>
          <w:szCs w:val="20"/>
        </w:rPr>
        <w:footnoteReference w:id="1"/>
      </w:r>
      <w:r w:rsidRPr="00B64D54">
        <w:rPr>
          <w:rFonts w:ascii="ArialMT" w:hAnsi="ArialMT" w:cs="ArialMT"/>
          <w:color w:val="000000"/>
          <w:sz w:val="20"/>
          <w:szCs w:val="20"/>
        </w:rPr>
        <w:t>) zijn van essentieel belang voor het ontsluiten en archiveren van die documenten.</w:t>
      </w:r>
      <w:r w:rsidR="005B2D8B">
        <w:rPr>
          <w:rFonts w:ascii="ArialMT" w:hAnsi="ArialMT" w:cs="ArialMT"/>
          <w:color w:val="000000"/>
          <w:sz w:val="20"/>
          <w:szCs w:val="20"/>
        </w:rPr>
        <w:t xml:space="preserve"> Voor de overheid dient h</w:t>
      </w:r>
      <w:r w:rsidR="005B2D8B" w:rsidRPr="005B2D8B">
        <w:rPr>
          <w:rFonts w:ascii="ArialMT" w:hAnsi="ArialMT" w:cs="ArialMT"/>
          <w:color w:val="000000"/>
          <w:sz w:val="20"/>
          <w:szCs w:val="20"/>
        </w:rPr>
        <w:t>et vastleggen van metagegevens de volgende doelen:</w:t>
      </w:r>
    </w:p>
    <w:p w:rsidR="005B2D8B" w:rsidRPr="005B2D8B" w:rsidRDefault="005B2D8B" w:rsidP="005B2D8B">
      <w:pPr>
        <w:pStyle w:val="Lijstalinea"/>
        <w:numPr>
          <w:ilvl w:val="0"/>
          <w:numId w:val="25"/>
        </w:numPr>
        <w:autoSpaceDE w:val="0"/>
        <w:autoSpaceDN w:val="0"/>
        <w:adjustRightInd w:val="0"/>
        <w:spacing w:line="240" w:lineRule="auto"/>
        <w:ind w:left="714" w:hanging="357"/>
        <w:rPr>
          <w:rFonts w:ascii="ArialMT" w:hAnsi="ArialMT" w:cs="ArialMT"/>
          <w:color w:val="000000"/>
          <w:sz w:val="20"/>
          <w:szCs w:val="20"/>
        </w:rPr>
      </w:pPr>
      <w:r w:rsidRPr="005B2D8B">
        <w:rPr>
          <w:rFonts w:ascii="ArialMT" w:hAnsi="ArialMT" w:cs="ArialMT"/>
          <w:color w:val="000000"/>
          <w:sz w:val="20"/>
          <w:szCs w:val="20"/>
        </w:rPr>
        <w:t>het vergroten van de duurzame toegankelijkheid en betrouwbaarheid van overheidsinformatie;</w:t>
      </w:r>
    </w:p>
    <w:p w:rsidR="005B2D8B" w:rsidRPr="005B2D8B" w:rsidRDefault="005B2D8B" w:rsidP="005B2D8B">
      <w:pPr>
        <w:pStyle w:val="Lijstalinea"/>
        <w:numPr>
          <w:ilvl w:val="0"/>
          <w:numId w:val="25"/>
        </w:numPr>
        <w:autoSpaceDE w:val="0"/>
        <w:autoSpaceDN w:val="0"/>
        <w:adjustRightInd w:val="0"/>
        <w:spacing w:before="120" w:line="240" w:lineRule="auto"/>
        <w:rPr>
          <w:rFonts w:ascii="ArialMT" w:hAnsi="ArialMT" w:cs="ArialMT"/>
          <w:color w:val="000000"/>
          <w:sz w:val="20"/>
          <w:szCs w:val="20"/>
        </w:rPr>
      </w:pPr>
      <w:r w:rsidRPr="005B2D8B">
        <w:rPr>
          <w:rFonts w:ascii="ArialMT" w:hAnsi="ArialMT" w:cs="ArialMT"/>
          <w:color w:val="000000"/>
          <w:sz w:val="20"/>
          <w:szCs w:val="20"/>
        </w:rPr>
        <w:t>het bevorderen van een juiste interpretatie van overheidsinformatie;</w:t>
      </w:r>
    </w:p>
    <w:p w:rsidR="005B2D8B" w:rsidRPr="005B2D8B" w:rsidRDefault="005B2D8B" w:rsidP="005B2D8B">
      <w:pPr>
        <w:pStyle w:val="Lijstalinea"/>
        <w:numPr>
          <w:ilvl w:val="0"/>
          <w:numId w:val="25"/>
        </w:numPr>
        <w:autoSpaceDE w:val="0"/>
        <w:autoSpaceDN w:val="0"/>
        <w:adjustRightInd w:val="0"/>
        <w:spacing w:before="120" w:line="240" w:lineRule="auto"/>
        <w:rPr>
          <w:rFonts w:ascii="ArialMT" w:hAnsi="ArialMT" w:cs="ArialMT"/>
          <w:color w:val="000000"/>
          <w:sz w:val="20"/>
          <w:szCs w:val="20"/>
        </w:rPr>
      </w:pPr>
      <w:r w:rsidRPr="005B2D8B">
        <w:rPr>
          <w:rFonts w:ascii="ArialMT" w:hAnsi="ArialMT" w:cs="ArialMT"/>
          <w:color w:val="000000"/>
          <w:sz w:val="20"/>
          <w:szCs w:val="20"/>
        </w:rPr>
        <w:t>het mogelijk maken van gegevensuitwisseling tussen organisaties en/of systemen (interoperabiliteit);</w:t>
      </w:r>
    </w:p>
    <w:p w:rsidR="005B2D8B" w:rsidRPr="005B2D8B" w:rsidRDefault="005B2D8B" w:rsidP="005B2D8B">
      <w:pPr>
        <w:pStyle w:val="Lijstalinea"/>
        <w:numPr>
          <w:ilvl w:val="0"/>
          <w:numId w:val="25"/>
        </w:numPr>
        <w:autoSpaceDE w:val="0"/>
        <w:autoSpaceDN w:val="0"/>
        <w:adjustRightInd w:val="0"/>
        <w:spacing w:before="120" w:line="240" w:lineRule="auto"/>
        <w:rPr>
          <w:rFonts w:ascii="ArialMT" w:hAnsi="ArialMT" w:cs="ArialMT"/>
          <w:color w:val="000000"/>
          <w:sz w:val="20"/>
          <w:szCs w:val="20"/>
        </w:rPr>
      </w:pPr>
      <w:r w:rsidRPr="005B2D8B">
        <w:rPr>
          <w:rFonts w:ascii="ArialMT" w:hAnsi="ArialMT" w:cs="ArialMT"/>
          <w:color w:val="000000"/>
          <w:sz w:val="20"/>
          <w:szCs w:val="20"/>
        </w:rPr>
        <w:t>het transparant en openbaar maken van overheidsinformatie</w:t>
      </w:r>
      <w:r>
        <w:rPr>
          <w:rFonts w:ascii="ArialMT" w:hAnsi="ArialMT" w:cs="ArialMT"/>
          <w:color w:val="000000"/>
          <w:sz w:val="20"/>
          <w:szCs w:val="20"/>
        </w:rPr>
        <w:t>;</w:t>
      </w:r>
    </w:p>
    <w:p w:rsidR="005B2D8B" w:rsidRPr="005B2D8B" w:rsidRDefault="005B2D8B" w:rsidP="005B2D8B">
      <w:pPr>
        <w:pStyle w:val="Lijstalinea"/>
        <w:numPr>
          <w:ilvl w:val="0"/>
          <w:numId w:val="25"/>
        </w:numPr>
        <w:autoSpaceDE w:val="0"/>
        <w:autoSpaceDN w:val="0"/>
        <w:adjustRightInd w:val="0"/>
        <w:spacing w:before="120" w:line="240" w:lineRule="auto"/>
        <w:rPr>
          <w:rFonts w:ascii="ArialMT" w:hAnsi="ArialMT" w:cs="ArialMT"/>
          <w:color w:val="000000"/>
          <w:sz w:val="20"/>
          <w:szCs w:val="20"/>
        </w:rPr>
      </w:pPr>
      <w:r w:rsidRPr="005B2D8B">
        <w:rPr>
          <w:rFonts w:ascii="ArialMT" w:hAnsi="ArialMT" w:cs="ArialMT"/>
          <w:color w:val="000000"/>
          <w:sz w:val="20"/>
          <w:szCs w:val="20"/>
        </w:rPr>
        <w:t>het adequaat beveiligen van overheidsinformatie wanneer en waar het moet;</w:t>
      </w:r>
    </w:p>
    <w:p w:rsidR="00B64D54" w:rsidRPr="005B2D8B" w:rsidRDefault="005B2D8B" w:rsidP="005B2D8B">
      <w:pPr>
        <w:pStyle w:val="Lijstalinea"/>
        <w:numPr>
          <w:ilvl w:val="0"/>
          <w:numId w:val="25"/>
        </w:numPr>
        <w:autoSpaceDE w:val="0"/>
        <w:autoSpaceDN w:val="0"/>
        <w:adjustRightInd w:val="0"/>
        <w:spacing w:before="120" w:line="240" w:lineRule="auto"/>
        <w:rPr>
          <w:rFonts w:ascii="ArialMT" w:hAnsi="ArialMT" w:cs="ArialMT"/>
          <w:color w:val="000000"/>
          <w:sz w:val="20"/>
          <w:szCs w:val="20"/>
        </w:rPr>
      </w:pPr>
      <w:r w:rsidRPr="005B2D8B">
        <w:rPr>
          <w:rFonts w:ascii="ArialMT" w:hAnsi="ArialMT" w:cs="ArialMT"/>
          <w:color w:val="000000"/>
          <w:sz w:val="20"/>
          <w:szCs w:val="20"/>
        </w:rPr>
        <w:t>het beheren en weer representeren van (digitale) overheidsinformatie.</w:t>
      </w:r>
      <w:r w:rsidR="00B64D54" w:rsidRPr="005B2D8B">
        <w:rPr>
          <w:rFonts w:ascii="ArialMT" w:hAnsi="ArialMT" w:cs="ArialMT"/>
          <w:color w:val="000000"/>
          <w:sz w:val="20"/>
          <w:szCs w:val="20"/>
        </w:rPr>
        <w:t xml:space="preserve"> </w:t>
      </w:r>
    </w:p>
    <w:p w:rsidR="00D208A1" w:rsidRPr="00D208A1" w:rsidRDefault="005B2D8B" w:rsidP="00D208A1">
      <w:pPr>
        <w:autoSpaceDE w:val="0"/>
        <w:autoSpaceDN w:val="0"/>
        <w:adjustRightInd w:val="0"/>
        <w:spacing w:before="120" w:line="240" w:lineRule="auto"/>
        <w:rPr>
          <w:rFonts w:ascii="ArialMT" w:hAnsi="ArialMT" w:cs="ArialMT"/>
          <w:color w:val="000000"/>
          <w:sz w:val="20"/>
          <w:szCs w:val="20"/>
        </w:rPr>
      </w:pPr>
      <w:r>
        <w:rPr>
          <w:rFonts w:ascii="ArialMT" w:hAnsi="ArialMT" w:cs="ArialMT"/>
          <w:color w:val="000000"/>
          <w:sz w:val="20"/>
          <w:szCs w:val="20"/>
        </w:rPr>
        <w:t>Vanwege dit belang van metagegevens is onder leiding van h</w:t>
      </w:r>
      <w:r w:rsidR="00B64D54" w:rsidRPr="00B64D54">
        <w:rPr>
          <w:rFonts w:ascii="ArialMT" w:hAnsi="ArialMT" w:cs="ArialMT"/>
          <w:color w:val="000000"/>
          <w:sz w:val="20"/>
          <w:szCs w:val="20"/>
        </w:rPr>
        <w:t xml:space="preserve">et Nationaal Archief </w:t>
      </w:r>
      <w:r>
        <w:rPr>
          <w:rFonts w:ascii="ArialMT" w:hAnsi="ArialMT" w:cs="ArialMT"/>
          <w:color w:val="000000"/>
          <w:sz w:val="20"/>
          <w:szCs w:val="20"/>
        </w:rPr>
        <w:t xml:space="preserve">de ´Richtlijn </w:t>
      </w:r>
      <w:r w:rsidR="00D208A1">
        <w:rPr>
          <w:rFonts w:ascii="ArialMT" w:hAnsi="ArialMT" w:cs="ArialMT"/>
          <w:color w:val="000000"/>
          <w:sz w:val="20"/>
          <w:szCs w:val="20"/>
        </w:rPr>
        <w:t>M</w:t>
      </w:r>
      <w:r>
        <w:rPr>
          <w:rFonts w:ascii="ArialMT" w:hAnsi="ArialMT" w:cs="ArialMT"/>
          <w:color w:val="000000"/>
          <w:sz w:val="20"/>
          <w:szCs w:val="20"/>
        </w:rPr>
        <w:t xml:space="preserve">etagegevens </w:t>
      </w:r>
      <w:r w:rsidR="00C45436">
        <w:rPr>
          <w:rFonts w:ascii="ArialMT" w:hAnsi="ArialMT" w:cs="ArialMT"/>
          <w:color w:val="000000"/>
          <w:sz w:val="20"/>
          <w:szCs w:val="20"/>
        </w:rPr>
        <w:t>O</w:t>
      </w:r>
      <w:r>
        <w:rPr>
          <w:rFonts w:ascii="ArialMT" w:hAnsi="ArialMT" w:cs="ArialMT"/>
          <w:color w:val="000000"/>
          <w:sz w:val="20"/>
          <w:szCs w:val="20"/>
        </w:rPr>
        <w:t>verheid</w:t>
      </w:r>
      <w:r w:rsidR="00D208A1">
        <w:rPr>
          <w:rFonts w:ascii="ArialMT" w:hAnsi="ArialMT" w:cs="ArialMT"/>
          <w:color w:val="000000"/>
          <w:sz w:val="20"/>
          <w:szCs w:val="20"/>
        </w:rPr>
        <w:t>sinformatie</w:t>
      </w:r>
      <w:r>
        <w:rPr>
          <w:rFonts w:ascii="ArialMT" w:hAnsi="ArialMT" w:cs="ArialMT"/>
          <w:color w:val="000000"/>
          <w:sz w:val="20"/>
          <w:szCs w:val="20"/>
        </w:rPr>
        <w:t>´ opgesteld.</w:t>
      </w:r>
      <w:r w:rsidR="00D208A1">
        <w:rPr>
          <w:rFonts w:ascii="ArialMT" w:hAnsi="ArialMT" w:cs="ArialMT"/>
          <w:color w:val="000000"/>
          <w:sz w:val="20"/>
          <w:szCs w:val="20"/>
        </w:rPr>
        <w:t xml:space="preserve"> Deze richtlijn beschrijft de minimale set aan metagegevens </w:t>
      </w:r>
      <w:r w:rsidR="00D208A1" w:rsidRPr="00D208A1">
        <w:rPr>
          <w:rFonts w:ascii="ArialMT" w:hAnsi="ArialMT" w:cs="ArialMT"/>
          <w:color w:val="000000"/>
          <w:sz w:val="20"/>
          <w:szCs w:val="20"/>
        </w:rPr>
        <w:t>voor alle informatie</w:t>
      </w:r>
      <w:ins w:id="7" w:author="Arjan" w:date="2013-08-11T21:38:00Z">
        <w:r w:rsidR="00AF3BC3">
          <w:rPr>
            <w:rFonts w:ascii="ArialMT" w:hAnsi="ArialMT" w:cs="ArialMT"/>
            <w:color w:val="000000"/>
            <w:sz w:val="20"/>
            <w:szCs w:val="20"/>
          </w:rPr>
          <w:t>sets</w:t>
        </w:r>
      </w:ins>
      <w:r w:rsidR="00D208A1" w:rsidRPr="00D208A1">
        <w:rPr>
          <w:rFonts w:ascii="ArialMT" w:hAnsi="ArialMT" w:cs="ArialMT"/>
          <w:color w:val="000000"/>
          <w:sz w:val="20"/>
          <w:szCs w:val="20"/>
        </w:rPr>
        <w:t xml:space="preserve"> die, in welke vorm dan ook, bij de uitvoering van</w:t>
      </w:r>
      <w:r w:rsidR="00D208A1">
        <w:rPr>
          <w:rFonts w:ascii="ArialMT" w:hAnsi="ArialMT" w:cs="ArialMT"/>
          <w:color w:val="000000"/>
          <w:sz w:val="20"/>
          <w:szCs w:val="20"/>
        </w:rPr>
        <w:t xml:space="preserve"> </w:t>
      </w:r>
      <w:r w:rsidR="00D208A1" w:rsidRPr="00D208A1">
        <w:rPr>
          <w:rFonts w:ascii="ArialMT" w:hAnsi="ArialMT" w:cs="ArialMT"/>
          <w:color w:val="000000"/>
          <w:sz w:val="20"/>
          <w:szCs w:val="20"/>
        </w:rPr>
        <w:t>overheidstaken wordt gebruikt en gemaakt: documenten, databases, afbeeldingen, mp3-bestanden, websites, GIS, CAD-tekeningen</w:t>
      </w:r>
      <w:r w:rsidR="00D208A1">
        <w:rPr>
          <w:rFonts w:ascii="ArialMT" w:hAnsi="ArialMT" w:cs="ArialMT"/>
          <w:color w:val="000000"/>
          <w:sz w:val="20"/>
          <w:szCs w:val="20"/>
        </w:rPr>
        <w:t xml:space="preserve">. </w:t>
      </w:r>
      <w:r w:rsidR="00D208A1" w:rsidRPr="00D208A1">
        <w:rPr>
          <w:rFonts w:ascii="ArialMT" w:hAnsi="ArialMT" w:cs="ArialMT"/>
          <w:color w:val="000000"/>
          <w:sz w:val="20"/>
          <w:szCs w:val="20"/>
        </w:rPr>
        <w:t>De Richtlijn is gebaseerd op de internationale standaard op het gebied van metagegevens voor</w:t>
      </w:r>
      <w:r w:rsidR="00D208A1">
        <w:rPr>
          <w:rFonts w:ascii="ArialMT" w:hAnsi="ArialMT" w:cs="ArialMT"/>
          <w:color w:val="000000"/>
          <w:sz w:val="20"/>
          <w:szCs w:val="20"/>
        </w:rPr>
        <w:t xml:space="preserve"> </w:t>
      </w:r>
      <w:r w:rsidR="00D208A1" w:rsidRPr="00D208A1">
        <w:rPr>
          <w:rFonts w:ascii="ArialMT" w:hAnsi="ArialMT" w:cs="ArialMT"/>
          <w:color w:val="000000"/>
          <w:sz w:val="20"/>
          <w:szCs w:val="20"/>
        </w:rPr>
        <w:t>archiefbescheiden (NEN-ISO 23081, delen 1 en 2). De Richtlijn is, zoals de term al aangeeft, geen</w:t>
      </w:r>
      <w:r w:rsidR="00D208A1">
        <w:rPr>
          <w:rFonts w:ascii="ArialMT" w:hAnsi="ArialMT" w:cs="ArialMT"/>
          <w:color w:val="000000"/>
          <w:sz w:val="20"/>
          <w:szCs w:val="20"/>
        </w:rPr>
        <w:t xml:space="preserve"> </w:t>
      </w:r>
      <w:r w:rsidR="00D208A1" w:rsidRPr="00D208A1">
        <w:rPr>
          <w:rFonts w:ascii="ArialMT" w:hAnsi="ArialMT" w:cs="ArialMT"/>
          <w:color w:val="000000"/>
          <w:sz w:val="20"/>
          <w:szCs w:val="20"/>
        </w:rPr>
        <w:t>voorschrift maar wel een kader voor de Nederlandse overheden.</w:t>
      </w:r>
      <w:r w:rsidR="00724C92">
        <w:rPr>
          <w:rFonts w:ascii="ArialMT" w:hAnsi="ArialMT" w:cs="ArialMT"/>
          <w:color w:val="000000"/>
          <w:sz w:val="20"/>
          <w:szCs w:val="20"/>
        </w:rPr>
        <w:t xml:space="preserve"> Overigens zijn o</w:t>
      </w:r>
      <w:r w:rsidR="00724C92" w:rsidRPr="00724C92">
        <w:rPr>
          <w:rFonts w:ascii="ArialMT" w:hAnsi="ArialMT" w:cs="ArialMT"/>
          <w:color w:val="000000"/>
          <w:sz w:val="20"/>
          <w:szCs w:val="20"/>
        </w:rPr>
        <w:t>verheidsorganisaties op grond van de Archiefregeling verplicht op basis van de NEN-ISO 23081 een overzicht vast te stellen, waarin ze aangeven welke metagegevens voor de eigen organisatie minimaal nodig zijn en hoe deze worden vastgelegd.</w:t>
      </w:r>
      <w:r w:rsidR="00724C92">
        <w:rPr>
          <w:rFonts w:ascii="ArialMT" w:hAnsi="ArialMT" w:cs="ArialMT"/>
          <w:color w:val="000000"/>
          <w:sz w:val="20"/>
          <w:szCs w:val="20"/>
        </w:rPr>
        <w:t xml:space="preserve"> De richtlijn biedt hiervoor praktische handvatten. </w:t>
      </w:r>
    </w:p>
    <w:p w:rsidR="00D208A1" w:rsidRDefault="007D15C8" w:rsidP="00C45436">
      <w:pPr>
        <w:autoSpaceDE w:val="0"/>
        <w:autoSpaceDN w:val="0"/>
        <w:adjustRightInd w:val="0"/>
        <w:spacing w:before="120" w:line="240" w:lineRule="auto"/>
        <w:rPr>
          <w:rFonts w:ascii="ArialMT" w:hAnsi="ArialMT" w:cs="ArialMT"/>
          <w:color w:val="000000"/>
          <w:sz w:val="20"/>
          <w:szCs w:val="20"/>
        </w:rPr>
      </w:pPr>
      <w:r>
        <w:rPr>
          <w:rFonts w:ascii="ArialMT" w:hAnsi="ArialMT" w:cs="ArialMT"/>
          <w:noProof/>
          <w:color w:val="000000"/>
          <w:sz w:val="20"/>
          <w:szCs w:val="20"/>
          <w:lang w:eastAsia="nl-NL"/>
        </w:rPr>
        <w:drawing>
          <wp:anchor distT="0" distB="0" distL="114300" distR="114300" simplePos="0" relativeHeight="251660288" behindDoc="0" locked="0" layoutInCell="1" allowOverlap="1">
            <wp:simplePos x="0" y="0"/>
            <wp:positionH relativeFrom="column">
              <wp:posOffset>2481580</wp:posOffset>
            </wp:positionH>
            <wp:positionV relativeFrom="paragraph">
              <wp:posOffset>113030</wp:posOffset>
            </wp:positionV>
            <wp:extent cx="3815080" cy="2790190"/>
            <wp:effectExtent l="19050" t="0" r="0" b="0"/>
            <wp:wrapSquare wrapText="bothSides"/>
            <wp:docPr id="4"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3815080" cy="2790190"/>
                    </a:xfrm>
                    <a:prstGeom prst="rect">
                      <a:avLst/>
                    </a:prstGeom>
                    <a:noFill/>
                    <a:ln w="9525">
                      <a:noFill/>
                      <a:miter lim="800000"/>
                      <a:headEnd/>
                      <a:tailEnd/>
                    </a:ln>
                  </pic:spPr>
                </pic:pic>
              </a:graphicData>
            </a:graphic>
          </wp:anchor>
        </w:drawing>
      </w:r>
      <w:r w:rsidR="00D208A1" w:rsidRPr="00D208A1">
        <w:rPr>
          <w:rFonts w:ascii="ArialMT" w:hAnsi="ArialMT" w:cs="ArialMT"/>
          <w:color w:val="000000"/>
          <w:sz w:val="20"/>
          <w:szCs w:val="20"/>
        </w:rPr>
        <w:t>De Richtlijn als zodanig wordt niet recht</w:t>
      </w:r>
      <w:r>
        <w:rPr>
          <w:rFonts w:ascii="ArialMT" w:hAnsi="ArialMT" w:cs="ArialMT"/>
          <w:color w:val="000000"/>
          <w:sz w:val="20"/>
          <w:szCs w:val="20"/>
        </w:rPr>
        <w:softHyphen/>
      </w:r>
      <w:r w:rsidR="00D208A1" w:rsidRPr="00D208A1">
        <w:rPr>
          <w:rFonts w:ascii="ArialMT" w:hAnsi="ArialMT" w:cs="ArialMT"/>
          <w:color w:val="000000"/>
          <w:sz w:val="20"/>
          <w:szCs w:val="20"/>
        </w:rPr>
        <w:t>streeks toegepast, maar dient een nade</w:t>
      </w:r>
      <w:r>
        <w:rPr>
          <w:rFonts w:ascii="ArialMT" w:hAnsi="ArialMT" w:cs="ArialMT"/>
          <w:color w:val="000000"/>
          <w:sz w:val="20"/>
          <w:szCs w:val="20"/>
        </w:rPr>
        <w:softHyphen/>
      </w:r>
      <w:r w:rsidR="00D208A1" w:rsidRPr="00D208A1">
        <w:rPr>
          <w:rFonts w:ascii="ArialMT" w:hAnsi="ArialMT" w:cs="ArialMT"/>
          <w:color w:val="000000"/>
          <w:sz w:val="20"/>
          <w:szCs w:val="20"/>
        </w:rPr>
        <w:t>re vertaling te</w:t>
      </w:r>
      <w:r w:rsidR="00D208A1">
        <w:rPr>
          <w:rFonts w:ascii="ArialMT" w:hAnsi="ArialMT" w:cs="ArialMT"/>
          <w:color w:val="000000"/>
          <w:sz w:val="20"/>
          <w:szCs w:val="20"/>
        </w:rPr>
        <w:t xml:space="preserve"> </w:t>
      </w:r>
      <w:r w:rsidR="00D208A1" w:rsidRPr="00D208A1">
        <w:rPr>
          <w:rFonts w:ascii="ArialMT" w:hAnsi="ArialMT" w:cs="ArialMT"/>
          <w:color w:val="000000"/>
          <w:sz w:val="20"/>
          <w:szCs w:val="20"/>
        </w:rPr>
        <w:t xml:space="preserve">krijgen in een </w:t>
      </w:r>
      <w:r w:rsidR="00D208A1">
        <w:rPr>
          <w:rFonts w:ascii="ArialMT" w:hAnsi="ArialMT" w:cs="ArialMT"/>
          <w:color w:val="000000"/>
          <w:sz w:val="20"/>
          <w:szCs w:val="20"/>
        </w:rPr>
        <w:t xml:space="preserve">zogenaamd </w:t>
      </w:r>
      <w:r w:rsidR="00D208A1" w:rsidRPr="00D208A1">
        <w:rPr>
          <w:rFonts w:ascii="ArialMT" w:hAnsi="ArialMT" w:cs="ArialMT"/>
          <w:color w:val="000000"/>
          <w:sz w:val="20"/>
          <w:szCs w:val="20"/>
        </w:rPr>
        <w:t xml:space="preserve">Toepassingsprofiel. </w:t>
      </w:r>
      <w:r w:rsidR="00C45436">
        <w:rPr>
          <w:rFonts w:ascii="ArialMT" w:hAnsi="ArialMT" w:cs="ArialMT"/>
          <w:color w:val="000000"/>
          <w:sz w:val="20"/>
          <w:szCs w:val="20"/>
        </w:rPr>
        <w:t>Daarin wordt per or</w:t>
      </w:r>
      <w:r>
        <w:rPr>
          <w:rFonts w:ascii="ArialMT" w:hAnsi="ArialMT" w:cs="ArialMT"/>
          <w:color w:val="000000"/>
          <w:sz w:val="20"/>
          <w:szCs w:val="20"/>
        </w:rPr>
        <w:softHyphen/>
      </w:r>
      <w:r w:rsidR="00C45436">
        <w:rPr>
          <w:rFonts w:ascii="ArialMT" w:hAnsi="ArialMT" w:cs="ArialMT"/>
          <w:color w:val="000000"/>
          <w:sz w:val="20"/>
          <w:szCs w:val="20"/>
        </w:rPr>
        <w:t>ga</w:t>
      </w:r>
      <w:r>
        <w:rPr>
          <w:rFonts w:ascii="ArialMT" w:hAnsi="ArialMT" w:cs="ArialMT"/>
          <w:color w:val="000000"/>
          <w:sz w:val="20"/>
          <w:szCs w:val="20"/>
        </w:rPr>
        <w:softHyphen/>
      </w:r>
      <w:r w:rsidR="00C45436">
        <w:rPr>
          <w:rFonts w:ascii="ArialMT" w:hAnsi="ArialMT" w:cs="ArialMT"/>
          <w:color w:val="000000"/>
          <w:sz w:val="20"/>
          <w:szCs w:val="20"/>
        </w:rPr>
        <w:t xml:space="preserve">nisatie of een groep van organisaties,  uitgaande van </w:t>
      </w:r>
      <w:r w:rsidR="00C45436" w:rsidRPr="00D208A1">
        <w:rPr>
          <w:rFonts w:ascii="ArialMT" w:hAnsi="ArialMT" w:cs="ArialMT"/>
          <w:color w:val="000000"/>
          <w:sz w:val="20"/>
          <w:szCs w:val="20"/>
        </w:rPr>
        <w:t>de informatiebehoefte van</w:t>
      </w:r>
      <w:r w:rsidR="00C45436">
        <w:rPr>
          <w:rFonts w:ascii="ArialMT" w:hAnsi="ArialMT" w:cs="ArialMT"/>
          <w:color w:val="000000"/>
          <w:sz w:val="20"/>
          <w:szCs w:val="20"/>
        </w:rPr>
        <w:t xml:space="preserve"> zowel de organisatie(s)</w:t>
      </w:r>
      <w:r w:rsidR="00C45436" w:rsidRPr="00D208A1">
        <w:rPr>
          <w:rFonts w:ascii="ArialMT" w:hAnsi="ArialMT" w:cs="ArialMT"/>
          <w:color w:val="000000"/>
          <w:sz w:val="20"/>
          <w:szCs w:val="20"/>
        </w:rPr>
        <w:t xml:space="preserve"> zelf als van de samenleving</w:t>
      </w:r>
      <w:r w:rsidR="00C45436">
        <w:rPr>
          <w:rFonts w:ascii="ArialMT" w:hAnsi="ArialMT" w:cs="ArialMT"/>
          <w:color w:val="000000"/>
          <w:sz w:val="20"/>
          <w:szCs w:val="20"/>
        </w:rPr>
        <w:t xml:space="preserve">,  gespecificeerd in welke metagegevens op welke wijze voorzien gaat worden. </w:t>
      </w:r>
      <w:r w:rsidR="00724C92">
        <w:rPr>
          <w:rFonts w:ascii="ArialMT" w:hAnsi="ArialMT" w:cs="ArialMT"/>
          <w:color w:val="000000"/>
          <w:sz w:val="20"/>
          <w:szCs w:val="20"/>
        </w:rPr>
        <w:t xml:space="preserve">Voor zowel </w:t>
      </w:r>
      <w:r w:rsidR="00AF3BC3">
        <w:rPr>
          <w:rFonts w:ascii="ArialMT" w:hAnsi="ArialMT" w:cs="ArialMT"/>
          <w:color w:val="000000"/>
          <w:sz w:val="20"/>
          <w:szCs w:val="20"/>
        </w:rPr>
        <w:t xml:space="preserve">de </w:t>
      </w:r>
      <w:r w:rsidR="00724C92">
        <w:rPr>
          <w:rFonts w:ascii="ArialMT" w:hAnsi="ArialMT" w:cs="ArialMT"/>
          <w:color w:val="000000"/>
          <w:sz w:val="20"/>
          <w:szCs w:val="20"/>
        </w:rPr>
        <w:t>rijksoverheid als voor lokale overheden is een dergelijk toepassingsprofiel inmiddels gespecifi</w:t>
      </w:r>
      <w:r>
        <w:rPr>
          <w:rFonts w:ascii="ArialMT" w:hAnsi="ArialMT" w:cs="ArialMT"/>
          <w:color w:val="000000"/>
          <w:sz w:val="20"/>
          <w:szCs w:val="20"/>
        </w:rPr>
        <w:softHyphen/>
      </w:r>
      <w:r w:rsidR="00724C92">
        <w:rPr>
          <w:rFonts w:ascii="ArialMT" w:hAnsi="ArialMT" w:cs="ArialMT"/>
          <w:color w:val="000000"/>
          <w:sz w:val="20"/>
          <w:szCs w:val="20"/>
        </w:rPr>
        <w:t xml:space="preserve">ceerd. </w:t>
      </w:r>
      <w:r>
        <w:rPr>
          <w:rFonts w:ascii="ArialMT" w:hAnsi="ArialMT" w:cs="ArialMT"/>
          <w:color w:val="000000"/>
          <w:sz w:val="20"/>
          <w:szCs w:val="20"/>
        </w:rPr>
        <w:t>Neven</w:t>
      </w:r>
      <w:r w:rsidR="00724C92">
        <w:rPr>
          <w:rFonts w:ascii="ArialMT" w:hAnsi="ArialMT" w:cs="ArialMT"/>
          <w:color w:val="000000"/>
          <w:sz w:val="20"/>
          <w:szCs w:val="20"/>
        </w:rPr>
        <w:t>staande figuur</w:t>
      </w:r>
      <w:r w:rsidR="00950AEC">
        <w:rPr>
          <w:rStyle w:val="Voetnootmarkering"/>
          <w:rFonts w:ascii="ArialMT" w:hAnsi="ArialMT" w:cs="ArialMT"/>
          <w:color w:val="000000"/>
          <w:sz w:val="20"/>
          <w:szCs w:val="20"/>
        </w:rPr>
        <w:footnoteReference w:id="2"/>
      </w:r>
      <w:r w:rsidR="00724C92">
        <w:rPr>
          <w:rFonts w:ascii="ArialMT" w:hAnsi="ArialMT" w:cs="ArialMT"/>
          <w:color w:val="000000"/>
          <w:sz w:val="20"/>
          <w:szCs w:val="20"/>
        </w:rPr>
        <w:t xml:space="preserve"> schetst de samenhang tussen metagegevens</w:t>
      </w:r>
      <w:r>
        <w:rPr>
          <w:rFonts w:ascii="ArialMT" w:hAnsi="ArialMT" w:cs="ArialMT"/>
          <w:color w:val="000000"/>
          <w:sz w:val="20"/>
          <w:szCs w:val="20"/>
        </w:rPr>
        <w:softHyphen/>
      </w:r>
      <w:r w:rsidR="00724C92">
        <w:rPr>
          <w:rFonts w:ascii="ArialMT" w:hAnsi="ArialMT" w:cs="ArialMT"/>
          <w:color w:val="000000"/>
          <w:sz w:val="20"/>
          <w:szCs w:val="20"/>
        </w:rPr>
        <w:t>standaard</w:t>
      </w:r>
      <w:r w:rsidR="00982035">
        <w:rPr>
          <w:rFonts w:ascii="ArialMT" w:hAnsi="ArialMT" w:cs="ArialMT"/>
          <w:color w:val="000000"/>
          <w:sz w:val="20"/>
          <w:szCs w:val="20"/>
        </w:rPr>
        <w:t xml:space="preserve"> (NEN-ISO 23081)</w:t>
      </w:r>
      <w:r w:rsidR="00724C92">
        <w:rPr>
          <w:rFonts w:ascii="ArialMT" w:hAnsi="ArialMT" w:cs="ArialMT"/>
          <w:color w:val="000000"/>
          <w:sz w:val="20"/>
          <w:szCs w:val="20"/>
        </w:rPr>
        <w:t>, meta</w:t>
      </w:r>
      <w:r>
        <w:rPr>
          <w:rFonts w:ascii="ArialMT" w:hAnsi="ArialMT" w:cs="ArialMT"/>
          <w:color w:val="000000"/>
          <w:sz w:val="20"/>
          <w:szCs w:val="20"/>
        </w:rPr>
        <w:softHyphen/>
      </w:r>
      <w:r w:rsidR="00724C92">
        <w:rPr>
          <w:rFonts w:ascii="ArialMT" w:hAnsi="ArialMT" w:cs="ArialMT"/>
          <w:color w:val="000000"/>
          <w:sz w:val="20"/>
          <w:szCs w:val="20"/>
        </w:rPr>
        <w:t>gegevensschema´s (zoals genoemde Richtlijn), toepassingsprofielen (</w:t>
      </w:r>
      <w:r w:rsidR="00982035">
        <w:rPr>
          <w:rFonts w:ascii="ArialMT" w:hAnsi="ArialMT" w:cs="ArialMT"/>
          <w:color w:val="000000"/>
          <w:sz w:val="20"/>
          <w:szCs w:val="20"/>
        </w:rPr>
        <w:t>speci</w:t>
      </w:r>
      <w:r>
        <w:rPr>
          <w:rFonts w:ascii="ArialMT" w:hAnsi="ArialMT" w:cs="ArialMT"/>
          <w:color w:val="000000"/>
          <w:sz w:val="20"/>
          <w:szCs w:val="20"/>
        </w:rPr>
        <w:softHyphen/>
      </w:r>
      <w:r w:rsidR="00982035">
        <w:rPr>
          <w:rFonts w:ascii="ArialMT" w:hAnsi="ArialMT" w:cs="ArialMT"/>
          <w:color w:val="000000"/>
          <w:sz w:val="20"/>
          <w:szCs w:val="20"/>
        </w:rPr>
        <w:t xml:space="preserve">fiekere metagegevensschema´s) </w:t>
      </w:r>
      <w:r w:rsidR="00724C92">
        <w:rPr>
          <w:rFonts w:ascii="ArialMT" w:hAnsi="ArialMT" w:cs="ArialMT"/>
          <w:color w:val="000000"/>
          <w:sz w:val="20"/>
          <w:szCs w:val="20"/>
        </w:rPr>
        <w:t>en organisatiespecifieke toepassings</w:t>
      </w:r>
      <w:r>
        <w:rPr>
          <w:rFonts w:ascii="ArialMT" w:hAnsi="ArialMT" w:cs="ArialMT"/>
          <w:color w:val="000000"/>
          <w:sz w:val="20"/>
          <w:szCs w:val="20"/>
        </w:rPr>
        <w:softHyphen/>
      </w:r>
      <w:r w:rsidR="00724C92">
        <w:rPr>
          <w:rFonts w:ascii="ArialMT" w:hAnsi="ArialMT" w:cs="ArialMT"/>
          <w:color w:val="000000"/>
          <w:sz w:val="20"/>
          <w:szCs w:val="20"/>
        </w:rPr>
        <w:t>profielen.</w:t>
      </w:r>
      <w:r w:rsidRPr="007D15C8">
        <w:rPr>
          <w:noProof/>
          <w:lang w:eastAsia="nl-NL"/>
        </w:rPr>
        <w:t xml:space="preserve"> </w:t>
      </w:r>
    </w:p>
    <w:p w:rsidR="00836A27" w:rsidRPr="00836A27" w:rsidRDefault="00836A27" w:rsidP="00B64D54">
      <w:pPr>
        <w:autoSpaceDE w:val="0"/>
        <w:autoSpaceDN w:val="0"/>
        <w:adjustRightInd w:val="0"/>
        <w:spacing w:before="120" w:line="240" w:lineRule="auto"/>
        <w:rPr>
          <w:rFonts w:ascii="ArialMT" w:hAnsi="ArialMT" w:cs="ArialMT"/>
          <w:b/>
          <w:color w:val="000000"/>
          <w:sz w:val="20"/>
          <w:szCs w:val="20"/>
        </w:rPr>
      </w:pPr>
      <w:r w:rsidRPr="00836A27">
        <w:rPr>
          <w:rFonts w:ascii="ArialMT" w:hAnsi="ArialMT" w:cs="ArialMT"/>
          <w:b/>
          <w:color w:val="000000"/>
          <w:sz w:val="20"/>
          <w:szCs w:val="20"/>
        </w:rPr>
        <w:t>Ontwikkelingen</w:t>
      </w:r>
    </w:p>
    <w:p w:rsidR="00B64D54" w:rsidRPr="00B64D54" w:rsidRDefault="007D15C8" w:rsidP="00B64D54">
      <w:pPr>
        <w:autoSpaceDE w:val="0"/>
        <w:autoSpaceDN w:val="0"/>
        <w:adjustRightInd w:val="0"/>
        <w:spacing w:before="120" w:line="240" w:lineRule="auto"/>
        <w:rPr>
          <w:rFonts w:ascii="ArialMT" w:hAnsi="ArialMT" w:cs="ArialMT"/>
          <w:color w:val="000000"/>
          <w:sz w:val="20"/>
          <w:szCs w:val="20"/>
        </w:rPr>
      </w:pPr>
      <w:r>
        <w:rPr>
          <w:rFonts w:ascii="ArialMT" w:hAnsi="ArialMT" w:cs="ArialMT"/>
          <w:color w:val="000000"/>
          <w:sz w:val="20"/>
          <w:szCs w:val="20"/>
        </w:rPr>
        <w:t>In opdracht van het Convent van RHC´s en h</w:t>
      </w:r>
      <w:r w:rsidR="00D208A1">
        <w:rPr>
          <w:rFonts w:ascii="ArialMT" w:hAnsi="ArialMT" w:cs="ArialMT"/>
          <w:color w:val="000000"/>
          <w:sz w:val="20"/>
          <w:szCs w:val="20"/>
        </w:rPr>
        <w:t xml:space="preserve">et Nationaal Archief </w:t>
      </w:r>
      <w:r w:rsidR="00B64D54" w:rsidRPr="00B64D54">
        <w:rPr>
          <w:rFonts w:ascii="ArialMT" w:hAnsi="ArialMT" w:cs="ArialMT"/>
          <w:color w:val="000000"/>
          <w:sz w:val="20"/>
          <w:szCs w:val="20"/>
        </w:rPr>
        <w:t xml:space="preserve">is </w:t>
      </w:r>
      <w:r>
        <w:rPr>
          <w:rFonts w:ascii="ArialMT" w:hAnsi="ArialMT" w:cs="ArialMT"/>
          <w:color w:val="000000"/>
          <w:sz w:val="20"/>
          <w:szCs w:val="20"/>
        </w:rPr>
        <w:t xml:space="preserve">door de Werkgroep Voorbereiding Implementatie e-Depot </w:t>
      </w:r>
      <w:r w:rsidR="00B61975">
        <w:rPr>
          <w:rFonts w:ascii="ArialMT" w:hAnsi="ArialMT" w:cs="ArialMT"/>
          <w:color w:val="000000"/>
          <w:sz w:val="20"/>
          <w:szCs w:val="20"/>
        </w:rPr>
        <w:t xml:space="preserve">(WVI) </w:t>
      </w:r>
      <w:r>
        <w:rPr>
          <w:rFonts w:ascii="ArialMT" w:hAnsi="ArialMT" w:cs="ArialMT"/>
          <w:color w:val="000000"/>
          <w:sz w:val="20"/>
          <w:szCs w:val="20"/>
        </w:rPr>
        <w:t>een toepassingsprofiel voor lokale overheden gespecificeerd (op basis van genoemde Richtlijn) en april jl. opgeleverd (</w:t>
      </w:r>
      <w:r w:rsidR="000E3247">
        <w:rPr>
          <w:rFonts w:ascii="ArialMT" w:hAnsi="ArialMT" w:cs="ArialMT"/>
          <w:color w:val="000000"/>
          <w:sz w:val="20"/>
          <w:szCs w:val="20"/>
        </w:rPr>
        <w:t xml:space="preserve">TpLO; </w:t>
      </w:r>
      <w:r>
        <w:rPr>
          <w:rFonts w:ascii="ArialMT" w:hAnsi="ArialMT" w:cs="ArialMT"/>
          <w:color w:val="000000"/>
          <w:sz w:val="20"/>
          <w:szCs w:val="20"/>
        </w:rPr>
        <w:t>zie onderstaande bronvermelding)</w:t>
      </w:r>
      <w:r w:rsidR="00B64D54" w:rsidRPr="00B64D54">
        <w:rPr>
          <w:rFonts w:ascii="ArialMT" w:hAnsi="ArialMT" w:cs="ArialMT"/>
          <w:color w:val="000000"/>
          <w:sz w:val="20"/>
          <w:szCs w:val="20"/>
        </w:rPr>
        <w:t>. Enkele gemeenten zijn hierbij op individuele basis betrokken</w:t>
      </w:r>
      <w:r>
        <w:rPr>
          <w:rFonts w:ascii="ArialMT" w:hAnsi="ArialMT" w:cs="ArialMT"/>
          <w:color w:val="000000"/>
          <w:sz w:val="20"/>
          <w:szCs w:val="20"/>
        </w:rPr>
        <w:t xml:space="preserve"> geweest</w:t>
      </w:r>
      <w:r w:rsidR="00B64D54" w:rsidRPr="00B64D54">
        <w:rPr>
          <w:rFonts w:ascii="ArialMT" w:hAnsi="ArialMT" w:cs="ArialMT"/>
          <w:color w:val="000000"/>
          <w:sz w:val="20"/>
          <w:szCs w:val="20"/>
        </w:rPr>
        <w:t xml:space="preserve">. Betrokkenheid van gemeenten is van belang met het oog op interoperabiliteit van documenten en hun metagegevens. Het gaat dan </w:t>
      </w:r>
      <w:r w:rsidR="00B64D54" w:rsidRPr="00B64D54">
        <w:rPr>
          <w:rFonts w:ascii="ArialMT" w:hAnsi="ArialMT" w:cs="ArialMT"/>
          <w:color w:val="000000"/>
          <w:sz w:val="20"/>
          <w:szCs w:val="20"/>
        </w:rPr>
        <w:lastRenderedPageBreak/>
        <w:t>bijvoorbeeld om het uitwisselen van documenten in de vele ketens waarin gemeenten een rol spelen</w:t>
      </w:r>
      <w:r>
        <w:rPr>
          <w:rFonts w:ascii="ArialMT" w:hAnsi="ArialMT" w:cs="ArialMT"/>
          <w:color w:val="000000"/>
          <w:sz w:val="20"/>
          <w:szCs w:val="20"/>
        </w:rPr>
        <w:t>, het digitaal archiveren van documenten door gemeenten</w:t>
      </w:r>
      <w:r w:rsidR="00B64D54" w:rsidRPr="00B64D54">
        <w:rPr>
          <w:rFonts w:ascii="ArialMT" w:hAnsi="ArialMT" w:cs="ArialMT"/>
          <w:color w:val="000000"/>
          <w:sz w:val="20"/>
          <w:szCs w:val="20"/>
        </w:rPr>
        <w:t xml:space="preserve"> en om de aanlevering van </w:t>
      </w:r>
      <w:r>
        <w:rPr>
          <w:rFonts w:ascii="ArialMT" w:hAnsi="ArialMT" w:cs="ArialMT"/>
          <w:color w:val="000000"/>
          <w:sz w:val="20"/>
          <w:szCs w:val="20"/>
        </w:rPr>
        <w:t xml:space="preserve">digitale </w:t>
      </w:r>
      <w:r w:rsidR="00B64D54" w:rsidRPr="00B64D54">
        <w:rPr>
          <w:rFonts w:ascii="ArialMT" w:hAnsi="ArialMT" w:cs="ArialMT"/>
          <w:color w:val="000000"/>
          <w:sz w:val="20"/>
          <w:szCs w:val="20"/>
        </w:rPr>
        <w:t xml:space="preserve">documenten door gemeenten aan de RHC’s. </w:t>
      </w:r>
    </w:p>
    <w:p w:rsidR="000E3247" w:rsidRDefault="00B64D54" w:rsidP="00B64D54">
      <w:pPr>
        <w:autoSpaceDE w:val="0"/>
        <w:autoSpaceDN w:val="0"/>
        <w:adjustRightInd w:val="0"/>
        <w:spacing w:before="120" w:line="240" w:lineRule="auto"/>
        <w:rPr>
          <w:rFonts w:ascii="ArialMT" w:hAnsi="ArialMT" w:cs="ArialMT"/>
          <w:color w:val="000000"/>
          <w:sz w:val="20"/>
          <w:szCs w:val="20"/>
        </w:rPr>
      </w:pPr>
      <w:r w:rsidRPr="00B64D54">
        <w:rPr>
          <w:rFonts w:ascii="ArialMT" w:hAnsi="ArialMT" w:cs="ArialMT"/>
          <w:color w:val="000000"/>
          <w:sz w:val="20"/>
          <w:szCs w:val="20"/>
        </w:rPr>
        <w:t>De van documenten uit te wisselen metagegevens zijn voor gemeenten gespecificeerd in het Referentiemodel Gemeentelijke Basisgegevens van Zaken (RGBZ ) dat medio 2010 door KING is</w:t>
      </w:r>
      <w:r>
        <w:rPr>
          <w:rFonts w:ascii="ArialMT" w:hAnsi="ArialMT" w:cs="ArialMT"/>
          <w:color w:val="000000"/>
          <w:sz w:val="20"/>
          <w:szCs w:val="20"/>
        </w:rPr>
        <w:t xml:space="preserve"> uitgebracht. In dit informatie</w:t>
      </w:r>
      <w:r w:rsidRPr="00B64D54">
        <w:rPr>
          <w:rFonts w:ascii="ArialMT" w:hAnsi="ArialMT" w:cs="ArialMT"/>
          <w:color w:val="000000"/>
          <w:sz w:val="20"/>
          <w:szCs w:val="20"/>
        </w:rPr>
        <w:t>model is het zaakgericht werken gekoppeld met de documentaire informat</w:t>
      </w:r>
      <w:r>
        <w:rPr>
          <w:rFonts w:ascii="ArialMT" w:hAnsi="ArialMT" w:cs="ArialMT"/>
          <w:color w:val="000000"/>
          <w:sz w:val="20"/>
          <w:szCs w:val="20"/>
        </w:rPr>
        <w:t xml:space="preserve">iehuishouding. </w:t>
      </w:r>
      <w:r w:rsidR="000E3247">
        <w:rPr>
          <w:rFonts w:ascii="ArialMT" w:hAnsi="ArialMT" w:cs="ArialMT"/>
          <w:color w:val="000000"/>
          <w:sz w:val="20"/>
          <w:szCs w:val="20"/>
        </w:rPr>
        <w:t xml:space="preserve">In maart jl. heeft KING versie 2.0 van de </w:t>
      </w:r>
      <w:r w:rsidR="000E3247" w:rsidRPr="00B64D54">
        <w:rPr>
          <w:rFonts w:ascii="ArialMT" w:hAnsi="ArialMT" w:cs="ArialMT"/>
          <w:color w:val="000000"/>
          <w:sz w:val="20"/>
          <w:szCs w:val="20"/>
        </w:rPr>
        <w:t>ZaakTypeCatalogus (ZTC</w:t>
      </w:r>
      <w:r w:rsidR="000E3247">
        <w:rPr>
          <w:rFonts w:ascii="ArialMT" w:hAnsi="ArialMT" w:cs="ArialMT"/>
          <w:color w:val="000000"/>
          <w:sz w:val="20"/>
          <w:szCs w:val="20"/>
        </w:rPr>
        <w:t xml:space="preserve"> 2.0</w:t>
      </w:r>
      <w:r w:rsidR="000E3247" w:rsidRPr="00B64D54">
        <w:rPr>
          <w:rFonts w:ascii="ArialMT" w:hAnsi="ArialMT" w:cs="ArialMT"/>
          <w:color w:val="000000"/>
          <w:sz w:val="20"/>
          <w:szCs w:val="20"/>
        </w:rPr>
        <w:t>)</w:t>
      </w:r>
      <w:r w:rsidR="000E3247">
        <w:rPr>
          <w:rFonts w:ascii="ArialMT" w:hAnsi="ArialMT" w:cs="ArialMT"/>
          <w:color w:val="000000"/>
          <w:sz w:val="20"/>
          <w:szCs w:val="20"/>
        </w:rPr>
        <w:t xml:space="preserve"> gepubliceerd. Dit bevat onder meer een informatiemodel met sturingsparameters voor het zaakgericht werken. RGBZ en ZTC bieden</w:t>
      </w:r>
      <w:r>
        <w:rPr>
          <w:rFonts w:ascii="ArialMT" w:hAnsi="ArialMT" w:cs="ArialMT"/>
          <w:color w:val="000000"/>
          <w:sz w:val="20"/>
          <w:szCs w:val="20"/>
        </w:rPr>
        <w:t xml:space="preserve"> gemeen</w:t>
      </w:r>
      <w:r w:rsidRPr="00B64D54">
        <w:rPr>
          <w:rFonts w:ascii="ArialMT" w:hAnsi="ArialMT" w:cs="ArialMT"/>
          <w:color w:val="000000"/>
          <w:sz w:val="20"/>
          <w:szCs w:val="20"/>
        </w:rPr>
        <w:t xml:space="preserve">ten het referentiekader voor de informatiehuishouding rond zaken en documenten. De metagegevens in het RGBZ zijn destijds ontleend aan onder meer de NEN2082 en de DublinCore. </w:t>
      </w:r>
      <w:r w:rsidR="000E3247">
        <w:rPr>
          <w:rFonts w:ascii="ArialMT" w:hAnsi="ArialMT" w:cs="ArialMT"/>
          <w:color w:val="000000"/>
          <w:sz w:val="20"/>
          <w:szCs w:val="20"/>
        </w:rPr>
        <w:t>B</w:t>
      </w:r>
      <w:r w:rsidRPr="00B64D54">
        <w:rPr>
          <w:rFonts w:ascii="ArialMT" w:hAnsi="ArialMT" w:cs="ArialMT"/>
          <w:color w:val="000000"/>
          <w:sz w:val="20"/>
          <w:szCs w:val="20"/>
        </w:rPr>
        <w:t xml:space="preserve">ij KING </w:t>
      </w:r>
      <w:r w:rsidR="000E3247">
        <w:rPr>
          <w:rFonts w:ascii="ArialMT" w:hAnsi="ArialMT" w:cs="ArialMT"/>
          <w:color w:val="000000"/>
          <w:sz w:val="20"/>
          <w:szCs w:val="20"/>
        </w:rPr>
        <w:t xml:space="preserve">is momenteel </w:t>
      </w:r>
      <w:r w:rsidRPr="00B64D54">
        <w:rPr>
          <w:rFonts w:ascii="ArialMT" w:hAnsi="ArialMT" w:cs="ArialMT"/>
          <w:color w:val="000000"/>
          <w:sz w:val="20"/>
          <w:szCs w:val="20"/>
        </w:rPr>
        <w:t xml:space="preserve">een project </w:t>
      </w:r>
      <w:r w:rsidR="000E3247">
        <w:rPr>
          <w:rFonts w:ascii="ArialMT" w:hAnsi="ArialMT" w:cs="ArialMT"/>
          <w:color w:val="000000"/>
          <w:sz w:val="20"/>
          <w:szCs w:val="20"/>
        </w:rPr>
        <w:t xml:space="preserve">in </w:t>
      </w:r>
      <w:r w:rsidR="000E3247">
        <w:rPr>
          <w:rFonts w:ascii="ArialMT" w:hAnsi="ArialMT" w:cs="ArialMT" w:hint="eastAsia"/>
          <w:color w:val="000000"/>
          <w:sz w:val="20"/>
          <w:szCs w:val="20"/>
        </w:rPr>
        <w:t>uitvoering</w:t>
      </w:r>
      <w:r w:rsidR="000E3247">
        <w:rPr>
          <w:rFonts w:ascii="ArialMT" w:hAnsi="ArialMT" w:cs="ArialMT"/>
          <w:color w:val="000000"/>
          <w:sz w:val="20"/>
          <w:szCs w:val="20"/>
        </w:rPr>
        <w:t xml:space="preserve"> </w:t>
      </w:r>
      <w:r w:rsidRPr="00B64D54">
        <w:rPr>
          <w:rFonts w:ascii="ArialMT" w:hAnsi="ArialMT" w:cs="ArialMT"/>
          <w:color w:val="000000"/>
          <w:sz w:val="20"/>
          <w:szCs w:val="20"/>
        </w:rPr>
        <w:t>om het RGBZ te actualiseren en te verbeteren naar aanleiding van een aantal issues</w:t>
      </w:r>
      <w:r w:rsidR="000E3247">
        <w:rPr>
          <w:rFonts w:ascii="ArialMT" w:hAnsi="ArialMT" w:cs="ArialMT"/>
          <w:color w:val="000000"/>
          <w:sz w:val="20"/>
          <w:szCs w:val="20"/>
        </w:rPr>
        <w:t>, leidend tot versie 2.0 van het RGBZ</w:t>
      </w:r>
      <w:r w:rsidRPr="00B64D54">
        <w:rPr>
          <w:rFonts w:ascii="ArialMT" w:hAnsi="ArialMT" w:cs="ArialMT"/>
          <w:color w:val="000000"/>
          <w:sz w:val="20"/>
          <w:szCs w:val="20"/>
        </w:rPr>
        <w:t xml:space="preserve">. Eén van </w:t>
      </w:r>
      <w:r w:rsidR="000E3247">
        <w:rPr>
          <w:rFonts w:ascii="ArialMT" w:hAnsi="ArialMT" w:cs="ArialMT"/>
          <w:color w:val="000000"/>
          <w:sz w:val="20"/>
          <w:szCs w:val="20"/>
        </w:rPr>
        <w:t xml:space="preserve">de issues </w:t>
      </w:r>
      <w:r w:rsidRPr="00B64D54">
        <w:rPr>
          <w:rFonts w:ascii="ArialMT" w:hAnsi="ArialMT" w:cs="ArialMT"/>
          <w:color w:val="000000"/>
          <w:sz w:val="20"/>
          <w:szCs w:val="20"/>
        </w:rPr>
        <w:t xml:space="preserve">is de afstemming op de </w:t>
      </w:r>
      <w:r w:rsidR="000E3247">
        <w:rPr>
          <w:rFonts w:ascii="ArialMT" w:hAnsi="ArialMT" w:cs="ArialMT"/>
          <w:color w:val="000000"/>
          <w:sz w:val="20"/>
          <w:szCs w:val="20"/>
        </w:rPr>
        <w:t xml:space="preserve">Baseline Informatiehuishouding Gemeenten (KING, december 2011) en daarmee op dossiervorming en archivering. </w:t>
      </w:r>
    </w:p>
    <w:p w:rsidR="00836A27" w:rsidRPr="00836A27" w:rsidRDefault="00836A27" w:rsidP="00836A27">
      <w:pPr>
        <w:keepNext/>
        <w:autoSpaceDE w:val="0"/>
        <w:autoSpaceDN w:val="0"/>
        <w:adjustRightInd w:val="0"/>
        <w:spacing w:before="120" w:line="240" w:lineRule="auto"/>
        <w:rPr>
          <w:rFonts w:ascii="ArialMT" w:hAnsi="ArialMT" w:cs="ArialMT"/>
          <w:b/>
          <w:color w:val="000000"/>
          <w:sz w:val="20"/>
          <w:szCs w:val="20"/>
        </w:rPr>
      </w:pPr>
      <w:r w:rsidRPr="00836A27">
        <w:rPr>
          <w:rFonts w:ascii="ArialMT" w:hAnsi="ArialMT" w:cs="ArialMT"/>
          <w:b/>
          <w:color w:val="000000"/>
          <w:sz w:val="20"/>
          <w:szCs w:val="20"/>
        </w:rPr>
        <w:t>Vraagstelling</w:t>
      </w:r>
    </w:p>
    <w:p w:rsidR="00F15FA2" w:rsidRDefault="00B64D54" w:rsidP="00B64D54">
      <w:pPr>
        <w:autoSpaceDE w:val="0"/>
        <w:autoSpaceDN w:val="0"/>
        <w:adjustRightInd w:val="0"/>
        <w:spacing w:before="120" w:line="240" w:lineRule="auto"/>
        <w:rPr>
          <w:rFonts w:ascii="ArialMT" w:hAnsi="ArialMT" w:cs="ArialMT"/>
          <w:color w:val="000000"/>
          <w:sz w:val="20"/>
          <w:szCs w:val="20"/>
        </w:rPr>
      </w:pPr>
      <w:r w:rsidRPr="00B64D54">
        <w:rPr>
          <w:rFonts w:ascii="ArialMT" w:hAnsi="ArialMT" w:cs="ArialMT"/>
          <w:color w:val="000000"/>
          <w:sz w:val="20"/>
          <w:szCs w:val="20"/>
        </w:rPr>
        <w:t xml:space="preserve">Het is eenvoudig te constateren dat de zojuist genoemde ontwikkelingen een raakvlak hebben. </w:t>
      </w:r>
      <w:r w:rsidR="0027531D">
        <w:rPr>
          <w:rFonts w:ascii="ArialMT" w:hAnsi="ArialMT" w:cs="ArialMT"/>
          <w:color w:val="000000"/>
          <w:sz w:val="20"/>
          <w:szCs w:val="20"/>
        </w:rPr>
        <w:t>Onderling</w:t>
      </w:r>
      <w:r w:rsidR="003B4E90">
        <w:rPr>
          <w:rFonts w:ascii="ArialMT" w:hAnsi="ArialMT" w:cs="ArialMT"/>
          <w:color w:val="000000"/>
          <w:sz w:val="20"/>
          <w:szCs w:val="20"/>
        </w:rPr>
        <w:t>e</w:t>
      </w:r>
      <w:r w:rsidR="0027531D">
        <w:rPr>
          <w:rFonts w:ascii="ArialMT" w:hAnsi="ArialMT" w:cs="ArialMT"/>
          <w:color w:val="000000"/>
          <w:sz w:val="20"/>
          <w:szCs w:val="20"/>
        </w:rPr>
        <w:t xml:space="preserve"> a</w:t>
      </w:r>
      <w:r w:rsidRPr="00B64D54">
        <w:rPr>
          <w:rFonts w:ascii="ArialMT" w:hAnsi="ArialMT" w:cs="ArialMT"/>
          <w:color w:val="000000"/>
          <w:sz w:val="20"/>
          <w:szCs w:val="20"/>
        </w:rPr>
        <w:t xml:space="preserve">fstemming </w:t>
      </w:r>
      <w:r w:rsidR="0027531D">
        <w:rPr>
          <w:rFonts w:ascii="ArialMT" w:hAnsi="ArialMT" w:cs="ArialMT"/>
          <w:color w:val="000000"/>
          <w:sz w:val="20"/>
          <w:szCs w:val="20"/>
        </w:rPr>
        <w:t>tusse</w:t>
      </w:r>
      <w:r w:rsidRPr="00B64D54">
        <w:rPr>
          <w:rFonts w:ascii="ArialMT" w:hAnsi="ArialMT" w:cs="ArialMT"/>
          <w:color w:val="000000"/>
          <w:sz w:val="20"/>
          <w:szCs w:val="20"/>
        </w:rPr>
        <w:t xml:space="preserve">n </w:t>
      </w:r>
      <w:r w:rsidR="0027531D">
        <w:rPr>
          <w:rFonts w:ascii="ArialMT" w:hAnsi="ArialMT" w:cs="ArialMT"/>
          <w:color w:val="000000"/>
          <w:sz w:val="20"/>
          <w:szCs w:val="20"/>
        </w:rPr>
        <w:t xml:space="preserve">enerzijds </w:t>
      </w:r>
      <w:r w:rsidR="00D019B7">
        <w:rPr>
          <w:rFonts w:ascii="ArialMT" w:hAnsi="ArialMT" w:cs="ArialMT"/>
          <w:color w:val="000000"/>
          <w:sz w:val="20"/>
          <w:szCs w:val="20"/>
        </w:rPr>
        <w:t xml:space="preserve">het TpLO </w:t>
      </w:r>
      <w:r w:rsidR="0027531D">
        <w:rPr>
          <w:rFonts w:ascii="ArialMT" w:hAnsi="ArialMT" w:cs="ArialMT"/>
          <w:color w:val="000000"/>
          <w:sz w:val="20"/>
          <w:szCs w:val="20"/>
        </w:rPr>
        <w:t xml:space="preserve">en anderzijds </w:t>
      </w:r>
      <w:r w:rsidR="00D019B7" w:rsidRPr="00B64D54">
        <w:rPr>
          <w:rFonts w:ascii="ArialMT" w:hAnsi="ArialMT" w:cs="ArialMT"/>
          <w:color w:val="000000"/>
          <w:sz w:val="20"/>
          <w:szCs w:val="20"/>
        </w:rPr>
        <w:t xml:space="preserve">RGBZ </w:t>
      </w:r>
      <w:r w:rsidR="00D019B7">
        <w:rPr>
          <w:rFonts w:ascii="ArialMT" w:hAnsi="ArialMT" w:cs="ArialMT"/>
          <w:color w:val="000000"/>
          <w:sz w:val="20"/>
          <w:szCs w:val="20"/>
        </w:rPr>
        <w:t>en ZTC</w:t>
      </w:r>
      <w:r w:rsidR="0027531D">
        <w:rPr>
          <w:rFonts w:ascii="ArialMT" w:hAnsi="ArialMT" w:cs="ArialMT"/>
          <w:color w:val="000000"/>
          <w:sz w:val="20"/>
          <w:szCs w:val="20"/>
        </w:rPr>
        <w:t xml:space="preserve"> is voor gemeenten </w:t>
      </w:r>
      <w:r w:rsidR="00F15FA2">
        <w:rPr>
          <w:rFonts w:ascii="ArialMT" w:hAnsi="ArialMT" w:cs="ArialMT"/>
          <w:color w:val="000000"/>
          <w:sz w:val="20"/>
          <w:szCs w:val="20"/>
        </w:rPr>
        <w:t>van groot belang</w:t>
      </w:r>
      <w:r w:rsidR="0027531D">
        <w:rPr>
          <w:rFonts w:ascii="ArialMT" w:hAnsi="ArialMT" w:cs="ArialMT"/>
          <w:color w:val="000000"/>
          <w:sz w:val="20"/>
          <w:szCs w:val="20"/>
        </w:rPr>
        <w:t xml:space="preserve"> om </w:t>
      </w:r>
      <w:r w:rsidR="0027531D">
        <w:rPr>
          <w:rFonts w:ascii="ArialMT" w:hAnsi="ArialMT" w:cs="ArialMT" w:hint="eastAsia"/>
          <w:color w:val="000000"/>
          <w:sz w:val="20"/>
          <w:szCs w:val="20"/>
        </w:rPr>
        <w:t>efficiënt</w:t>
      </w:r>
      <w:r w:rsidR="0027531D">
        <w:rPr>
          <w:rFonts w:ascii="ArialMT" w:hAnsi="ArialMT" w:cs="ArialMT"/>
          <w:color w:val="000000"/>
          <w:sz w:val="20"/>
          <w:szCs w:val="20"/>
        </w:rPr>
        <w:t xml:space="preserve"> en kwalitatief gewaarborgd dossiervorming en archivering te doen plaatsvinden bij </w:t>
      </w:r>
      <w:r w:rsidR="00F15FA2">
        <w:rPr>
          <w:rFonts w:ascii="ArialMT" w:hAnsi="ArialMT" w:cs="ArialMT"/>
          <w:color w:val="000000"/>
          <w:sz w:val="20"/>
          <w:szCs w:val="20"/>
        </w:rPr>
        <w:t xml:space="preserve">en na afloop van </w:t>
      </w:r>
      <w:r w:rsidR="0027531D">
        <w:rPr>
          <w:rFonts w:ascii="ArialMT" w:hAnsi="ArialMT" w:cs="ArialMT"/>
          <w:color w:val="000000"/>
          <w:sz w:val="20"/>
          <w:szCs w:val="20"/>
        </w:rPr>
        <w:t xml:space="preserve">het werken aan </w:t>
      </w:r>
      <w:r w:rsidR="00F15FA2">
        <w:rPr>
          <w:rFonts w:ascii="ArialMT" w:hAnsi="ArialMT" w:cs="ArialMT"/>
          <w:color w:val="000000"/>
          <w:sz w:val="20"/>
          <w:szCs w:val="20"/>
        </w:rPr>
        <w:t xml:space="preserve">een </w:t>
      </w:r>
      <w:r w:rsidR="0027531D">
        <w:rPr>
          <w:rFonts w:ascii="ArialMT" w:hAnsi="ArialMT" w:cs="ArialMT"/>
          <w:color w:val="000000"/>
          <w:sz w:val="20"/>
          <w:szCs w:val="20"/>
        </w:rPr>
        <w:t>za</w:t>
      </w:r>
      <w:r w:rsidR="00F15FA2">
        <w:rPr>
          <w:rFonts w:ascii="ArialMT" w:hAnsi="ArialMT" w:cs="ArialMT"/>
          <w:color w:val="000000"/>
          <w:sz w:val="20"/>
          <w:szCs w:val="20"/>
        </w:rPr>
        <w:t>a</w:t>
      </w:r>
      <w:r w:rsidR="0027531D">
        <w:rPr>
          <w:rFonts w:ascii="ArialMT" w:hAnsi="ArialMT" w:cs="ArialMT"/>
          <w:color w:val="000000"/>
          <w:sz w:val="20"/>
          <w:szCs w:val="20"/>
        </w:rPr>
        <w:t xml:space="preserve">k. Een goede aansluiting van genoemde modellen op elkaar </w:t>
      </w:r>
      <w:r w:rsidR="00F15FA2">
        <w:rPr>
          <w:rFonts w:ascii="ArialMT" w:hAnsi="ArialMT" w:cs="ArialMT"/>
          <w:color w:val="000000"/>
          <w:sz w:val="20"/>
          <w:szCs w:val="20"/>
        </w:rPr>
        <w:t>is een essentiële randvoorwaarde voor een</w:t>
      </w:r>
      <w:r w:rsidR="0027531D">
        <w:rPr>
          <w:rFonts w:ascii="ArialMT" w:hAnsi="ArialMT" w:cs="ArialMT"/>
          <w:color w:val="000000"/>
          <w:sz w:val="20"/>
          <w:szCs w:val="20"/>
        </w:rPr>
        <w:t xml:space="preserve"> naadloze overgang van zaakgericht werken naar archivering </w:t>
      </w:r>
      <w:r w:rsidR="00F15FA2">
        <w:rPr>
          <w:rFonts w:ascii="ArialMT" w:hAnsi="ArialMT" w:cs="ArialMT"/>
          <w:color w:val="000000"/>
          <w:sz w:val="20"/>
          <w:szCs w:val="20"/>
        </w:rPr>
        <w:t>bij</w:t>
      </w:r>
      <w:r w:rsidR="0027531D">
        <w:rPr>
          <w:rFonts w:ascii="ArialMT" w:hAnsi="ArialMT" w:cs="ArialMT"/>
          <w:color w:val="000000"/>
          <w:sz w:val="20"/>
          <w:szCs w:val="20"/>
        </w:rPr>
        <w:t xml:space="preserve"> een gemeente. </w:t>
      </w:r>
      <w:r w:rsidR="0026033C">
        <w:rPr>
          <w:rFonts w:ascii="ArialMT" w:hAnsi="ArialMT" w:cs="ArialMT"/>
          <w:color w:val="000000"/>
          <w:sz w:val="20"/>
          <w:szCs w:val="20"/>
        </w:rPr>
        <w:t>In de praktijk kan dit betekenen dat gemeenten die hun informatievoorziening over procesuitvoering en documentenbeheer (</w:t>
      </w:r>
      <w:proofErr w:type="spellStart"/>
      <w:r w:rsidR="0026033C">
        <w:rPr>
          <w:rFonts w:ascii="ArialMT" w:hAnsi="ArialMT" w:cs="ArialMT"/>
          <w:color w:val="000000"/>
          <w:sz w:val="20"/>
          <w:szCs w:val="20"/>
        </w:rPr>
        <w:t>informatieobjectenbeheer</w:t>
      </w:r>
      <w:proofErr w:type="spellEnd"/>
      <w:r w:rsidR="0026033C">
        <w:rPr>
          <w:rFonts w:ascii="ArialMT" w:hAnsi="ArialMT" w:cs="ArialMT"/>
          <w:color w:val="000000"/>
          <w:sz w:val="20"/>
          <w:szCs w:val="20"/>
        </w:rPr>
        <w:t xml:space="preserve">) inrichten conform </w:t>
      </w:r>
      <w:ins w:id="8" w:author="Arjan" w:date="2013-10-01T07:48:00Z">
        <w:r w:rsidR="003B4E90">
          <w:rPr>
            <w:rFonts w:ascii="ArialMT" w:hAnsi="ArialMT" w:cs="ArialMT"/>
            <w:color w:val="000000"/>
            <w:sz w:val="20"/>
            <w:szCs w:val="20"/>
          </w:rPr>
          <w:t xml:space="preserve">ZTC en </w:t>
        </w:r>
      </w:ins>
      <w:del w:id="9" w:author="Arjan" w:date="2013-10-01T07:48:00Z">
        <w:r w:rsidR="0026033C" w:rsidDel="003B4E90">
          <w:rPr>
            <w:rFonts w:ascii="ArialMT" w:hAnsi="ArialMT" w:cs="ArialMT"/>
            <w:color w:val="000000"/>
            <w:sz w:val="20"/>
            <w:szCs w:val="20"/>
          </w:rPr>
          <w:delText xml:space="preserve">het </w:delText>
        </w:r>
      </w:del>
      <w:r w:rsidR="0026033C">
        <w:rPr>
          <w:rFonts w:ascii="ArialMT" w:hAnsi="ArialMT" w:cs="ArialMT"/>
          <w:color w:val="000000"/>
          <w:sz w:val="20"/>
          <w:szCs w:val="20"/>
        </w:rPr>
        <w:t>RGBZ, in staat zijn om zonder extra inspanning metagegevens voor duurzaam te bewaren (zaakgerelateerde) informatieobjecten te genereren conform genoemde richtlijn.</w:t>
      </w:r>
    </w:p>
    <w:p w:rsidR="00F15FA2" w:rsidRDefault="00B64D54" w:rsidP="00B64D54">
      <w:pPr>
        <w:autoSpaceDE w:val="0"/>
        <w:autoSpaceDN w:val="0"/>
        <w:adjustRightInd w:val="0"/>
        <w:spacing w:before="120" w:line="240" w:lineRule="auto"/>
        <w:rPr>
          <w:rFonts w:ascii="ArialMT" w:hAnsi="ArialMT" w:cs="ArialMT"/>
          <w:color w:val="000000"/>
          <w:sz w:val="20"/>
          <w:szCs w:val="20"/>
        </w:rPr>
      </w:pPr>
      <w:r w:rsidRPr="00B64D54">
        <w:rPr>
          <w:rFonts w:ascii="ArialMT" w:hAnsi="ArialMT" w:cs="ArialMT"/>
          <w:color w:val="000000"/>
          <w:sz w:val="20"/>
          <w:szCs w:val="20"/>
        </w:rPr>
        <w:t xml:space="preserve">Om te komen tot </w:t>
      </w:r>
      <w:r w:rsidR="00F15FA2">
        <w:rPr>
          <w:rFonts w:ascii="ArialMT" w:hAnsi="ArialMT" w:cs="ArialMT"/>
          <w:color w:val="000000"/>
          <w:sz w:val="20"/>
          <w:szCs w:val="20"/>
        </w:rPr>
        <w:t>genoemde afstemming</w:t>
      </w:r>
      <w:r w:rsidRPr="00B64D54">
        <w:rPr>
          <w:rFonts w:ascii="ArialMT" w:hAnsi="ArialMT" w:cs="ArialMT"/>
          <w:color w:val="000000"/>
          <w:sz w:val="20"/>
          <w:szCs w:val="20"/>
        </w:rPr>
        <w:t xml:space="preserve"> is onder meer inzicht nodig in de </w:t>
      </w:r>
      <w:r w:rsidR="00F15FA2" w:rsidRPr="00B64D54">
        <w:rPr>
          <w:rFonts w:ascii="ArialMT" w:hAnsi="ArialMT" w:cs="ArialMT"/>
          <w:color w:val="000000"/>
          <w:sz w:val="20"/>
          <w:szCs w:val="20"/>
        </w:rPr>
        <w:t xml:space="preserve">overeenkomsten </w:t>
      </w:r>
      <w:r w:rsidR="00F15FA2">
        <w:rPr>
          <w:rFonts w:ascii="ArialMT" w:hAnsi="ArialMT" w:cs="ArialMT"/>
          <w:color w:val="000000"/>
          <w:sz w:val="20"/>
          <w:szCs w:val="20"/>
        </w:rPr>
        <w:t xml:space="preserve">en </w:t>
      </w:r>
      <w:r w:rsidRPr="00B64D54">
        <w:rPr>
          <w:rFonts w:ascii="ArialMT" w:hAnsi="ArialMT" w:cs="ArialMT"/>
          <w:color w:val="000000"/>
          <w:sz w:val="20"/>
          <w:szCs w:val="20"/>
        </w:rPr>
        <w:t xml:space="preserve">verschillen tussen </w:t>
      </w:r>
      <w:r w:rsidR="00C45436">
        <w:rPr>
          <w:rFonts w:ascii="ArialMT" w:hAnsi="ArialMT" w:cs="ArialMT"/>
          <w:color w:val="000000"/>
          <w:sz w:val="20"/>
          <w:szCs w:val="20"/>
        </w:rPr>
        <w:t>het</w:t>
      </w:r>
      <w:r w:rsidRPr="00B64D54">
        <w:rPr>
          <w:rFonts w:ascii="ArialMT" w:hAnsi="ArialMT" w:cs="ArialMT"/>
          <w:color w:val="000000"/>
          <w:sz w:val="20"/>
          <w:szCs w:val="20"/>
        </w:rPr>
        <w:t xml:space="preserve"> </w:t>
      </w:r>
      <w:r w:rsidR="00F15FA2">
        <w:rPr>
          <w:rFonts w:ascii="ArialMT" w:hAnsi="ArialMT" w:cs="ArialMT"/>
          <w:color w:val="000000"/>
          <w:sz w:val="20"/>
          <w:szCs w:val="20"/>
        </w:rPr>
        <w:t>TpLO</w:t>
      </w:r>
      <w:r w:rsidRPr="00B64D54">
        <w:rPr>
          <w:rFonts w:ascii="ArialMT" w:hAnsi="ArialMT" w:cs="ArialMT"/>
          <w:color w:val="000000"/>
          <w:sz w:val="20"/>
          <w:szCs w:val="20"/>
        </w:rPr>
        <w:t xml:space="preserve"> enerzijds en RGBZ </w:t>
      </w:r>
      <w:r w:rsidR="00F15FA2">
        <w:rPr>
          <w:rFonts w:ascii="ArialMT" w:hAnsi="ArialMT" w:cs="ArialMT"/>
          <w:color w:val="000000"/>
          <w:sz w:val="20"/>
          <w:szCs w:val="20"/>
        </w:rPr>
        <w:t xml:space="preserve">en ZTC </w:t>
      </w:r>
      <w:r w:rsidRPr="00B64D54">
        <w:rPr>
          <w:rFonts w:ascii="ArialMT" w:hAnsi="ArialMT" w:cs="ArialMT"/>
          <w:color w:val="000000"/>
          <w:sz w:val="20"/>
          <w:szCs w:val="20"/>
        </w:rPr>
        <w:t xml:space="preserve">anderzijds. Dit inzicht </w:t>
      </w:r>
      <w:r w:rsidR="00F15FA2" w:rsidRPr="00B64D54">
        <w:rPr>
          <w:rFonts w:ascii="ArialMT" w:hAnsi="ArialMT" w:cs="ArialMT"/>
          <w:color w:val="000000"/>
          <w:sz w:val="20"/>
          <w:szCs w:val="20"/>
        </w:rPr>
        <w:t xml:space="preserve">levert de potentiële aanpassingen van </w:t>
      </w:r>
      <w:r w:rsidR="00F15FA2">
        <w:rPr>
          <w:rFonts w:ascii="ArialMT" w:hAnsi="ArialMT" w:cs="ArialMT"/>
          <w:color w:val="000000"/>
          <w:sz w:val="20"/>
          <w:szCs w:val="20"/>
        </w:rPr>
        <w:t xml:space="preserve">TpLO, </w:t>
      </w:r>
      <w:r w:rsidR="00F15FA2" w:rsidRPr="00B64D54">
        <w:rPr>
          <w:rFonts w:ascii="ArialMT" w:hAnsi="ArialMT" w:cs="ArialMT"/>
          <w:color w:val="000000"/>
          <w:sz w:val="20"/>
          <w:szCs w:val="20"/>
        </w:rPr>
        <w:t xml:space="preserve">RGBZ en </w:t>
      </w:r>
      <w:r w:rsidR="00F15FA2">
        <w:rPr>
          <w:rFonts w:ascii="ArialMT" w:hAnsi="ArialMT" w:cs="ArialMT"/>
          <w:color w:val="000000"/>
          <w:sz w:val="20"/>
          <w:szCs w:val="20"/>
        </w:rPr>
        <w:t xml:space="preserve">ZTC </w:t>
      </w:r>
      <w:r w:rsidR="00F15FA2" w:rsidRPr="00B64D54">
        <w:rPr>
          <w:rFonts w:ascii="ArialMT" w:hAnsi="ArialMT" w:cs="ArialMT"/>
          <w:color w:val="000000"/>
          <w:sz w:val="20"/>
          <w:szCs w:val="20"/>
        </w:rPr>
        <w:t>op elkaar</w:t>
      </w:r>
      <w:r w:rsidR="00F15FA2">
        <w:rPr>
          <w:rFonts w:ascii="ArialMT" w:hAnsi="ArialMT" w:cs="ArialMT"/>
          <w:color w:val="000000"/>
          <w:sz w:val="20"/>
          <w:szCs w:val="20"/>
        </w:rPr>
        <w:t xml:space="preserve"> en geeft een indicatie van de haalbaarheid van het daadwerkelijk aanpassen van deze standaarden: hoe groter de verschillen, des te lastiger zal dit zijn.</w:t>
      </w:r>
    </w:p>
    <w:p w:rsidR="005C2FA2" w:rsidRPr="005C2FA2" w:rsidRDefault="005C2FA2" w:rsidP="00B64D54">
      <w:pPr>
        <w:autoSpaceDE w:val="0"/>
        <w:autoSpaceDN w:val="0"/>
        <w:adjustRightInd w:val="0"/>
        <w:spacing w:before="120" w:line="240" w:lineRule="auto"/>
        <w:rPr>
          <w:rFonts w:ascii="ArialMT" w:hAnsi="ArialMT" w:cs="ArialMT"/>
          <w:b/>
          <w:color w:val="000000"/>
          <w:sz w:val="20"/>
          <w:szCs w:val="20"/>
        </w:rPr>
      </w:pPr>
      <w:r w:rsidRPr="005C2FA2">
        <w:rPr>
          <w:rFonts w:ascii="ArialMT" w:hAnsi="ArialMT" w:cs="ArialMT"/>
          <w:b/>
          <w:color w:val="000000"/>
          <w:sz w:val="20"/>
          <w:szCs w:val="20"/>
        </w:rPr>
        <w:t>Uitvoering</w:t>
      </w:r>
    </w:p>
    <w:p w:rsidR="00B61975" w:rsidRDefault="00B64D54" w:rsidP="00B64D54">
      <w:pPr>
        <w:autoSpaceDE w:val="0"/>
        <w:autoSpaceDN w:val="0"/>
        <w:adjustRightInd w:val="0"/>
        <w:spacing w:before="120" w:line="240" w:lineRule="auto"/>
        <w:rPr>
          <w:rFonts w:ascii="ArialMT" w:hAnsi="ArialMT" w:cs="ArialMT"/>
          <w:color w:val="000000"/>
          <w:sz w:val="20"/>
          <w:szCs w:val="20"/>
        </w:rPr>
      </w:pPr>
      <w:r w:rsidRPr="00B64D54">
        <w:rPr>
          <w:rFonts w:ascii="ArialMT" w:hAnsi="ArialMT" w:cs="ArialMT"/>
          <w:color w:val="000000"/>
          <w:sz w:val="20"/>
          <w:szCs w:val="20"/>
        </w:rPr>
        <w:t xml:space="preserve">Om tot dit inzicht te komen </w:t>
      </w:r>
      <w:r w:rsidR="00916787">
        <w:rPr>
          <w:rFonts w:ascii="ArialMT" w:hAnsi="ArialMT" w:cs="ArialMT"/>
          <w:color w:val="000000"/>
          <w:sz w:val="20"/>
          <w:szCs w:val="20"/>
        </w:rPr>
        <w:t>is</w:t>
      </w:r>
      <w:r w:rsidR="00C45436">
        <w:rPr>
          <w:rFonts w:ascii="ArialMT" w:hAnsi="ArialMT" w:cs="ArialMT"/>
          <w:color w:val="000000"/>
          <w:sz w:val="20"/>
          <w:szCs w:val="20"/>
        </w:rPr>
        <w:t xml:space="preserve"> door </w:t>
      </w:r>
      <w:r w:rsidR="00B61975">
        <w:rPr>
          <w:rFonts w:ascii="ArialMT" w:hAnsi="ArialMT" w:cs="ArialMT"/>
          <w:color w:val="000000"/>
          <w:sz w:val="20"/>
          <w:szCs w:val="20"/>
        </w:rPr>
        <w:t xml:space="preserve">Arjan Kloosterboer van </w:t>
      </w:r>
      <w:r w:rsidR="00C45436">
        <w:rPr>
          <w:rFonts w:ascii="ArialMT" w:hAnsi="ArialMT" w:cs="ArialMT"/>
          <w:color w:val="000000"/>
          <w:sz w:val="20"/>
          <w:szCs w:val="20"/>
        </w:rPr>
        <w:t>KING</w:t>
      </w:r>
      <w:r w:rsidRPr="00B64D54">
        <w:rPr>
          <w:rFonts w:ascii="ArialMT" w:hAnsi="ArialMT" w:cs="ArialMT"/>
          <w:color w:val="000000"/>
          <w:sz w:val="20"/>
          <w:szCs w:val="20"/>
        </w:rPr>
        <w:t xml:space="preserve"> een onderzoek uit</w:t>
      </w:r>
      <w:r w:rsidR="00C45436">
        <w:rPr>
          <w:rFonts w:ascii="ArialMT" w:hAnsi="ArialMT" w:cs="ArialMT"/>
          <w:color w:val="000000"/>
          <w:sz w:val="20"/>
          <w:szCs w:val="20"/>
        </w:rPr>
        <w:t>gevoerd</w:t>
      </w:r>
      <w:r w:rsidRPr="00B64D54">
        <w:rPr>
          <w:rFonts w:ascii="ArialMT" w:hAnsi="ArialMT" w:cs="ArialMT"/>
          <w:color w:val="000000"/>
          <w:sz w:val="20"/>
          <w:szCs w:val="20"/>
        </w:rPr>
        <w:t xml:space="preserve"> </w:t>
      </w:r>
      <w:r w:rsidR="00B61975">
        <w:rPr>
          <w:rFonts w:ascii="ArialMT" w:hAnsi="ArialMT" w:cs="ArialMT"/>
          <w:color w:val="000000"/>
          <w:sz w:val="20"/>
          <w:szCs w:val="20"/>
        </w:rPr>
        <w:t>naar de overeenkomsten en verschillen. Gedurende het onderzoek heeft afstemming plaatsgevonden met Hanneke van Aalst, Klaartje Pompe en Ingmar Koch van de WVI. De voorliggende rapportage is het resultaat</w:t>
      </w:r>
      <w:r w:rsidR="0026033C">
        <w:rPr>
          <w:rFonts w:ascii="ArialMT" w:hAnsi="ArialMT" w:cs="ArialMT"/>
          <w:color w:val="000000"/>
          <w:sz w:val="20"/>
          <w:szCs w:val="20"/>
        </w:rPr>
        <w:t xml:space="preserve"> van dit onderzoek</w:t>
      </w:r>
      <w:r w:rsidR="00B61975">
        <w:rPr>
          <w:rFonts w:ascii="ArialMT" w:hAnsi="ArialMT" w:cs="ArialMT"/>
          <w:color w:val="000000"/>
          <w:sz w:val="20"/>
          <w:szCs w:val="20"/>
        </w:rPr>
        <w:t xml:space="preserve">. </w:t>
      </w:r>
    </w:p>
    <w:p w:rsidR="00CE2D87" w:rsidRDefault="00B64D54" w:rsidP="00B64D54">
      <w:pPr>
        <w:autoSpaceDE w:val="0"/>
        <w:autoSpaceDN w:val="0"/>
        <w:adjustRightInd w:val="0"/>
        <w:spacing w:before="120" w:line="240" w:lineRule="auto"/>
        <w:rPr>
          <w:rFonts w:ascii="ArialMT" w:hAnsi="ArialMT" w:cs="ArialMT"/>
          <w:color w:val="000000"/>
          <w:sz w:val="20"/>
          <w:szCs w:val="20"/>
        </w:rPr>
      </w:pPr>
      <w:r w:rsidRPr="00B64D54">
        <w:rPr>
          <w:rFonts w:ascii="ArialMT" w:hAnsi="ArialMT" w:cs="ArialMT"/>
          <w:color w:val="000000"/>
          <w:sz w:val="20"/>
          <w:szCs w:val="20"/>
        </w:rPr>
        <w:t xml:space="preserve">Beoogd is dat de VNG-archiefcommissie  met </w:t>
      </w:r>
      <w:r w:rsidR="00B61975">
        <w:rPr>
          <w:rFonts w:ascii="ArialMT" w:hAnsi="ArialMT" w:cs="ArialMT"/>
          <w:color w:val="000000"/>
          <w:sz w:val="20"/>
          <w:szCs w:val="20"/>
        </w:rPr>
        <w:t>di</w:t>
      </w:r>
      <w:r w:rsidRPr="00B64D54">
        <w:rPr>
          <w:rFonts w:ascii="ArialMT" w:hAnsi="ArialMT" w:cs="ArialMT"/>
          <w:color w:val="000000"/>
          <w:sz w:val="20"/>
          <w:szCs w:val="20"/>
        </w:rPr>
        <w:t xml:space="preserve">t resultaat in staat is te komen tot afspraken met het Nationaal Archief </w:t>
      </w:r>
      <w:r w:rsidR="00B61975">
        <w:rPr>
          <w:rFonts w:ascii="ArialMT" w:hAnsi="ArialMT" w:cs="ArialMT"/>
          <w:color w:val="000000"/>
          <w:sz w:val="20"/>
          <w:szCs w:val="20"/>
        </w:rPr>
        <w:t xml:space="preserve">en RHC´s </w:t>
      </w:r>
      <w:r w:rsidRPr="00B64D54">
        <w:rPr>
          <w:rFonts w:ascii="ArialMT" w:hAnsi="ArialMT" w:cs="ArialMT"/>
          <w:color w:val="000000"/>
          <w:sz w:val="20"/>
          <w:szCs w:val="20"/>
        </w:rPr>
        <w:t>inzake metagegevens</w:t>
      </w:r>
      <w:r w:rsidR="00B61975">
        <w:rPr>
          <w:rFonts w:ascii="ArialMT" w:hAnsi="ArialMT" w:cs="ArialMT"/>
          <w:color w:val="000000"/>
          <w:sz w:val="20"/>
          <w:szCs w:val="20"/>
        </w:rPr>
        <w:t>standaarden en de toepassing daarvan bij gemeenten</w:t>
      </w:r>
      <w:r w:rsidRPr="00B64D54">
        <w:rPr>
          <w:rFonts w:ascii="ArialMT" w:hAnsi="ArialMT" w:cs="ArialMT"/>
          <w:color w:val="000000"/>
          <w:sz w:val="20"/>
          <w:szCs w:val="20"/>
        </w:rPr>
        <w:t xml:space="preserve">. Voor KING biedt het eindresultaat onder meer inzicht in de impact van aanpassing van  RGBZ </w:t>
      </w:r>
      <w:r w:rsidR="00B61975">
        <w:rPr>
          <w:rFonts w:ascii="ArialMT" w:hAnsi="ArialMT" w:cs="ArialMT"/>
          <w:color w:val="000000"/>
          <w:sz w:val="20"/>
          <w:szCs w:val="20"/>
        </w:rPr>
        <w:t xml:space="preserve">en ZTC </w:t>
      </w:r>
      <w:r w:rsidRPr="00B64D54">
        <w:rPr>
          <w:rFonts w:ascii="ArialMT" w:hAnsi="ArialMT" w:cs="ArialMT"/>
          <w:color w:val="000000"/>
          <w:sz w:val="20"/>
          <w:szCs w:val="20"/>
        </w:rPr>
        <w:t xml:space="preserve">op </w:t>
      </w:r>
      <w:r w:rsidR="00B61975">
        <w:rPr>
          <w:rFonts w:ascii="ArialMT" w:hAnsi="ArialMT" w:cs="ArialMT"/>
          <w:color w:val="000000"/>
          <w:sz w:val="20"/>
          <w:szCs w:val="20"/>
        </w:rPr>
        <w:t>het TpLO</w:t>
      </w:r>
      <w:r w:rsidRPr="00B64D54">
        <w:rPr>
          <w:rFonts w:ascii="ArialMT" w:hAnsi="ArialMT" w:cs="ArialMT"/>
          <w:color w:val="000000"/>
          <w:sz w:val="20"/>
          <w:szCs w:val="20"/>
        </w:rPr>
        <w:t>.</w:t>
      </w:r>
      <w:r w:rsidR="00D019B7">
        <w:rPr>
          <w:rFonts w:ascii="ArialMT" w:hAnsi="ArialMT" w:cs="ArialMT"/>
          <w:color w:val="000000"/>
          <w:sz w:val="20"/>
          <w:szCs w:val="20"/>
        </w:rPr>
        <w:t xml:space="preserve"> Evenzo </w:t>
      </w:r>
      <w:r w:rsidR="00AC1632">
        <w:rPr>
          <w:rFonts w:ascii="ArialMT" w:hAnsi="ArialMT" w:cs="ArialMT"/>
          <w:color w:val="000000"/>
          <w:sz w:val="20"/>
          <w:szCs w:val="20"/>
        </w:rPr>
        <w:t xml:space="preserve">biedt het eindresultaat voor </w:t>
      </w:r>
      <w:r w:rsidR="00D019B7">
        <w:rPr>
          <w:rFonts w:ascii="ArialMT" w:hAnsi="ArialMT" w:cs="ArialMT"/>
          <w:color w:val="000000"/>
          <w:sz w:val="20"/>
          <w:szCs w:val="20"/>
        </w:rPr>
        <w:t xml:space="preserve">het </w:t>
      </w:r>
      <w:r w:rsidR="00D019B7" w:rsidRPr="00B64D54">
        <w:rPr>
          <w:rFonts w:ascii="ArialMT" w:hAnsi="ArialMT" w:cs="ArialMT"/>
          <w:color w:val="000000"/>
          <w:sz w:val="20"/>
          <w:szCs w:val="20"/>
        </w:rPr>
        <w:t xml:space="preserve">Nationaal Archief </w:t>
      </w:r>
      <w:r w:rsidR="00D019B7">
        <w:rPr>
          <w:rFonts w:ascii="ArialMT" w:hAnsi="ArialMT" w:cs="ArialMT"/>
          <w:color w:val="000000"/>
          <w:sz w:val="20"/>
          <w:szCs w:val="20"/>
        </w:rPr>
        <w:t xml:space="preserve">en RHC´s </w:t>
      </w:r>
      <w:r w:rsidR="00D019B7" w:rsidRPr="00B64D54">
        <w:rPr>
          <w:rFonts w:ascii="ArialMT" w:hAnsi="ArialMT" w:cs="ArialMT"/>
          <w:color w:val="000000"/>
          <w:sz w:val="20"/>
          <w:szCs w:val="20"/>
        </w:rPr>
        <w:t xml:space="preserve">inzicht in de impact van aanpassing van </w:t>
      </w:r>
      <w:r w:rsidR="00D019B7">
        <w:rPr>
          <w:rFonts w:ascii="ArialMT" w:hAnsi="ArialMT" w:cs="ArialMT"/>
          <w:color w:val="000000"/>
          <w:sz w:val="20"/>
          <w:szCs w:val="20"/>
        </w:rPr>
        <w:t xml:space="preserve">het TpLO op </w:t>
      </w:r>
      <w:r w:rsidR="00D019B7" w:rsidRPr="00B64D54">
        <w:rPr>
          <w:rFonts w:ascii="ArialMT" w:hAnsi="ArialMT" w:cs="ArialMT"/>
          <w:color w:val="000000"/>
          <w:sz w:val="20"/>
          <w:szCs w:val="20"/>
        </w:rPr>
        <w:t xml:space="preserve">RGBZ </w:t>
      </w:r>
      <w:r w:rsidR="00D019B7">
        <w:rPr>
          <w:rFonts w:ascii="ArialMT" w:hAnsi="ArialMT" w:cs="ArialMT"/>
          <w:color w:val="000000"/>
          <w:sz w:val="20"/>
          <w:szCs w:val="20"/>
        </w:rPr>
        <w:t>en ZTC.</w:t>
      </w:r>
    </w:p>
    <w:p w:rsidR="00CE2D87" w:rsidRPr="00CE2D87" w:rsidRDefault="00F12C67" w:rsidP="00CE2D87">
      <w:pPr>
        <w:spacing w:before="120"/>
        <w:rPr>
          <w:rFonts w:ascii="ArialMT" w:hAnsi="ArialMT" w:cs="ArialMT"/>
          <w:b/>
          <w:color w:val="000000"/>
          <w:sz w:val="20"/>
          <w:szCs w:val="20"/>
        </w:rPr>
      </w:pPr>
      <w:r>
        <w:rPr>
          <w:rFonts w:ascii="ArialMT" w:hAnsi="ArialMT" w:cs="ArialMT"/>
          <w:b/>
          <w:color w:val="000000"/>
          <w:sz w:val="20"/>
          <w:szCs w:val="20"/>
        </w:rPr>
        <w:t>Records en z</w:t>
      </w:r>
      <w:r w:rsidR="00CE2D87" w:rsidRPr="00CE2D87">
        <w:rPr>
          <w:rFonts w:ascii="ArialMT" w:hAnsi="ArialMT" w:cs="ArialMT"/>
          <w:b/>
          <w:color w:val="000000"/>
          <w:sz w:val="20"/>
          <w:szCs w:val="20"/>
        </w:rPr>
        <w:t>aken</w:t>
      </w:r>
    </w:p>
    <w:p w:rsidR="00CE2D87" w:rsidRDefault="004F2594" w:rsidP="00181D16">
      <w:pPr>
        <w:autoSpaceDE w:val="0"/>
        <w:autoSpaceDN w:val="0"/>
        <w:adjustRightInd w:val="0"/>
        <w:spacing w:before="120" w:line="240" w:lineRule="auto"/>
        <w:rPr>
          <w:rFonts w:ascii="ArialMT" w:hAnsi="ArialMT" w:cs="ArialMT"/>
          <w:color w:val="000000"/>
          <w:sz w:val="20"/>
          <w:szCs w:val="20"/>
        </w:rPr>
      </w:pPr>
      <w:r>
        <w:rPr>
          <w:rFonts w:ascii="ArialMT" w:hAnsi="ArialMT" w:cs="ArialMT"/>
          <w:noProof/>
          <w:color w:val="000000"/>
          <w:sz w:val="20"/>
          <w:szCs w:val="20"/>
          <w:lang w:eastAsia="nl-NL"/>
        </w:rPr>
        <w:drawing>
          <wp:anchor distT="0" distB="0" distL="114300" distR="114300" simplePos="0" relativeHeight="251662336" behindDoc="0" locked="0" layoutInCell="1" allowOverlap="1">
            <wp:simplePos x="0" y="0"/>
            <wp:positionH relativeFrom="column">
              <wp:posOffset>3376930</wp:posOffset>
            </wp:positionH>
            <wp:positionV relativeFrom="paragraph">
              <wp:posOffset>78740</wp:posOffset>
            </wp:positionV>
            <wp:extent cx="2638425" cy="2000250"/>
            <wp:effectExtent l="19050" t="0" r="9525" b="0"/>
            <wp:wrapSquare wrapText="bothSides"/>
            <wp:docPr id="5"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2638425" cy="2000250"/>
                    </a:xfrm>
                    <a:prstGeom prst="rect">
                      <a:avLst/>
                    </a:prstGeom>
                    <a:noFill/>
                    <a:ln w="9525">
                      <a:noFill/>
                      <a:miter lim="800000"/>
                      <a:headEnd/>
                      <a:tailEnd/>
                    </a:ln>
                  </pic:spPr>
                </pic:pic>
              </a:graphicData>
            </a:graphic>
          </wp:anchor>
        </w:drawing>
      </w:r>
      <w:r w:rsidR="00CE2D87">
        <w:rPr>
          <w:rFonts w:ascii="ArialMT" w:hAnsi="ArialMT" w:cs="ArialMT"/>
          <w:color w:val="000000"/>
          <w:sz w:val="20"/>
          <w:szCs w:val="20"/>
        </w:rPr>
        <w:t xml:space="preserve">Het RGBZ is een informatiemodel, v.w.b. de ZTC beschouwen </w:t>
      </w:r>
      <w:r w:rsidR="00181D16">
        <w:rPr>
          <w:rFonts w:ascii="ArialMT" w:hAnsi="ArialMT" w:cs="ArialMT"/>
          <w:color w:val="000000"/>
          <w:sz w:val="20"/>
          <w:szCs w:val="20"/>
        </w:rPr>
        <w:t xml:space="preserve">we </w:t>
      </w:r>
      <w:r w:rsidR="00CE2D87">
        <w:rPr>
          <w:rFonts w:ascii="ArialMT" w:hAnsi="ArialMT" w:cs="ArialMT"/>
          <w:color w:val="000000"/>
          <w:sz w:val="20"/>
          <w:szCs w:val="20"/>
        </w:rPr>
        <w:t xml:space="preserve">hier alleen het informatiemodel daarvan. Ook het TpLO kan beschouwd worden als een informatiemodel. Een dergelijk model is opgebouwd </w:t>
      </w:r>
      <w:r w:rsidR="00D019B7">
        <w:rPr>
          <w:rFonts w:ascii="ArialMT" w:hAnsi="ArialMT" w:cs="ArialMT"/>
          <w:color w:val="000000"/>
          <w:sz w:val="20"/>
          <w:szCs w:val="20"/>
        </w:rPr>
        <w:t xml:space="preserve">uit objecttypen (´entiteiten´), hun kenmerken (´attributen´, ´gegevens´) en hun onderlinge relaties. </w:t>
      </w:r>
      <w:r w:rsidR="00181D16">
        <w:rPr>
          <w:rFonts w:ascii="ArialMT" w:hAnsi="ArialMT" w:cs="ArialMT"/>
          <w:color w:val="000000"/>
          <w:sz w:val="20"/>
          <w:szCs w:val="20"/>
        </w:rPr>
        <w:t>Idealiter zijn er in verschillende informatiemodellen overeenkomstige objecttypen. Daarmee wordt het duidelijk hoe de modellen samenhangen.</w:t>
      </w:r>
    </w:p>
    <w:p w:rsidR="00181D16" w:rsidRDefault="00181D16" w:rsidP="00181D16">
      <w:pPr>
        <w:autoSpaceDE w:val="0"/>
        <w:autoSpaceDN w:val="0"/>
        <w:adjustRightInd w:val="0"/>
        <w:spacing w:before="120" w:line="240" w:lineRule="auto"/>
        <w:rPr>
          <w:rFonts w:ascii="ArialMT" w:hAnsi="ArialMT" w:cs="ArialMT"/>
          <w:color w:val="000000"/>
          <w:sz w:val="20"/>
          <w:szCs w:val="20"/>
        </w:rPr>
      </w:pPr>
      <w:r>
        <w:rPr>
          <w:rFonts w:ascii="ArialMT" w:hAnsi="ArialMT" w:cs="ArialMT"/>
          <w:color w:val="000000"/>
          <w:sz w:val="20"/>
          <w:szCs w:val="20"/>
        </w:rPr>
        <w:t>Het uitgangspunt voor het informatiemodel van het TpLO wordt gevormd door het ´basismodel voor record</w:t>
      </w:r>
      <w:r w:rsidR="004F2594">
        <w:rPr>
          <w:rFonts w:ascii="ArialMT" w:hAnsi="ArialMT" w:cs="ArialMT"/>
          <w:color w:val="000000"/>
          <w:sz w:val="20"/>
          <w:szCs w:val="20"/>
        </w:rPr>
        <w:t>-</w:t>
      </w:r>
      <w:r>
        <w:rPr>
          <w:rFonts w:ascii="ArialMT" w:hAnsi="ArialMT" w:cs="ArialMT"/>
          <w:color w:val="000000"/>
          <w:sz w:val="20"/>
          <w:szCs w:val="20"/>
        </w:rPr>
        <w:t>metagegevens´ (zie nevenstaande figuur</w:t>
      </w:r>
      <w:r>
        <w:rPr>
          <w:rStyle w:val="Voetnootmarkering"/>
          <w:rFonts w:ascii="ArialMT" w:hAnsi="ArialMT" w:cs="ArialMT"/>
          <w:color w:val="000000"/>
          <w:sz w:val="20"/>
          <w:szCs w:val="20"/>
        </w:rPr>
        <w:footnoteReference w:id="3"/>
      </w:r>
      <w:r>
        <w:rPr>
          <w:rFonts w:ascii="ArialMT" w:hAnsi="ArialMT" w:cs="ArialMT"/>
          <w:color w:val="000000"/>
          <w:sz w:val="20"/>
          <w:szCs w:val="20"/>
        </w:rPr>
        <w:t xml:space="preserve">). In het TpLO </w:t>
      </w:r>
      <w:r>
        <w:rPr>
          <w:rFonts w:ascii="ArialMT" w:hAnsi="ArialMT" w:cs="ArialMT"/>
          <w:color w:val="000000"/>
          <w:sz w:val="20"/>
          <w:szCs w:val="20"/>
        </w:rPr>
        <w:lastRenderedPageBreak/>
        <w:t>is gekozen voor een zgn. één-entiteitenmodel</w:t>
      </w:r>
      <w:r w:rsidR="004F2594">
        <w:rPr>
          <w:rFonts w:ascii="ArialMT" w:hAnsi="ArialMT" w:cs="ArialMT"/>
          <w:color w:val="000000"/>
          <w:sz w:val="20"/>
          <w:szCs w:val="20"/>
        </w:rPr>
        <w:t xml:space="preserve">. Daarin worden alle metagegevens direct gekoppeld aan het Record. </w:t>
      </w:r>
      <w:r w:rsidR="004F2594" w:rsidRPr="004F2594">
        <w:rPr>
          <w:rFonts w:ascii="ArialMT" w:hAnsi="ArialMT" w:cs="ArialMT"/>
          <w:color w:val="000000"/>
          <w:sz w:val="20"/>
          <w:szCs w:val="20"/>
        </w:rPr>
        <w:t>Dat zijn dus niet alleen de metagegevens die iets zeggen over het record zelf, zoals identificatiekenmerk of de datum, maar ook de metagegevens over de bedrijfs</w:t>
      </w:r>
      <w:r w:rsidR="004F2594">
        <w:rPr>
          <w:rFonts w:ascii="ArialMT" w:hAnsi="ArialMT" w:cs="ArialMT"/>
          <w:color w:val="000000"/>
          <w:sz w:val="20"/>
          <w:szCs w:val="20"/>
        </w:rPr>
        <w:softHyphen/>
      </w:r>
      <w:r w:rsidR="004F2594" w:rsidRPr="004F2594">
        <w:rPr>
          <w:rFonts w:ascii="ArialMT" w:hAnsi="ArialMT" w:cs="ArialMT"/>
          <w:color w:val="000000"/>
          <w:sz w:val="20"/>
          <w:szCs w:val="20"/>
        </w:rPr>
        <w:t>activiteit waarbinnen het record een rol speelt en de actoren die er bij betrokken zijn geweest.</w:t>
      </w:r>
      <w:r w:rsidR="004F2594">
        <w:rPr>
          <w:rFonts w:ascii="ArialMT" w:hAnsi="ArialMT" w:cs="ArialMT"/>
          <w:color w:val="000000"/>
          <w:sz w:val="20"/>
          <w:szCs w:val="20"/>
        </w:rPr>
        <w:t xml:space="preserve">  </w:t>
      </w:r>
    </w:p>
    <w:p w:rsidR="00CE2D87" w:rsidRDefault="00F4618D" w:rsidP="00181D16">
      <w:pPr>
        <w:autoSpaceDE w:val="0"/>
        <w:autoSpaceDN w:val="0"/>
        <w:adjustRightInd w:val="0"/>
        <w:spacing w:before="120" w:line="240" w:lineRule="auto"/>
        <w:rPr>
          <w:rFonts w:ascii="ArialMT" w:hAnsi="ArialMT" w:cs="ArialMT"/>
          <w:color w:val="000000"/>
          <w:sz w:val="20"/>
          <w:szCs w:val="20"/>
        </w:rPr>
      </w:pPr>
      <w:r>
        <w:rPr>
          <w:rFonts w:ascii="ArialMT" w:hAnsi="ArialMT" w:cs="ArialMT"/>
          <w:noProof/>
          <w:color w:val="000000"/>
          <w:sz w:val="20"/>
          <w:szCs w:val="20"/>
          <w:lang w:eastAsia="nl-NL"/>
        </w:rPr>
        <w:drawing>
          <wp:anchor distT="0" distB="0" distL="114300" distR="114300" simplePos="0" relativeHeight="251669504" behindDoc="0" locked="0" layoutInCell="1" allowOverlap="1">
            <wp:simplePos x="0" y="0"/>
            <wp:positionH relativeFrom="column">
              <wp:posOffset>3510280</wp:posOffset>
            </wp:positionH>
            <wp:positionV relativeFrom="paragraph">
              <wp:posOffset>40005</wp:posOffset>
            </wp:positionV>
            <wp:extent cx="2562225" cy="5029200"/>
            <wp:effectExtent l="0" t="0" r="9525"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l="5882" t="5026" r="6209" b="3466"/>
                    <a:stretch>
                      <a:fillRect/>
                    </a:stretch>
                  </pic:blipFill>
                  <pic:spPr bwMode="auto">
                    <a:xfrm>
                      <a:off x="0" y="0"/>
                      <a:ext cx="2562225" cy="5029200"/>
                    </a:xfrm>
                    <a:prstGeom prst="rect">
                      <a:avLst/>
                    </a:prstGeom>
                    <a:noFill/>
                    <a:ln w="9525">
                      <a:noFill/>
                      <a:miter lim="800000"/>
                      <a:headEnd/>
                      <a:tailEnd/>
                    </a:ln>
                  </pic:spPr>
                </pic:pic>
              </a:graphicData>
            </a:graphic>
          </wp:anchor>
        </w:drawing>
      </w:r>
      <w:r w:rsidRPr="00F4618D">
        <w:rPr>
          <w:rFonts w:ascii="ArialMT" w:hAnsi="ArialMT" w:cs="ArialMT"/>
          <w:color w:val="000000"/>
          <w:sz w:val="20"/>
          <w:szCs w:val="20"/>
        </w:rPr>
        <w:t xml:space="preserve"> </w:t>
      </w:r>
      <w:r w:rsidR="004F2594">
        <w:rPr>
          <w:rFonts w:ascii="ArialMT" w:hAnsi="ArialMT" w:cs="ArialMT"/>
          <w:color w:val="000000"/>
          <w:sz w:val="20"/>
          <w:szCs w:val="20"/>
        </w:rPr>
        <w:t xml:space="preserve">Het informatiemodel van het </w:t>
      </w:r>
      <w:proofErr w:type="spellStart"/>
      <w:r w:rsidR="004F2594">
        <w:rPr>
          <w:rFonts w:ascii="ArialMT" w:hAnsi="ArialMT" w:cs="ArialMT"/>
          <w:color w:val="000000"/>
          <w:sz w:val="20"/>
          <w:szCs w:val="20"/>
        </w:rPr>
        <w:t>TpLO</w:t>
      </w:r>
      <w:proofErr w:type="spellEnd"/>
      <w:r w:rsidR="004F2594">
        <w:rPr>
          <w:rFonts w:ascii="ArialMT" w:hAnsi="ArialMT" w:cs="ArialMT"/>
          <w:color w:val="000000"/>
          <w:sz w:val="20"/>
          <w:szCs w:val="20"/>
        </w:rPr>
        <w:t xml:space="preserve"> bestaat dus uit één objecttype: Record, met een aantal kenmerken: de metagegevens. We schemati</w:t>
      </w:r>
      <w:r w:rsidR="00F12C67">
        <w:rPr>
          <w:rFonts w:ascii="ArialMT" w:hAnsi="ArialMT" w:cs="ArialMT"/>
          <w:color w:val="000000"/>
          <w:sz w:val="20"/>
          <w:szCs w:val="20"/>
        </w:rPr>
        <w:softHyphen/>
      </w:r>
      <w:r w:rsidR="004F2594">
        <w:rPr>
          <w:rFonts w:ascii="ArialMT" w:hAnsi="ArialMT" w:cs="ArialMT"/>
          <w:color w:val="000000"/>
          <w:sz w:val="20"/>
          <w:szCs w:val="20"/>
        </w:rPr>
        <w:t>seren dit op hoofdlijnen in nevenstaande figuur</w:t>
      </w:r>
      <w:r w:rsidR="00F12C67">
        <w:rPr>
          <w:rStyle w:val="Voetnootmarkering"/>
          <w:rFonts w:ascii="ArialMT" w:hAnsi="ArialMT" w:cs="ArialMT"/>
          <w:color w:val="000000"/>
          <w:sz w:val="20"/>
          <w:szCs w:val="20"/>
        </w:rPr>
        <w:footnoteReference w:id="4"/>
      </w:r>
      <w:r w:rsidR="004F2594">
        <w:rPr>
          <w:rFonts w:ascii="ArialMT" w:hAnsi="ArialMT" w:cs="ArialMT"/>
          <w:color w:val="000000"/>
          <w:sz w:val="20"/>
          <w:szCs w:val="20"/>
        </w:rPr>
        <w:t xml:space="preserve">. </w:t>
      </w:r>
      <w:r w:rsidR="00F12C67">
        <w:rPr>
          <w:rFonts w:ascii="ArialMT" w:hAnsi="ArialMT" w:cs="ArialMT"/>
          <w:color w:val="000000"/>
          <w:sz w:val="20"/>
          <w:szCs w:val="20"/>
        </w:rPr>
        <w:t>Daar waar een meta</w:t>
      </w:r>
      <w:r w:rsidR="00F12C67">
        <w:rPr>
          <w:rFonts w:ascii="ArialMT" w:hAnsi="ArialMT" w:cs="ArialMT"/>
          <w:color w:val="000000"/>
          <w:sz w:val="20"/>
          <w:szCs w:val="20"/>
        </w:rPr>
        <w:softHyphen/>
        <w:t>gegeven van het type ´group´ is, is dit opgebouwd uit ´</w:t>
      </w:r>
      <w:proofErr w:type="spellStart"/>
      <w:r w:rsidR="00F12C67">
        <w:rPr>
          <w:rFonts w:ascii="ArialMT" w:hAnsi="ArialMT" w:cs="ArialMT"/>
          <w:color w:val="000000"/>
          <w:sz w:val="20"/>
          <w:szCs w:val="20"/>
        </w:rPr>
        <w:t>sub-metagegevens</w:t>
      </w:r>
      <w:proofErr w:type="spellEnd"/>
      <w:r w:rsidR="00F12C67">
        <w:rPr>
          <w:rFonts w:ascii="ArialMT" w:hAnsi="ArialMT" w:cs="ArialMT"/>
          <w:color w:val="000000"/>
          <w:sz w:val="20"/>
          <w:szCs w:val="20"/>
        </w:rPr>
        <w:t>´</w:t>
      </w:r>
      <w:ins w:id="10" w:author="Arjan" w:date="2013-10-01T07:40:00Z">
        <w:r w:rsidR="006953DE">
          <w:rPr>
            <w:rFonts w:ascii="ArialMT" w:hAnsi="ArialMT" w:cs="ArialMT"/>
            <w:color w:val="000000"/>
            <w:sz w:val="20"/>
            <w:szCs w:val="20"/>
          </w:rPr>
          <w:t xml:space="preserve"> (die </w:t>
        </w:r>
      </w:ins>
      <w:ins w:id="11" w:author="Arjan" w:date="2013-10-02T15:30:00Z">
        <w:r w:rsidR="00523805">
          <w:rPr>
            <w:rFonts w:ascii="ArialMT" w:hAnsi="ArialMT" w:cs="ArialMT"/>
            <w:color w:val="000000"/>
            <w:sz w:val="20"/>
            <w:szCs w:val="20"/>
          </w:rPr>
          <w:t xml:space="preserve">met uitzondering van ´Formaat´ </w:t>
        </w:r>
      </w:ins>
      <w:ins w:id="12" w:author="Arjan" w:date="2013-10-01T07:40:00Z">
        <w:r w:rsidR="006953DE">
          <w:rPr>
            <w:rFonts w:ascii="ArialMT" w:hAnsi="ArialMT" w:cs="ArialMT"/>
            <w:color w:val="000000"/>
            <w:sz w:val="20"/>
            <w:szCs w:val="20"/>
          </w:rPr>
          <w:t>niet in de figuur vermeld zijn)</w:t>
        </w:r>
      </w:ins>
      <w:r w:rsidR="00F12C67">
        <w:rPr>
          <w:rFonts w:ascii="ArialMT" w:hAnsi="ArialMT" w:cs="ArialMT"/>
          <w:color w:val="000000"/>
          <w:sz w:val="20"/>
          <w:szCs w:val="20"/>
        </w:rPr>
        <w:t xml:space="preserve">. </w:t>
      </w:r>
      <w:ins w:id="13" w:author="Arjan" w:date="2013-10-02T15:31:00Z">
        <w:r w:rsidR="00523805">
          <w:rPr>
            <w:rFonts w:ascii="ArialMT" w:hAnsi="ArialMT" w:cs="ArialMT"/>
            <w:color w:val="000000"/>
            <w:sz w:val="20"/>
            <w:szCs w:val="20"/>
          </w:rPr>
          <w:t xml:space="preserve">Het groepattribuut Formaat is </w:t>
        </w:r>
      </w:ins>
      <w:ins w:id="14" w:author="Arjan" w:date="2013-10-02T15:32:00Z">
        <w:r w:rsidR="00523805">
          <w:rPr>
            <w:rFonts w:ascii="ArialMT" w:hAnsi="ArialMT" w:cs="ArialMT"/>
            <w:color w:val="000000"/>
            <w:sz w:val="20"/>
            <w:szCs w:val="20"/>
          </w:rPr>
          <w:t>van bijzondere aard. Dit betreft de metagegevens van de fysieke bestanden die deel uit maken van het record. Bijvoorbeeld, een e-m</w:t>
        </w:r>
      </w:ins>
      <w:ins w:id="15" w:author="Arjan" w:date="2013-10-02T15:33:00Z">
        <w:r w:rsidR="00523805">
          <w:rPr>
            <w:rFonts w:ascii="ArialMT" w:hAnsi="ArialMT" w:cs="ArialMT"/>
            <w:color w:val="000000"/>
            <w:sz w:val="20"/>
            <w:szCs w:val="20"/>
          </w:rPr>
          <w:t>ail met twee bijlagen kan één record betreffen met drie bestanden (drie maal ´</w:t>
        </w:r>
      </w:ins>
      <w:ins w:id="16" w:author="Arjan" w:date="2013-10-02T15:34:00Z">
        <w:r w:rsidR="00523805">
          <w:rPr>
            <w:rFonts w:ascii="ArialMT" w:hAnsi="ArialMT" w:cs="ArialMT"/>
            <w:color w:val="000000"/>
            <w:sz w:val="20"/>
            <w:szCs w:val="20"/>
          </w:rPr>
          <w:t>Formaat</w:t>
        </w:r>
      </w:ins>
      <w:ins w:id="17" w:author="Arjan" w:date="2013-10-02T15:33:00Z">
        <w:r w:rsidR="00523805">
          <w:rPr>
            <w:rFonts w:ascii="ArialMT" w:hAnsi="ArialMT" w:cs="ArialMT"/>
            <w:color w:val="000000"/>
            <w:sz w:val="20"/>
            <w:szCs w:val="20"/>
          </w:rPr>
          <w:t>´</w:t>
        </w:r>
      </w:ins>
      <w:ins w:id="18" w:author="Arjan" w:date="2013-10-02T15:34:00Z">
        <w:r w:rsidR="00523805">
          <w:rPr>
            <w:rFonts w:ascii="ArialMT" w:hAnsi="ArialMT" w:cs="ArialMT"/>
            <w:color w:val="000000"/>
            <w:sz w:val="20"/>
            <w:szCs w:val="20"/>
          </w:rPr>
          <w:t>: de e-mail zelf en de twee bijlagen).</w:t>
        </w:r>
      </w:ins>
    </w:p>
    <w:p w:rsidR="00CE2D87" w:rsidRDefault="00605A65" w:rsidP="00181D16">
      <w:pPr>
        <w:autoSpaceDE w:val="0"/>
        <w:autoSpaceDN w:val="0"/>
        <w:adjustRightInd w:val="0"/>
        <w:spacing w:before="120" w:line="240" w:lineRule="auto"/>
        <w:rPr>
          <w:rFonts w:ascii="ArialMT" w:hAnsi="ArialMT" w:cs="ArialMT"/>
          <w:color w:val="000000"/>
          <w:sz w:val="20"/>
          <w:szCs w:val="20"/>
        </w:rPr>
      </w:pPr>
      <w:r>
        <w:rPr>
          <w:rFonts w:ascii="ArialMT" w:hAnsi="ArialMT" w:cs="ArialMT"/>
          <w:color w:val="000000"/>
          <w:sz w:val="20"/>
          <w:szCs w:val="20"/>
        </w:rPr>
        <w:t xml:space="preserve">Het RGBZ kent als informatiemodel meerdere objecttypen. Het schema van de in ontwikkeling zijnde versie 2.0 visualiseren we op </w:t>
      </w:r>
      <w:del w:id="19" w:author="Arjan" w:date="2013-10-02T16:39:00Z">
        <w:r w:rsidDel="00CE52D9">
          <w:rPr>
            <w:rFonts w:ascii="ArialMT" w:hAnsi="ArialMT" w:cs="ArialMT"/>
            <w:color w:val="000000"/>
            <w:sz w:val="20"/>
            <w:szCs w:val="20"/>
          </w:rPr>
          <w:delText xml:space="preserve">de </w:delText>
        </w:r>
      </w:del>
      <w:ins w:id="20" w:author="Arjan" w:date="2013-10-02T16:39:00Z">
        <w:r w:rsidR="00CE52D9">
          <w:rPr>
            <w:rFonts w:ascii="ArialMT" w:hAnsi="ArialMT" w:cs="ArialMT"/>
            <w:color w:val="000000"/>
            <w:sz w:val="20"/>
            <w:szCs w:val="20"/>
          </w:rPr>
          <w:t xml:space="preserve">een </w:t>
        </w:r>
      </w:ins>
      <w:r>
        <w:rPr>
          <w:rFonts w:ascii="ArialMT" w:hAnsi="ArialMT" w:cs="ArialMT"/>
          <w:color w:val="000000"/>
          <w:sz w:val="20"/>
          <w:szCs w:val="20"/>
        </w:rPr>
        <w:t>volgende bladzij</w:t>
      </w:r>
      <w:r>
        <w:rPr>
          <w:rStyle w:val="Voetnootmarkering"/>
          <w:rFonts w:ascii="ArialMT" w:hAnsi="ArialMT" w:cs="ArialMT"/>
          <w:color w:val="000000"/>
          <w:sz w:val="20"/>
          <w:szCs w:val="20"/>
        </w:rPr>
        <w:footnoteReference w:id="5"/>
      </w:r>
      <w:r>
        <w:rPr>
          <w:rFonts w:ascii="ArialMT" w:hAnsi="ArialMT" w:cs="ArialMT"/>
          <w:color w:val="000000"/>
          <w:sz w:val="20"/>
          <w:szCs w:val="20"/>
        </w:rPr>
        <w:t xml:space="preserve">. </w:t>
      </w:r>
      <w:r w:rsidR="00660B2B">
        <w:rPr>
          <w:rFonts w:ascii="ArialMT" w:hAnsi="ArialMT" w:cs="ArialMT"/>
          <w:color w:val="000000"/>
          <w:sz w:val="20"/>
          <w:szCs w:val="20"/>
        </w:rPr>
        <w:t xml:space="preserve">Het schema van het ZTC vermelden we niet. De daarin aanwezige objecttypen komen, voor zover in dit kader relevant, ook voor in het RGBZ (zoals bijvoorbeeld Zaaktype en Informatieobjecttype). </w:t>
      </w:r>
    </w:p>
    <w:p w:rsidR="00CE2D87" w:rsidRDefault="002B029A" w:rsidP="00181D16">
      <w:pPr>
        <w:autoSpaceDE w:val="0"/>
        <w:autoSpaceDN w:val="0"/>
        <w:adjustRightInd w:val="0"/>
        <w:spacing w:before="120" w:line="240" w:lineRule="auto"/>
        <w:rPr>
          <w:rFonts w:ascii="ArialMT" w:hAnsi="ArialMT" w:cs="ArialMT"/>
          <w:color w:val="000000"/>
          <w:sz w:val="20"/>
          <w:szCs w:val="20"/>
        </w:rPr>
      </w:pPr>
      <w:r>
        <w:rPr>
          <w:rFonts w:ascii="ArialMT" w:hAnsi="ArialMT" w:cs="ArialMT"/>
          <w:color w:val="000000"/>
          <w:sz w:val="20"/>
          <w:szCs w:val="20"/>
        </w:rPr>
        <w:t>Voor wat betreft documenten kent het RGBZ twee objecttypen</w:t>
      </w:r>
      <w:r w:rsidR="00390543">
        <w:rPr>
          <w:rFonts w:ascii="ArialMT" w:hAnsi="ArialMT" w:cs="ArialMT"/>
          <w:color w:val="000000"/>
          <w:sz w:val="20"/>
          <w:szCs w:val="20"/>
        </w:rPr>
        <w:t xml:space="preserve"> (rechts in het schema</w:t>
      </w:r>
      <w:ins w:id="21" w:author="Arjan" w:date="2013-08-09T17:34:00Z">
        <w:r w:rsidR="007219FE">
          <w:rPr>
            <w:rFonts w:ascii="ArialMT" w:hAnsi="ArialMT" w:cs="ArialMT"/>
            <w:color w:val="000000"/>
            <w:sz w:val="20"/>
            <w:szCs w:val="20"/>
          </w:rPr>
          <w:t xml:space="preserve"> op </w:t>
        </w:r>
      </w:ins>
      <w:ins w:id="22" w:author="Arjan" w:date="2013-10-02T16:03:00Z">
        <w:r w:rsidR="00F4618D">
          <w:rPr>
            <w:rFonts w:ascii="ArialMT" w:hAnsi="ArialMT" w:cs="ArialMT"/>
            <w:color w:val="000000"/>
            <w:sz w:val="20"/>
            <w:szCs w:val="20"/>
          </w:rPr>
          <w:t>een</w:t>
        </w:r>
      </w:ins>
      <w:ins w:id="23" w:author="Arjan" w:date="2013-08-09T17:34:00Z">
        <w:r w:rsidR="007219FE">
          <w:rPr>
            <w:rFonts w:ascii="ArialMT" w:hAnsi="ArialMT" w:cs="ArialMT"/>
            <w:color w:val="000000"/>
            <w:sz w:val="20"/>
            <w:szCs w:val="20"/>
          </w:rPr>
          <w:t xml:space="preserve"> volgende bladzij</w:t>
        </w:r>
      </w:ins>
      <w:r w:rsidR="00390543">
        <w:rPr>
          <w:rFonts w:ascii="ArialMT" w:hAnsi="ArialMT" w:cs="ArialMT"/>
          <w:color w:val="000000"/>
          <w:sz w:val="20"/>
          <w:szCs w:val="20"/>
        </w:rPr>
        <w:t>)</w:t>
      </w:r>
      <w:r>
        <w:rPr>
          <w:rFonts w:ascii="ArialMT" w:hAnsi="ArialMT" w:cs="ArialMT"/>
          <w:color w:val="000000"/>
          <w:sz w:val="20"/>
          <w:szCs w:val="20"/>
        </w:rPr>
        <w:t>:</w:t>
      </w:r>
    </w:p>
    <w:p w:rsidR="002B029A" w:rsidRDefault="002B029A" w:rsidP="000765B0">
      <w:pPr>
        <w:pStyle w:val="Lijstalinea"/>
        <w:numPr>
          <w:ilvl w:val="0"/>
          <w:numId w:val="26"/>
        </w:numPr>
        <w:autoSpaceDE w:val="0"/>
        <w:autoSpaceDN w:val="0"/>
        <w:adjustRightInd w:val="0"/>
        <w:spacing w:before="0" w:line="240" w:lineRule="auto"/>
        <w:ind w:left="714" w:hanging="357"/>
        <w:rPr>
          <w:rFonts w:ascii="ArialMT" w:hAnsi="ArialMT" w:cs="ArialMT"/>
          <w:color w:val="000000"/>
          <w:sz w:val="20"/>
          <w:szCs w:val="20"/>
        </w:rPr>
      </w:pPr>
      <w:r>
        <w:rPr>
          <w:rFonts w:ascii="ArialMT" w:hAnsi="ArialMT" w:cs="ArialMT"/>
          <w:color w:val="000000"/>
          <w:sz w:val="20"/>
          <w:szCs w:val="20"/>
        </w:rPr>
        <w:t xml:space="preserve">Enkelvoudig informatieobject: </w:t>
      </w:r>
      <w:r w:rsidR="000765B0">
        <w:rPr>
          <w:rFonts w:ascii="ArialMT" w:hAnsi="ArialMT" w:cs="ArialMT"/>
          <w:color w:val="000000"/>
          <w:sz w:val="20"/>
          <w:szCs w:val="20"/>
        </w:rPr>
        <w:t>e</w:t>
      </w:r>
      <w:r w:rsidR="000765B0" w:rsidRPr="000765B0">
        <w:rPr>
          <w:rFonts w:ascii="ArialMT" w:hAnsi="ArialMT" w:cs="ArialMT"/>
          <w:color w:val="000000"/>
          <w:sz w:val="20"/>
          <w:szCs w:val="20"/>
        </w:rPr>
        <w:t xml:space="preserve">en </w:t>
      </w:r>
      <w:r w:rsidR="000765B0">
        <w:rPr>
          <w:rFonts w:ascii="ArialMT" w:hAnsi="ArialMT" w:cs="ArialMT"/>
          <w:color w:val="000000"/>
          <w:sz w:val="20"/>
          <w:szCs w:val="20"/>
        </w:rPr>
        <w:t>g</w:t>
      </w:r>
      <w:r w:rsidR="000765B0" w:rsidRPr="000765B0">
        <w:rPr>
          <w:rFonts w:ascii="ArialMT" w:hAnsi="ArialMT" w:cs="ArialMT"/>
          <w:color w:val="000000"/>
          <w:sz w:val="20"/>
          <w:szCs w:val="20"/>
        </w:rPr>
        <w:t>eheel van gegevens met een eigen identiteit ongeacht zijn vorm, met de bijbehorende metadata ontvangen of opgemaakt door een natuurlijke en/of rechtspersoon bij de uitvoering van taken</w:t>
      </w:r>
      <w:r w:rsidR="000765B0">
        <w:rPr>
          <w:rFonts w:ascii="ArialMT" w:hAnsi="ArialMT" w:cs="ArialMT"/>
          <w:color w:val="000000"/>
          <w:sz w:val="20"/>
          <w:szCs w:val="20"/>
        </w:rPr>
        <w:t>,</w:t>
      </w:r>
      <w:r w:rsidR="000765B0" w:rsidRPr="000765B0">
        <w:rPr>
          <w:rFonts w:ascii="ArialMT" w:hAnsi="ArialMT" w:cs="ArialMT"/>
          <w:color w:val="000000"/>
          <w:sz w:val="20"/>
          <w:szCs w:val="20"/>
        </w:rPr>
        <w:t xml:space="preserve"> waarvan aard, omvang en/of vorm aanleiding geven het als één geheel te behandelen en te beheren.</w:t>
      </w:r>
    </w:p>
    <w:p w:rsidR="002B029A" w:rsidRPr="002B029A" w:rsidRDefault="002B029A" w:rsidP="002B029A">
      <w:pPr>
        <w:pStyle w:val="Lijstalinea"/>
        <w:numPr>
          <w:ilvl w:val="0"/>
          <w:numId w:val="26"/>
        </w:numPr>
        <w:autoSpaceDE w:val="0"/>
        <w:autoSpaceDN w:val="0"/>
        <w:adjustRightInd w:val="0"/>
        <w:spacing w:before="120" w:line="240" w:lineRule="auto"/>
        <w:rPr>
          <w:rFonts w:ascii="ArialMT" w:hAnsi="ArialMT" w:cs="ArialMT"/>
          <w:color w:val="000000"/>
          <w:sz w:val="20"/>
          <w:szCs w:val="20"/>
        </w:rPr>
      </w:pPr>
      <w:r>
        <w:rPr>
          <w:rFonts w:ascii="ArialMT" w:hAnsi="ArialMT" w:cs="ArialMT"/>
          <w:color w:val="000000"/>
          <w:sz w:val="20"/>
          <w:szCs w:val="20"/>
        </w:rPr>
        <w:t xml:space="preserve">Samengesteld informatieobject: </w:t>
      </w:r>
      <w:r w:rsidR="000765B0">
        <w:rPr>
          <w:rFonts w:ascii="ArialMT" w:hAnsi="ArialMT" w:cs="ArialMT"/>
          <w:color w:val="000000"/>
          <w:sz w:val="20"/>
          <w:szCs w:val="20"/>
        </w:rPr>
        <w:t>een g</w:t>
      </w:r>
      <w:r w:rsidR="000765B0" w:rsidRPr="000765B0">
        <w:rPr>
          <w:rFonts w:ascii="ArialMT" w:hAnsi="ArialMT" w:cs="ArialMT"/>
          <w:color w:val="000000"/>
          <w:sz w:val="20"/>
          <w:szCs w:val="20"/>
        </w:rPr>
        <w:t>eheel van gegevens met een eigen identiteit ongeacht zijn vorm, met de bijbehorende metadata ontvangen of opgemaakt door een natuurlijke en/of rechtspersoon bij de uitvoering van taken</w:t>
      </w:r>
      <w:r w:rsidR="000765B0">
        <w:rPr>
          <w:rFonts w:ascii="ArialMT" w:hAnsi="ArialMT" w:cs="ArialMT"/>
          <w:color w:val="000000"/>
          <w:sz w:val="20"/>
          <w:szCs w:val="20"/>
        </w:rPr>
        <w:t xml:space="preserve">, </w:t>
      </w:r>
      <w:r w:rsidR="000765B0" w:rsidRPr="000765B0">
        <w:rPr>
          <w:rFonts w:ascii="ArialMT" w:hAnsi="ArialMT" w:cs="ArialMT"/>
          <w:color w:val="000000"/>
          <w:sz w:val="20"/>
          <w:szCs w:val="20"/>
        </w:rPr>
        <w:t xml:space="preserve">waarbinnen twee of meer </w:t>
      </w:r>
      <w:r w:rsidR="000765B0">
        <w:rPr>
          <w:rFonts w:ascii="ArialMT" w:hAnsi="ArialMT" w:cs="ArialMT"/>
          <w:color w:val="000000"/>
          <w:sz w:val="20"/>
          <w:szCs w:val="20"/>
        </w:rPr>
        <w:t>Enkelvoudige informatieobject</w:t>
      </w:r>
      <w:r w:rsidR="000765B0" w:rsidRPr="000765B0">
        <w:rPr>
          <w:rFonts w:ascii="ArialMT" w:hAnsi="ArialMT" w:cs="ArialMT"/>
          <w:color w:val="000000"/>
          <w:sz w:val="20"/>
          <w:szCs w:val="20"/>
        </w:rPr>
        <w:t>en onderscheiden worden die vanwege gezamenlijke vervaardiging en/of ontvangst en/of vanwege aard en/of omvang als één geheel beschouwd moeten worden dan wel behandeld worden</w:t>
      </w:r>
      <w:r w:rsidR="000765B0">
        <w:rPr>
          <w:rFonts w:ascii="ArialMT" w:hAnsi="ArialMT" w:cs="ArialMT"/>
          <w:color w:val="000000"/>
          <w:sz w:val="20"/>
          <w:szCs w:val="20"/>
        </w:rPr>
        <w:t>.</w:t>
      </w:r>
    </w:p>
    <w:p w:rsidR="00CE2D87" w:rsidRDefault="002B029A" w:rsidP="00660B2B">
      <w:pPr>
        <w:autoSpaceDE w:val="0"/>
        <w:autoSpaceDN w:val="0"/>
        <w:adjustRightInd w:val="0"/>
        <w:spacing w:line="240" w:lineRule="auto"/>
        <w:rPr>
          <w:rFonts w:ascii="ArialMT" w:hAnsi="ArialMT" w:cs="ArialMT"/>
          <w:color w:val="000000"/>
          <w:sz w:val="20"/>
          <w:szCs w:val="20"/>
        </w:rPr>
      </w:pPr>
      <w:r>
        <w:rPr>
          <w:rFonts w:ascii="ArialMT" w:hAnsi="ArialMT" w:cs="ArialMT"/>
          <w:color w:val="000000"/>
          <w:sz w:val="20"/>
          <w:szCs w:val="20"/>
        </w:rPr>
        <w:t xml:space="preserve">Beide </w:t>
      </w:r>
      <w:del w:id="24" w:author="Arjan" w:date="2013-10-02T16:40:00Z">
        <w:r w:rsidR="002E060E" w:rsidDel="00CE52D9">
          <w:rPr>
            <w:rFonts w:ascii="ArialMT" w:hAnsi="ArialMT" w:cs="ArialMT"/>
            <w:color w:val="000000"/>
            <w:sz w:val="20"/>
            <w:szCs w:val="20"/>
          </w:rPr>
          <w:delText>beschouwen we</w:delText>
        </w:r>
      </w:del>
      <w:ins w:id="25" w:author="Arjan" w:date="2013-10-02T16:40:00Z">
        <w:r w:rsidR="00CE52D9">
          <w:rPr>
            <w:rFonts w:ascii="ArialMT" w:hAnsi="ArialMT" w:cs="ArialMT"/>
            <w:color w:val="000000"/>
            <w:sz w:val="20"/>
            <w:szCs w:val="20"/>
          </w:rPr>
          <w:t>zijn</w:t>
        </w:r>
      </w:ins>
      <w:r>
        <w:rPr>
          <w:rFonts w:ascii="ArialMT" w:hAnsi="ArialMT" w:cs="ArialMT"/>
          <w:color w:val="000000"/>
          <w:sz w:val="20"/>
          <w:szCs w:val="20"/>
        </w:rPr>
        <w:t xml:space="preserve"> in termen van het </w:t>
      </w:r>
      <w:proofErr w:type="spellStart"/>
      <w:r>
        <w:rPr>
          <w:rFonts w:ascii="ArialMT" w:hAnsi="ArialMT" w:cs="ArialMT"/>
          <w:color w:val="000000"/>
          <w:sz w:val="20"/>
          <w:szCs w:val="20"/>
        </w:rPr>
        <w:t>TpLO</w:t>
      </w:r>
      <w:proofErr w:type="spellEnd"/>
      <w:r>
        <w:rPr>
          <w:rFonts w:ascii="ArialMT" w:hAnsi="ArialMT" w:cs="ArialMT"/>
          <w:color w:val="000000"/>
          <w:sz w:val="20"/>
          <w:szCs w:val="20"/>
        </w:rPr>
        <w:t xml:space="preserve"> als Record</w:t>
      </w:r>
      <w:ins w:id="26" w:author="Arjan" w:date="2013-10-02T16:40:00Z">
        <w:r w:rsidR="00CE52D9">
          <w:rPr>
            <w:rFonts w:ascii="ArialMT" w:hAnsi="ArialMT" w:cs="ArialMT"/>
            <w:color w:val="000000"/>
            <w:sz w:val="20"/>
            <w:szCs w:val="20"/>
          </w:rPr>
          <w:t xml:space="preserve"> te beschouwen</w:t>
        </w:r>
      </w:ins>
      <w:ins w:id="27" w:author="Arjan" w:date="2013-10-02T16:43:00Z">
        <w:r w:rsidR="00CE52D9">
          <w:rPr>
            <w:rFonts w:ascii="ArialMT" w:hAnsi="ArialMT" w:cs="ArialMT"/>
            <w:color w:val="000000"/>
            <w:sz w:val="20"/>
            <w:szCs w:val="20"/>
          </w:rPr>
          <w:t xml:space="preserve"> met dien verstande dat het Samengesteld informatieobject tezamen met alle daarbij behorende Enkel</w:t>
        </w:r>
      </w:ins>
      <w:ins w:id="28" w:author="Arjan" w:date="2013-10-02T16:44:00Z">
        <w:r w:rsidR="00CE52D9">
          <w:rPr>
            <w:rFonts w:ascii="ArialMT" w:hAnsi="ArialMT" w:cs="ArialMT"/>
            <w:color w:val="000000"/>
            <w:sz w:val="20"/>
            <w:szCs w:val="20"/>
          </w:rPr>
          <w:t>voudige informatieobjecten een record vormt</w:t>
        </w:r>
      </w:ins>
      <w:del w:id="29" w:author="Arjan" w:date="2013-10-02T16:41:00Z">
        <w:r w:rsidDel="00CE52D9">
          <w:rPr>
            <w:rFonts w:ascii="ArialMT" w:hAnsi="ArialMT" w:cs="ArialMT"/>
            <w:color w:val="000000"/>
            <w:sz w:val="20"/>
            <w:szCs w:val="20"/>
          </w:rPr>
          <w:delText>.</w:delText>
        </w:r>
      </w:del>
      <w:r>
        <w:rPr>
          <w:rFonts w:ascii="ArialMT" w:hAnsi="ArialMT" w:cs="ArialMT"/>
          <w:color w:val="000000"/>
          <w:sz w:val="20"/>
          <w:szCs w:val="20"/>
        </w:rPr>
        <w:t xml:space="preserve"> </w:t>
      </w:r>
      <w:ins w:id="30" w:author="Arjan" w:date="2013-10-02T16:44:00Z">
        <w:r w:rsidR="00CE52D9">
          <w:rPr>
            <w:rFonts w:ascii="ArialMT" w:hAnsi="ArialMT" w:cs="ArialMT"/>
            <w:color w:val="000000"/>
            <w:sz w:val="20"/>
            <w:szCs w:val="20"/>
          </w:rPr>
          <w:t xml:space="preserve">Een Enkelvoudig informatieobject vormt alleen een record indien dit </w:t>
        </w:r>
      </w:ins>
      <w:ins w:id="31" w:author="Arjan" w:date="2013-10-02T16:45:00Z">
        <w:r w:rsidR="00CE52D9">
          <w:rPr>
            <w:rFonts w:ascii="ArialMT" w:hAnsi="ArialMT" w:cs="ArialMT"/>
            <w:color w:val="000000"/>
            <w:sz w:val="20"/>
            <w:szCs w:val="20"/>
          </w:rPr>
          <w:t xml:space="preserve">(rechtstreeks) aan één of meer zaken is gerelateerd. </w:t>
        </w:r>
      </w:ins>
      <w:r w:rsidR="00660B2B">
        <w:rPr>
          <w:rFonts w:ascii="ArialMT" w:hAnsi="ArialMT" w:cs="ArialMT"/>
          <w:color w:val="000000"/>
          <w:sz w:val="20"/>
          <w:szCs w:val="20"/>
        </w:rPr>
        <w:t>Daarnaast vormen a</w:t>
      </w:r>
      <w:r>
        <w:rPr>
          <w:rFonts w:ascii="ArialMT" w:hAnsi="ArialMT" w:cs="ArialMT"/>
          <w:color w:val="000000"/>
          <w:sz w:val="20"/>
          <w:szCs w:val="20"/>
        </w:rPr>
        <w:t xml:space="preserve">lle gegevens van een </w:t>
      </w:r>
      <w:r w:rsidR="00390543">
        <w:rPr>
          <w:rFonts w:ascii="ArialMT" w:hAnsi="ArialMT" w:cs="ArialMT"/>
          <w:color w:val="000000"/>
          <w:sz w:val="20"/>
          <w:szCs w:val="20"/>
        </w:rPr>
        <w:t>Z</w:t>
      </w:r>
      <w:r>
        <w:rPr>
          <w:rFonts w:ascii="ArialMT" w:hAnsi="ArialMT" w:cs="ArialMT"/>
          <w:color w:val="000000"/>
          <w:sz w:val="20"/>
          <w:szCs w:val="20"/>
        </w:rPr>
        <w:t xml:space="preserve">aak </w:t>
      </w:r>
      <w:r w:rsidR="00390543">
        <w:rPr>
          <w:rFonts w:ascii="ArialMT" w:hAnsi="ArialMT" w:cs="ArialMT"/>
          <w:color w:val="000000"/>
          <w:sz w:val="20"/>
          <w:szCs w:val="20"/>
        </w:rPr>
        <w:t>(midden in het schema</w:t>
      </w:r>
      <w:ins w:id="32" w:author="Arjan" w:date="2013-08-09T17:34:00Z">
        <w:r w:rsidR="00AF3BC3">
          <w:rPr>
            <w:rFonts w:ascii="ArialMT" w:hAnsi="ArialMT" w:cs="ArialMT"/>
            <w:color w:val="000000"/>
            <w:sz w:val="20"/>
            <w:szCs w:val="20"/>
          </w:rPr>
          <w:t xml:space="preserve"> op </w:t>
        </w:r>
      </w:ins>
      <w:ins w:id="33" w:author="Arjan" w:date="2013-10-02T16:41:00Z">
        <w:r w:rsidR="00CE52D9">
          <w:rPr>
            <w:rFonts w:ascii="ArialMT" w:hAnsi="ArialMT" w:cs="ArialMT"/>
            <w:color w:val="000000"/>
            <w:sz w:val="20"/>
            <w:szCs w:val="20"/>
          </w:rPr>
          <w:t>een</w:t>
        </w:r>
      </w:ins>
      <w:ins w:id="34" w:author="Arjan" w:date="2013-08-09T17:34:00Z">
        <w:r w:rsidR="00AF3BC3">
          <w:rPr>
            <w:rFonts w:ascii="ArialMT" w:hAnsi="ArialMT" w:cs="ArialMT"/>
            <w:color w:val="000000"/>
            <w:sz w:val="20"/>
            <w:szCs w:val="20"/>
          </w:rPr>
          <w:t xml:space="preserve"> volgende bladzij</w:t>
        </w:r>
      </w:ins>
      <w:r w:rsidR="00390543">
        <w:rPr>
          <w:rFonts w:ascii="ArialMT" w:hAnsi="ArialMT" w:cs="ArialMT"/>
          <w:color w:val="000000"/>
          <w:sz w:val="20"/>
          <w:szCs w:val="20"/>
        </w:rPr>
        <w:t xml:space="preserve">) en </w:t>
      </w:r>
      <w:r w:rsidR="000765B0">
        <w:rPr>
          <w:rFonts w:ascii="ArialMT" w:hAnsi="ArialMT" w:cs="ArialMT"/>
          <w:color w:val="000000"/>
          <w:sz w:val="20"/>
          <w:szCs w:val="20"/>
        </w:rPr>
        <w:t xml:space="preserve">van </w:t>
      </w:r>
      <w:r w:rsidR="00390543">
        <w:rPr>
          <w:rFonts w:ascii="ArialMT" w:hAnsi="ArialMT" w:cs="ArialMT"/>
          <w:color w:val="000000"/>
          <w:sz w:val="20"/>
          <w:szCs w:val="20"/>
        </w:rPr>
        <w:t xml:space="preserve">daaraan direct en indirect gerelateerde objecttypen </w:t>
      </w:r>
      <w:r w:rsidR="00660B2B">
        <w:rPr>
          <w:rFonts w:ascii="ArialMT" w:hAnsi="ArialMT" w:cs="ArialMT"/>
          <w:color w:val="000000"/>
          <w:sz w:val="20"/>
          <w:szCs w:val="20"/>
        </w:rPr>
        <w:t>tezamen</w:t>
      </w:r>
      <w:r>
        <w:rPr>
          <w:rFonts w:ascii="ArialMT" w:hAnsi="ArialMT" w:cs="ArialMT"/>
          <w:color w:val="000000"/>
          <w:sz w:val="20"/>
          <w:szCs w:val="20"/>
        </w:rPr>
        <w:t xml:space="preserve"> het </w:t>
      </w:r>
      <w:r w:rsidR="00660B2B">
        <w:rPr>
          <w:rFonts w:ascii="ArialMT" w:hAnsi="ArialMT" w:cs="ArialMT"/>
          <w:color w:val="000000"/>
          <w:sz w:val="20"/>
          <w:szCs w:val="20"/>
        </w:rPr>
        <w:t xml:space="preserve">zaakdossier. Ook het RGBZ-objecttype Zaak </w:t>
      </w:r>
      <w:r w:rsidR="002E060E">
        <w:rPr>
          <w:rFonts w:ascii="ArialMT" w:hAnsi="ArialMT" w:cs="ArialMT"/>
          <w:color w:val="000000"/>
          <w:sz w:val="20"/>
          <w:szCs w:val="20"/>
        </w:rPr>
        <w:t>beschouw</w:t>
      </w:r>
      <w:r w:rsidR="00660B2B">
        <w:rPr>
          <w:rFonts w:ascii="ArialMT" w:hAnsi="ArialMT" w:cs="ArialMT"/>
          <w:color w:val="000000"/>
          <w:sz w:val="20"/>
          <w:szCs w:val="20"/>
        </w:rPr>
        <w:t>en we daarmee in termen van het TpLO als Record. Hiermee verkrijgen we de eerder genoemde aansluiting van de informatiemodellen op elkaar. Dit visualiseren we in onderstaande figuur. Daarmee geven we aan dat een record telkens betreft:</w:t>
      </w:r>
    </w:p>
    <w:p w:rsidR="00660B2B" w:rsidRDefault="00660B2B" w:rsidP="000765B0">
      <w:pPr>
        <w:pStyle w:val="Lijstalinea"/>
        <w:numPr>
          <w:ilvl w:val="0"/>
          <w:numId w:val="26"/>
        </w:numPr>
        <w:autoSpaceDE w:val="0"/>
        <w:autoSpaceDN w:val="0"/>
        <w:adjustRightInd w:val="0"/>
        <w:spacing w:before="0" w:line="240" w:lineRule="auto"/>
        <w:ind w:left="714" w:hanging="357"/>
        <w:rPr>
          <w:rFonts w:ascii="ArialMT" w:hAnsi="ArialMT" w:cs="ArialMT"/>
          <w:color w:val="000000"/>
          <w:sz w:val="20"/>
          <w:szCs w:val="20"/>
        </w:rPr>
      </w:pPr>
      <w:r>
        <w:rPr>
          <w:rFonts w:ascii="ArialMT" w:hAnsi="ArialMT" w:cs="ArialMT"/>
          <w:color w:val="000000"/>
          <w:sz w:val="20"/>
          <w:szCs w:val="20"/>
        </w:rPr>
        <w:t>een archiefstuk zijnde de</w:t>
      </w:r>
      <w:ins w:id="35" w:author="Arjan" w:date="2013-08-09T18:10:00Z">
        <w:r w:rsidR="009379F2">
          <w:rPr>
            <w:rFonts w:ascii="ArialMT" w:hAnsi="ArialMT" w:cs="ArialMT"/>
            <w:color w:val="000000"/>
            <w:sz w:val="20"/>
            <w:szCs w:val="20"/>
          </w:rPr>
          <w:t xml:space="preserve"> inhoud van en de</w:t>
        </w:r>
      </w:ins>
      <w:r>
        <w:rPr>
          <w:rFonts w:ascii="ArialMT" w:hAnsi="ArialMT" w:cs="ArialMT"/>
          <w:color w:val="000000"/>
          <w:sz w:val="20"/>
          <w:szCs w:val="20"/>
        </w:rPr>
        <w:t xml:space="preserve"> informatie over </w:t>
      </w:r>
      <w:proofErr w:type="spellStart"/>
      <w:r>
        <w:rPr>
          <w:rFonts w:ascii="ArialMT" w:hAnsi="ArialMT" w:cs="ArialMT"/>
          <w:color w:val="000000"/>
          <w:sz w:val="20"/>
          <w:szCs w:val="20"/>
        </w:rPr>
        <w:t>cq</w:t>
      </w:r>
      <w:proofErr w:type="spellEnd"/>
      <w:r>
        <w:rPr>
          <w:rFonts w:ascii="ArialMT" w:hAnsi="ArialMT" w:cs="ArialMT"/>
          <w:color w:val="000000"/>
          <w:sz w:val="20"/>
          <w:szCs w:val="20"/>
        </w:rPr>
        <w:t>. metagegevens van een enkelvoudig informatieobject</w:t>
      </w:r>
      <w:ins w:id="36" w:author="Arjan" w:date="2013-10-02T16:42:00Z">
        <w:r w:rsidR="00CE52D9">
          <w:rPr>
            <w:rFonts w:ascii="ArialMT" w:hAnsi="ArialMT" w:cs="ArialMT"/>
            <w:color w:val="000000"/>
            <w:sz w:val="20"/>
            <w:szCs w:val="20"/>
          </w:rPr>
          <w:t xml:space="preserve"> dat aan één of meerdere zaken gerelateerd is</w:t>
        </w:r>
      </w:ins>
      <w:r>
        <w:rPr>
          <w:rFonts w:ascii="ArialMT" w:hAnsi="ArialMT" w:cs="ArialMT"/>
          <w:color w:val="000000"/>
          <w:sz w:val="20"/>
          <w:szCs w:val="20"/>
        </w:rPr>
        <w:t xml:space="preserve">, </w:t>
      </w:r>
    </w:p>
    <w:p w:rsidR="00660B2B" w:rsidRDefault="00660B2B" w:rsidP="00660B2B">
      <w:pPr>
        <w:pStyle w:val="Lijstalinea"/>
        <w:numPr>
          <w:ilvl w:val="0"/>
          <w:numId w:val="26"/>
        </w:numPr>
        <w:autoSpaceDE w:val="0"/>
        <w:autoSpaceDN w:val="0"/>
        <w:adjustRightInd w:val="0"/>
        <w:spacing w:before="120" w:line="240" w:lineRule="auto"/>
        <w:rPr>
          <w:rFonts w:ascii="ArialMT" w:hAnsi="ArialMT" w:cs="ArialMT"/>
          <w:color w:val="000000"/>
          <w:sz w:val="20"/>
          <w:szCs w:val="20"/>
        </w:rPr>
      </w:pPr>
      <w:r>
        <w:rPr>
          <w:rFonts w:ascii="ArialMT" w:hAnsi="ArialMT" w:cs="ArialMT"/>
          <w:color w:val="000000"/>
          <w:sz w:val="20"/>
          <w:szCs w:val="20"/>
        </w:rPr>
        <w:lastRenderedPageBreak/>
        <w:t>een archief</w:t>
      </w:r>
      <w:del w:id="37" w:author="Arjan" w:date="2013-10-02T16:47:00Z">
        <w:r w:rsidDel="00CE52D9">
          <w:rPr>
            <w:rFonts w:ascii="ArialMT" w:hAnsi="ArialMT" w:cs="ArialMT"/>
            <w:color w:val="000000"/>
            <w:sz w:val="20"/>
            <w:szCs w:val="20"/>
          </w:rPr>
          <w:delText>bestanddeel</w:delText>
        </w:r>
      </w:del>
      <w:ins w:id="38" w:author="Arjan" w:date="2013-10-02T16:47:00Z">
        <w:r w:rsidR="00CE52D9">
          <w:rPr>
            <w:rFonts w:ascii="ArialMT" w:hAnsi="ArialMT" w:cs="ArialMT"/>
            <w:color w:val="000000"/>
            <w:sz w:val="20"/>
            <w:szCs w:val="20"/>
          </w:rPr>
          <w:t>stuk</w:t>
        </w:r>
      </w:ins>
      <w:r>
        <w:rPr>
          <w:rFonts w:ascii="ArialMT" w:hAnsi="ArialMT" w:cs="ArialMT"/>
          <w:color w:val="000000"/>
          <w:sz w:val="20"/>
          <w:szCs w:val="20"/>
        </w:rPr>
        <w:t xml:space="preserve"> zijnde de informatie over cq. metagegevens van een samengesteld informatieobject</w:t>
      </w:r>
      <w:ins w:id="39" w:author="Arjan" w:date="2013-10-02T16:48:00Z">
        <w:r w:rsidR="00CE52D9">
          <w:rPr>
            <w:rFonts w:ascii="ArialMT" w:hAnsi="ArialMT" w:cs="ArialMT"/>
            <w:color w:val="000000"/>
            <w:sz w:val="20"/>
            <w:szCs w:val="20"/>
          </w:rPr>
          <w:t xml:space="preserve"> en de inhoud van de daartoe behorende enkelvoudige informatieobject</w:t>
        </w:r>
      </w:ins>
      <w:ins w:id="40" w:author="Arjan" w:date="2013-10-02T16:49:00Z">
        <w:r w:rsidR="00CE52D9">
          <w:rPr>
            <w:rFonts w:ascii="ArialMT" w:hAnsi="ArialMT" w:cs="ArialMT"/>
            <w:color w:val="000000"/>
            <w:sz w:val="20"/>
            <w:szCs w:val="20"/>
          </w:rPr>
          <w:t>en</w:t>
        </w:r>
      </w:ins>
      <w:r>
        <w:rPr>
          <w:rFonts w:ascii="ArialMT" w:hAnsi="ArialMT" w:cs="ArialMT"/>
          <w:color w:val="000000"/>
          <w:sz w:val="20"/>
          <w:szCs w:val="20"/>
        </w:rPr>
        <w:t>, of :</w:t>
      </w:r>
    </w:p>
    <w:p w:rsidR="00660B2B" w:rsidRDefault="00660B2B" w:rsidP="00660B2B">
      <w:pPr>
        <w:pStyle w:val="Lijstalinea"/>
        <w:numPr>
          <w:ilvl w:val="0"/>
          <w:numId w:val="26"/>
        </w:numPr>
        <w:autoSpaceDE w:val="0"/>
        <w:autoSpaceDN w:val="0"/>
        <w:adjustRightInd w:val="0"/>
        <w:spacing w:before="120" w:line="240" w:lineRule="auto"/>
        <w:rPr>
          <w:rFonts w:ascii="ArialMT" w:hAnsi="ArialMT" w:cs="ArialMT"/>
          <w:color w:val="000000"/>
          <w:sz w:val="20"/>
          <w:szCs w:val="20"/>
        </w:rPr>
      </w:pPr>
      <w:r>
        <w:rPr>
          <w:rFonts w:ascii="ArialMT" w:hAnsi="ArialMT" w:cs="ArialMT"/>
          <w:color w:val="000000"/>
          <w:sz w:val="20"/>
          <w:szCs w:val="20"/>
        </w:rPr>
        <w:t>een zaakdossier zijnde de informatie over cq. meta</w:t>
      </w:r>
      <w:r w:rsidR="00AF3BC3">
        <w:rPr>
          <w:rFonts w:ascii="ArialMT" w:hAnsi="ArialMT" w:cs="ArialMT"/>
          <w:color w:val="000000"/>
          <w:sz w:val="20"/>
          <w:szCs w:val="20"/>
        </w:rPr>
        <w:softHyphen/>
      </w:r>
      <w:r>
        <w:rPr>
          <w:rFonts w:ascii="ArialMT" w:hAnsi="ArialMT" w:cs="ArialMT"/>
          <w:color w:val="000000"/>
          <w:sz w:val="20"/>
          <w:szCs w:val="20"/>
        </w:rPr>
        <w:t>gegevens van een zaak.</w:t>
      </w:r>
    </w:p>
    <w:p w:rsidR="00CE60D7" w:rsidRDefault="002E060E" w:rsidP="000765B0">
      <w:pPr>
        <w:autoSpaceDE w:val="0"/>
        <w:autoSpaceDN w:val="0"/>
        <w:adjustRightInd w:val="0"/>
        <w:spacing w:line="240" w:lineRule="auto"/>
        <w:rPr>
          <w:ins w:id="41" w:author="Arjan" w:date="2013-10-02T16:49:00Z"/>
          <w:rFonts w:ascii="ArialMT" w:hAnsi="ArialMT" w:cs="ArialMT"/>
          <w:color w:val="000000"/>
          <w:sz w:val="20"/>
          <w:szCs w:val="20"/>
        </w:rPr>
      </w:pPr>
      <w:r>
        <w:rPr>
          <w:rFonts w:ascii="ArialMT" w:hAnsi="ArialMT" w:cs="ArialMT"/>
          <w:color w:val="000000"/>
          <w:sz w:val="20"/>
          <w:szCs w:val="20"/>
        </w:rPr>
        <w:t>Tevens geven we de relaties tussen deze soorten records aan.</w:t>
      </w:r>
    </w:p>
    <w:p w:rsidR="00CE60D7" w:rsidRDefault="007C27E2" w:rsidP="000765B0">
      <w:pPr>
        <w:autoSpaceDE w:val="0"/>
        <w:autoSpaceDN w:val="0"/>
        <w:adjustRightInd w:val="0"/>
        <w:spacing w:line="240" w:lineRule="auto"/>
        <w:rPr>
          <w:ins w:id="42" w:author="Arjan" w:date="2013-10-02T16:52:00Z"/>
          <w:rFonts w:ascii="ArialMT" w:hAnsi="ArialMT" w:cs="ArialMT"/>
          <w:color w:val="000000"/>
          <w:sz w:val="20"/>
          <w:szCs w:val="20"/>
        </w:rPr>
      </w:pPr>
      <w:r>
        <w:rPr>
          <w:rFonts w:ascii="ArialMT" w:hAnsi="ArialMT" w:cs="ArialMT"/>
          <w:noProof/>
          <w:color w:val="000000"/>
          <w:sz w:val="20"/>
          <w:szCs w:val="20"/>
          <w:lang w:eastAsia="nl-NL"/>
        </w:rPr>
        <w:drawing>
          <wp:anchor distT="0" distB="0" distL="114300" distR="114300" simplePos="0" relativeHeight="251671552" behindDoc="0" locked="0" layoutInCell="1" allowOverlap="1">
            <wp:simplePos x="0" y="0"/>
            <wp:positionH relativeFrom="column">
              <wp:posOffset>90805</wp:posOffset>
            </wp:positionH>
            <wp:positionV relativeFrom="paragraph">
              <wp:posOffset>84455</wp:posOffset>
            </wp:positionV>
            <wp:extent cx="3971925" cy="2266950"/>
            <wp:effectExtent l="0" t="0" r="0" b="0"/>
            <wp:wrapTopAndBottom/>
            <wp:docPr id="11"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srcRect l="1595" t="8000" r="31883" b="5455"/>
                    <a:stretch>
                      <a:fillRect/>
                    </a:stretch>
                  </pic:blipFill>
                  <pic:spPr bwMode="auto">
                    <a:xfrm>
                      <a:off x="0" y="0"/>
                      <a:ext cx="3971925" cy="2266950"/>
                    </a:xfrm>
                    <a:prstGeom prst="rect">
                      <a:avLst/>
                    </a:prstGeom>
                    <a:noFill/>
                    <a:ln w="9525">
                      <a:noFill/>
                      <a:miter lim="800000"/>
                      <a:headEnd/>
                      <a:tailEnd/>
                    </a:ln>
                  </pic:spPr>
                </pic:pic>
              </a:graphicData>
            </a:graphic>
          </wp:anchor>
        </w:drawing>
      </w:r>
      <w:ins w:id="43" w:author="Arjan" w:date="2013-10-02T16:50:00Z">
        <w:r w:rsidR="00CE60D7">
          <w:rPr>
            <w:rFonts w:ascii="ArialMT" w:hAnsi="ArialMT" w:cs="ArialMT"/>
            <w:color w:val="000000"/>
            <w:sz w:val="20"/>
            <w:szCs w:val="20"/>
          </w:rPr>
          <w:t xml:space="preserve">Een enkelvoudig informatieobject dat niet aan een zaak gerelateerd is en dientengevolge deel uit moet maken van een samengesteld informatieobject, wordt niet zelfstandig </w:t>
        </w:r>
      </w:ins>
      <w:ins w:id="44" w:author="Arjan" w:date="2013-10-02T16:51:00Z">
        <w:r w:rsidR="00CE60D7">
          <w:rPr>
            <w:rFonts w:ascii="ArialMT" w:hAnsi="ArialMT" w:cs="ArialMT"/>
            <w:color w:val="000000"/>
            <w:sz w:val="20"/>
            <w:szCs w:val="20"/>
          </w:rPr>
          <w:t>als archiefstuk beschouwd maar vormt een onderdeel (element</w:t>
        </w:r>
      </w:ins>
      <w:ins w:id="45" w:author="Arjan" w:date="2013-10-02T16:52:00Z">
        <w:r w:rsidR="00CE60D7">
          <w:rPr>
            <w:rFonts w:ascii="ArialMT" w:hAnsi="ArialMT" w:cs="ArialMT"/>
            <w:color w:val="000000"/>
            <w:sz w:val="20"/>
            <w:szCs w:val="20"/>
          </w:rPr>
          <w:t xml:space="preserve"> </w:t>
        </w:r>
      </w:ins>
      <w:ins w:id="46" w:author="Arjan" w:date="2013-10-02T16:51:00Z">
        <w:r w:rsidR="00CE60D7">
          <w:rPr>
            <w:rFonts w:ascii="ArialMT" w:hAnsi="ArialMT" w:cs="ArialMT"/>
            <w:color w:val="000000"/>
            <w:sz w:val="20"/>
            <w:szCs w:val="20"/>
          </w:rPr>
          <w:t>´Formaat´</w:t>
        </w:r>
      </w:ins>
      <w:ins w:id="47" w:author="Arjan" w:date="2013-10-02T16:52:00Z">
        <w:r w:rsidR="00CE60D7">
          <w:rPr>
            <w:rFonts w:ascii="ArialMT" w:hAnsi="ArialMT" w:cs="ArialMT"/>
            <w:color w:val="000000"/>
            <w:sz w:val="20"/>
            <w:szCs w:val="20"/>
          </w:rPr>
          <w:t>, zie hierboven</w:t>
        </w:r>
      </w:ins>
      <w:ins w:id="48" w:author="Arjan" w:date="2013-10-02T16:51:00Z">
        <w:r w:rsidR="00CE60D7">
          <w:rPr>
            <w:rFonts w:ascii="ArialMT" w:hAnsi="ArialMT" w:cs="ArialMT"/>
            <w:color w:val="000000"/>
            <w:sz w:val="20"/>
            <w:szCs w:val="20"/>
          </w:rPr>
          <w:t xml:space="preserve">) </w:t>
        </w:r>
      </w:ins>
      <w:ins w:id="49" w:author="Arjan" w:date="2013-10-02T16:52:00Z">
        <w:r w:rsidR="00CE60D7">
          <w:rPr>
            <w:rFonts w:ascii="ArialMT" w:hAnsi="ArialMT" w:cs="ArialMT"/>
            <w:color w:val="000000"/>
            <w:sz w:val="20"/>
            <w:szCs w:val="20"/>
          </w:rPr>
          <w:t>van het archiefstuk zijnde het s</w:t>
        </w:r>
      </w:ins>
      <w:ins w:id="50" w:author="Arjan" w:date="2013-10-02T16:53:00Z">
        <w:r w:rsidR="00CE60D7">
          <w:rPr>
            <w:rFonts w:ascii="ArialMT" w:hAnsi="ArialMT" w:cs="ArialMT"/>
            <w:color w:val="000000"/>
            <w:sz w:val="20"/>
            <w:szCs w:val="20"/>
          </w:rPr>
          <w:t xml:space="preserve">amengesteld informatieobject. </w:t>
        </w:r>
      </w:ins>
      <w:ins w:id="51" w:author="Arjan" w:date="2013-10-02T17:18:00Z">
        <w:r w:rsidR="001335BC">
          <w:rPr>
            <w:rFonts w:ascii="ArialMT" w:hAnsi="ArialMT" w:cs="ArialMT"/>
            <w:color w:val="000000"/>
            <w:sz w:val="20"/>
            <w:szCs w:val="20"/>
          </w:rPr>
          <w:t xml:space="preserve">Overigens kan de situatie zich voordoen dat een enkelvoudig informatieobject deel uit maakt van een samengesteld informatieobject dat aan een zaak gerelateerd is terwijl dat </w:t>
        </w:r>
      </w:ins>
      <w:ins w:id="52" w:author="Arjan" w:date="2013-10-02T17:19:00Z">
        <w:r w:rsidR="001335BC">
          <w:rPr>
            <w:rFonts w:ascii="ArialMT" w:hAnsi="ArialMT" w:cs="ArialMT"/>
            <w:color w:val="000000"/>
            <w:sz w:val="20"/>
            <w:szCs w:val="20"/>
          </w:rPr>
          <w:t xml:space="preserve">enkelvoudige informatieobject zelf ook aan een (andere) zaak gerelateerd is. Het enkelvoudige informatieobject </w:t>
        </w:r>
      </w:ins>
      <w:ins w:id="53" w:author="Arjan" w:date="2013-10-02T17:20:00Z">
        <w:r w:rsidR="001335BC">
          <w:rPr>
            <w:rFonts w:ascii="ArialMT" w:hAnsi="ArialMT" w:cs="ArialMT"/>
            <w:color w:val="000000"/>
            <w:sz w:val="20"/>
            <w:szCs w:val="20"/>
          </w:rPr>
          <w:t xml:space="preserve">maakt dan deel uit van het archiefstuk </w:t>
        </w:r>
      </w:ins>
      <w:proofErr w:type="spellStart"/>
      <w:ins w:id="54" w:author="Arjan" w:date="2013-10-02T17:29:00Z">
        <w:r w:rsidR="004F319F">
          <w:rPr>
            <w:rFonts w:ascii="ArialMT" w:hAnsi="ArialMT" w:cs="ArialMT"/>
            <w:color w:val="000000"/>
            <w:sz w:val="20"/>
            <w:szCs w:val="20"/>
          </w:rPr>
          <w:t>cq</w:t>
        </w:r>
        <w:proofErr w:type="spellEnd"/>
        <w:r w:rsidR="004F319F">
          <w:rPr>
            <w:rFonts w:ascii="ArialMT" w:hAnsi="ArialMT" w:cs="ArialMT"/>
            <w:color w:val="000000"/>
            <w:sz w:val="20"/>
            <w:szCs w:val="20"/>
          </w:rPr>
          <w:t xml:space="preserve">. record </w:t>
        </w:r>
      </w:ins>
      <w:ins w:id="55" w:author="Arjan" w:date="2013-10-02T17:20:00Z">
        <w:r w:rsidR="001335BC">
          <w:rPr>
            <w:rFonts w:ascii="ArialMT" w:hAnsi="ArialMT" w:cs="ArialMT"/>
            <w:color w:val="000000"/>
            <w:sz w:val="20"/>
            <w:szCs w:val="20"/>
          </w:rPr>
          <w:t xml:space="preserve">zijnde het samengestelde informatieobject </w:t>
        </w:r>
        <w:r w:rsidR="001335BC">
          <w:rPr>
            <w:rFonts w:ascii="Arial" w:hAnsi="Arial" w:cs="Arial"/>
            <w:color w:val="000000"/>
            <w:sz w:val="20"/>
            <w:szCs w:val="20"/>
          </w:rPr>
          <w:t>en</w:t>
        </w:r>
        <w:r w:rsidR="001335BC">
          <w:rPr>
            <w:rFonts w:ascii="ArialMT" w:hAnsi="ArialMT" w:cs="ArialMT"/>
            <w:color w:val="000000"/>
            <w:sz w:val="20"/>
            <w:szCs w:val="20"/>
          </w:rPr>
          <w:t xml:space="preserve"> </w:t>
        </w:r>
      </w:ins>
      <w:ins w:id="56" w:author="Arjan" w:date="2013-10-02T17:26:00Z">
        <w:r w:rsidR="004F319F">
          <w:rPr>
            <w:rFonts w:ascii="ArialMT" w:hAnsi="ArialMT" w:cs="ArialMT"/>
            <w:color w:val="000000"/>
            <w:sz w:val="20"/>
            <w:szCs w:val="20"/>
          </w:rPr>
          <w:t>vormt tevens een zelfstandig archiefstuk</w:t>
        </w:r>
      </w:ins>
      <w:ins w:id="57" w:author="Arjan" w:date="2013-10-02T17:29:00Z">
        <w:r w:rsidR="004F319F">
          <w:rPr>
            <w:rFonts w:ascii="ArialMT" w:hAnsi="ArialMT" w:cs="ArialMT"/>
            <w:color w:val="000000"/>
            <w:sz w:val="20"/>
            <w:szCs w:val="20"/>
          </w:rPr>
          <w:t xml:space="preserve"> </w:t>
        </w:r>
        <w:proofErr w:type="spellStart"/>
        <w:r w:rsidR="004F319F">
          <w:rPr>
            <w:rFonts w:ascii="ArialMT" w:hAnsi="ArialMT" w:cs="ArialMT"/>
            <w:color w:val="000000"/>
            <w:sz w:val="20"/>
            <w:szCs w:val="20"/>
          </w:rPr>
          <w:t>cq</w:t>
        </w:r>
        <w:proofErr w:type="spellEnd"/>
        <w:r w:rsidR="004F319F">
          <w:rPr>
            <w:rFonts w:ascii="ArialMT" w:hAnsi="ArialMT" w:cs="ArialMT"/>
            <w:color w:val="000000"/>
            <w:sz w:val="20"/>
            <w:szCs w:val="20"/>
          </w:rPr>
          <w:t>. record.</w:t>
        </w:r>
      </w:ins>
    </w:p>
    <w:p w:rsidR="00CE60D7" w:rsidRDefault="00CE60D7" w:rsidP="000765B0">
      <w:pPr>
        <w:autoSpaceDE w:val="0"/>
        <w:autoSpaceDN w:val="0"/>
        <w:adjustRightInd w:val="0"/>
        <w:spacing w:line="240" w:lineRule="auto"/>
        <w:rPr>
          <w:ins w:id="58" w:author="Arjan" w:date="2013-10-02T16:52:00Z"/>
          <w:rFonts w:ascii="ArialMT" w:hAnsi="ArialMT" w:cs="ArialMT"/>
          <w:color w:val="000000"/>
          <w:sz w:val="20"/>
          <w:szCs w:val="20"/>
        </w:rPr>
      </w:pPr>
    </w:p>
    <w:p w:rsidR="00CE2D87" w:rsidRDefault="00CE2D87" w:rsidP="000765B0">
      <w:pPr>
        <w:autoSpaceDE w:val="0"/>
        <w:autoSpaceDN w:val="0"/>
        <w:adjustRightInd w:val="0"/>
        <w:spacing w:line="240" w:lineRule="auto"/>
        <w:rPr>
          <w:rFonts w:ascii="ArialMT" w:hAnsi="ArialMT" w:cs="ArialMT"/>
          <w:color w:val="000000"/>
          <w:sz w:val="20"/>
          <w:szCs w:val="20"/>
        </w:rPr>
      </w:pPr>
      <w:r>
        <w:rPr>
          <w:rFonts w:ascii="ArialMT" w:hAnsi="ArialMT" w:cs="ArialMT"/>
          <w:color w:val="000000"/>
          <w:sz w:val="20"/>
          <w:szCs w:val="20"/>
        </w:rPr>
        <w:br w:type="page"/>
      </w:r>
    </w:p>
    <w:p w:rsidR="00135266" w:rsidRDefault="00390543" w:rsidP="00B64D54">
      <w:pPr>
        <w:autoSpaceDE w:val="0"/>
        <w:autoSpaceDN w:val="0"/>
        <w:adjustRightInd w:val="0"/>
        <w:spacing w:before="120" w:line="240" w:lineRule="auto"/>
        <w:rPr>
          <w:rFonts w:ascii="ArialMT" w:hAnsi="ArialMT" w:cs="ArialMT"/>
          <w:color w:val="000000"/>
          <w:sz w:val="20"/>
          <w:szCs w:val="20"/>
        </w:rPr>
      </w:pPr>
      <w:r w:rsidRPr="00390543">
        <w:rPr>
          <w:rFonts w:ascii="ArialMT" w:hAnsi="ArialMT" w:cs="ArialMT"/>
          <w:noProof/>
          <w:color w:val="000000"/>
          <w:sz w:val="20"/>
          <w:szCs w:val="20"/>
          <w:lang w:eastAsia="nl-NL"/>
        </w:rPr>
        <w:lastRenderedPageBreak/>
        <w:drawing>
          <wp:anchor distT="0" distB="0" distL="114300" distR="114300" simplePos="0" relativeHeight="251667456" behindDoc="0" locked="0" layoutInCell="1" allowOverlap="1">
            <wp:simplePos x="0" y="0"/>
            <wp:positionH relativeFrom="margin">
              <wp:posOffset>-1356995</wp:posOffset>
            </wp:positionH>
            <wp:positionV relativeFrom="paragraph">
              <wp:posOffset>1419860</wp:posOffset>
            </wp:positionV>
            <wp:extent cx="8536940" cy="5685155"/>
            <wp:effectExtent l="0" t="1428750" r="0" b="1401445"/>
            <wp:wrapTopAndBottom/>
            <wp:docPr id="10" name="Afbeelding 8" descr="Catalogus RGBZ incl. attribuutsoor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talogus RGBZ incl. attribuutsoorten.jpg"/>
                    <pic:cNvPicPr/>
                  </pic:nvPicPr>
                  <pic:blipFill>
                    <a:blip r:embed="rId12" cstate="print"/>
                    <a:stretch>
                      <a:fillRect/>
                    </a:stretch>
                  </pic:blipFill>
                  <pic:spPr>
                    <a:xfrm rot="16200000">
                      <a:off x="0" y="0"/>
                      <a:ext cx="8536940" cy="5685155"/>
                    </a:xfrm>
                    <a:prstGeom prst="rect">
                      <a:avLst/>
                    </a:prstGeom>
                  </pic:spPr>
                </pic:pic>
              </a:graphicData>
            </a:graphic>
          </wp:anchor>
        </w:drawing>
      </w:r>
      <w:r w:rsidR="00135266">
        <w:rPr>
          <w:rFonts w:ascii="ArialMT" w:hAnsi="ArialMT" w:cs="ArialMT"/>
          <w:color w:val="000000"/>
          <w:sz w:val="20"/>
          <w:szCs w:val="20"/>
        </w:rPr>
        <w:t xml:space="preserve"> </w:t>
      </w:r>
    </w:p>
    <w:p w:rsidR="00390543" w:rsidRPr="00390543" w:rsidRDefault="00390543" w:rsidP="00390543">
      <w:pPr>
        <w:spacing w:before="120"/>
        <w:rPr>
          <w:rFonts w:ascii="ArialMT" w:hAnsi="ArialMT" w:cs="ArialMT"/>
          <w:b/>
          <w:color w:val="000000"/>
          <w:sz w:val="20"/>
          <w:szCs w:val="20"/>
        </w:rPr>
      </w:pPr>
      <w:r w:rsidRPr="00390543">
        <w:rPr>
          <w:rFonts w:ascii="ArialMT" w:hAnsi="ArialMT" w:cs="ArialMT"/>
          <w:b/>
          <w:color w:val="000000"/>
          <w:sz w:val="20"/>
          <w:szCs w:val="20"/>
        </w:rPr>
        <w:lastRenderedPageBreak/>
        <w:t>Vergelijking</w:t>
      </w:r>
    </w:p>
    <w:p w:rsidR="00390543" w:rsidRDefault="00390543" w:rsidP="0010484E">
      <w:pPr>
        <w:rPr>
          <w:rFonts w:ascii="ArialMT" w:hAnsi="ArialMT" w:cs="ArialMT"/>
          <w:color w:val="000000"/>
          <w:sz w:val="20"/>
          <w:szCs w:val="20"/>
        </w:rPr>
      </w:pPr>
      <w:r>
        <w:rPr>
          <w:rFonts w:ascii="ArialMT" w:hAnsi="ArialMT" w:cs="ArialMT"/>
          <w:color w:val="000000"/>
          <w:sz w:val="20"/>
          <w:szCs w:val="20"/>
        </w:rPr>
        <w:t xml:space="preserve">We hebben het TpLO vergeleken met het RGBZ (en ZTC) </w:t>
      </w:r>
      <w:r w:rsidR="00EC6119">
        <w:rPr>
          <w:rFonts w:ascii="ArialMT" w:hAnsi="ArialMT" w:cs="ArialMT"/>
          <w:color w:val="000000"/>
          <w:sz w:val="20"/>
          <w:szCs w:val="20"/>
        </w:rPr>
        <w:t xml:space="preserve">op alle in het TpLO opgenomen (sub)metagegevens en </w:t>
      </w:r>
      <w:r>
        <w:rPr>
          <w:rFonts w:ascii="ArialMT" w:hAnsi="ArialMT" w:cs="ArialMT"/>
          <w:color w:val="000000"/>
          <w:sz w:val="20"/>
          <w:szCs w:val="20"/>
        </w:rPr>
        <w:t xml:space="preserve">voor de drie hiervoor genoemde soorten records: Enkelvoudig informatieobject, </w:t>
      </w:r>
      <w:r w:rsidR="00AF3BC3">
        <w:rPr>
          <w:rFonts w:ascii="ArialMT" w:hAnsi="ArialMT" w:cs="ArialMT"/>
          <w:color w:val="000000"/>
          <w:sz w:val="20"/>
          <w:szCs w:val="20"/>
        </w:rPr>
        <w:t>Samengesteld</w:t>
      </w:r>
      <w:r>
        <w:rPr>
          <w:rFonts w:ascii="ArialMT" w:hAnsi="ArialMT" w:cs="ArialMT"/>
          <w:color w:val="000000"/>
          <w:sz w:val="20"/>
          <w:szCs w:val="20"/>
        </w:rPr>
        <w:t xml:space="preserve"> informatieobject en Zaak(dossier). </w:t>
      </w:r>
      <w:r w:rsidR="001D10D0">
        <w:rPr>
          <w:rFonts w:ascii="ArialMT" w:hAnsi="ArialMT" w:cs="ArialMT"/>
          <w:color w:val="000000"/>
          <w:sz w:val="20"/>
          <w:szCs w:val="20"/>
        </w:rPr>
        <w:t xml:space="preserve">Bij deze vergelijking gaat het er om of waarden van TpLO-metagegevens ontleend kunnen worden aan een conform het RGBZ (en deels ZTC) ingerichte registratie van zaken. </w:t>
      </w:r>
      <w:r w:rsidR="00EC6119">
        <w:rPr>
          <w:rFonts w:ascii="ArialMT" w:hAnsi="ArialMT" w:cs="ArialMT"/>
          <w:color w:val="000000"/>
          <w:sz w:val="20"/>
          <w:szCs w:val="20"/>
        </w:rPr>
        <w:t>Het resultaat van deze vergelijking is opgenomen in bijlage 1. Samengevat per TpLO-metagegeven geeft dit het volgende beeld.</w:t>
      </w:r>
    </w:p>
    <w:p w:rsidR="0010484E" w:rsidRDefault="0010484E" w:rsidP="0010484E">
      <w:pPr>
        <w:rPr>
          <w:rFonts w:ascii="ArialMT" w:hAnsi="ArialMT" w:cs="ArialMT"/>
          <w:color w:val="000000"/>
          <w:sz w:val="20"/>
          <w:szCs w:val="20"/>
        </w:rPr>
      </w:pPr>
    </w:p>
    <w:tbl>
      <w:tblPr>
        <w:tblStyle w:val="Tabelraster"/>
        <w:tblW w:w="0" w:type="auto"/>
        <w:tblLook w:val="04A0"/>
      </w:tblPr>
      <w:tblGrid>
        <w:gridCol w:w="2376"/>
        <w:gridCol w:w="6836"/>
      </w:tblGrid>
      <w:tr w:rsidR="00EC6119" w:rsidTr="001D10D0">
        <w:tc>
          <w:tcPr>
            <w:tcW w:w="2376" w:type="dxa"/>
          </w:tcPr>
          <w:p w:rsidR="00EC6119" w:rsidRPr="001D10D0" w:rsidRDefault="00EC6119" w:rsidP="00771A9E">
            <w:pPr>
              <w:spacing w:after="60"/>
              <w:rPr>
                <w:rFonts w:ascii="ArialMT" w:hAnsi="ArialMT" w:cs="ArialMT"/>
                <w:b/>
                <w:color w:val="000000"/>
                <w:sz w:val="20"/>
                <w:szCs w:val="20"/>
              </w:rPr>
            </w:pPr>
            <w:r w:rsidRPr="001D10D0">
              <w:rPr>
                <w:rFonts w:ascii="ArialMT" w:hAnsi="ArialMT" w:cs="ArialMT"/>
                <w:b/>
                <w:color w:val="000000"/>
                <w:sz w:val="20"/>
                <w:szCs w:val="20"/>
              </w:rPr>
              <w:t>Metagegeven TpLO</w:t>
            </w:r>
          </w:p>
        </w:tc>
        <w:tc>
          <w:tcPr>
            <w:tcW w:w="6836" w:type="dxa"/>
          </w:tcPr>
          <w:p w:rsidR="00EC6119" w:rsidRPr="001D10D0" w:rsidRDefault="00EC6119" w:rsidP="00771A9E">
            <w:pPr>
              <w:spacing w:after="60"/>
              <w:rPr>
                <w:rFonts w:ascii="ArialMT" w:hAnsi="ArialMT" w:cs="ArialMT"/>
                <w:b/>
                <w:color w:val="000000"/>
                <w:sz w:val="20"/>
                <w:szCs w:val="20"/>
              </w:rPr>
            </w:pPr>
            <w:r w:rsidRPr="001D10D0">
              <w:rPr>
                <w:rFonts w:ascii="ArialMT" w:hAnsi="ArialMT" w:cs="ArialMT"/>
                <w:b/>
                <w:color w:val="000000"/>
                <w:sz w:val="20"/>
                <w:szCs w:val="20"/>
              </w:rPr>
              <w:t>Conclusies uit vergelijking</w:t>
            </w:r>
          </w:p>
        </w:tc>
      </w:tr>
      <w:tr w:rsidR="00EC6119" w:rsidTr="001D10D0">
        <w:tc>
          <w:tcPr>
            <w:tcW w:w="2376" w:type="dxa"/>
          </w:tcPr>
          <w:p w:rsidR="00EC6119" w:rsidRDefault="001D10D0" w:rsidP="00771A9E">
            <w:pPr>
              <w:spacing w:after="60"/>
              <w:rPr>
                <w:rFonts w:ascii="ArialMT" w:hAnsi="ArialMT" w:cs="ArialMT"/>
                <w:color w:val="000000"/>
                <w:sz w:val="20"/>
                <w:szCs w:val="20"/>
              </w:rPr>
            </w:pPr>
            <w:r w:rsidRPr="001D10D0">
              <w:rPr>
                <w:rFonts w:ascii="ArialMT" w:hAnsi="ArialMT" w:cs="ArialMT"/>
                <w:color w:val="000000"/>
                <w:sz w:val="20"/>
                <w:szCs w:val="20"/>
              </w:rPr>
              <w:t>Identificatiekenmerk</w:t>
            </w:r>
            <w:r>
              <w:rPr>
                <w:rFonts w:ascii="ArialMT" w:hAnsi="ArialMT" w:cs="ArialMT"/>
                <w:color w:val="000000"/>
                <w:sz w:val="20"/>
                <w:szCs w:val="20"/>
              </w:rPr>
              <w:t xml:space="preserve"> (2)</w:t>
            </w:r>
          </w:p>
        </w:tc>
        <w:tc>
          <w:tcPr>
            <w:tcW w:w="6836" w:type="dxa"/>
          </w:tcPr>
          <w:p w:rsidR="00EC6119" w:rsidRDefault="001D10D0" w:rsidP="004210B8">
            <w:pPr>
              <w:spacing w:after="60"/>
              <w:rPr>
                <w:rFonts w:ascii="ArialMT" w:hAnsi="ArialMT" w:cs="ArialMT"/>
                <w:color w:val="000000"/>
                <w:sz w:val="20"/>
                <w:szCs w:val="20"/>
              </w:rPr>
            </w:pPr>
            <w:r>
              <w:rPr>
                <w:rFonts w:ascii="ArialMT" w:hAnsi="ArialMT" w:cs="ArialMT"/>
                <w:color w:val="000000"/>
                <w:sz w:val="20"/>
                <w:szCs w:val="20"/>
              </w:rPr>
              <w:t>Kan op basis van RGBZ gegenereerd worden</w:t>
            </w:r>
            <w:del w:id="59" w:author="Arjan" w:date="2013-10-02T12:10:00Z">
              <w:r w:rsidDel="004210B8">
                <w:rPr>
                  <w:rFonts w:ascii="ArialMT" w:hAnsi="ArialMT" w:cs="ArialMT"/>
                  <w:color w:val="000000"/>
                  <w:sz w:val="20"/>
                  <w:szCs w:val="20"/>
                </w:rPr>
                <w:delText>.</w:delText>
              </w:r>
            </w:del>
            <w:ins w:id="60" w:author="Arjan" w:date="2013-10-02T12:10:00Z">
              <w:r w:rsidR="004210B8">
                <w:rPr>
                  <w:rFonts w:ascii="ArialMT" w:hAnsi="ArialMT" w:cs="ArialMT"/>
                  <w:color w:val="000000"/>
                  <w:sz w:val="20"/>
                  <w:szCs w:val="20"/>
                </w:rPr>
                <w:t>.</w:t>
              </w:r>
            </w:ins>
            <w:ins w:id="61" w:author="Arjan" w:date="2013-10-02T12:09:00Z">
              <w:r w:rsidR="004210B8">
                <w:rPr>
                  <w:rFonts w:ascii="ArialMT" w:hAnsi="ArialMT" w:cs="ArialMT"/>
                  <w:color w:val="000000"/>
                  <w:sz w:val="20"/>
                  <w:szCs w:val="20"/>
                </w:rPr>
                <w:t xml:space="preserve"> </w:t>
              </w:r>
            </w:ins>
          </w:p>
        </w:tc>
      </w:tr>
      <w:tr w:rsidR="001D10D0" w:rsidTr="001D10D0">
        <w:tc>
          <w:tcPr>
            <w:tcW w:w="2376" w:type="dxa"/>
          </w:tcPr>
          <w:p w:rsidR="001D10D0" w:rsidRPr="001D10D0" w:rsidRDefault="001D10D0" w:rsidP="00771A9E">
            <w:pPr>
              <w:spacing w:after="60"/>
              <w:rPr>
                <w:rFonts w:ascii="ArialMT" w:hAnsi="ArialMT" w:cs="ArialMT"/>
                <w:color w:val="000000"/>
                <w:sz w:val="20"/>
                <w:szCs w:val="20"/>
              </w:rPr>
            </w:pPr>
            <w:r w:rsidRPr="001D10D0">
              <w:rPr>
                <w:rFonts w:ascii="ArialMT" w:hAnsi="ArialMT" w:cs="ArialMT"/>
                <w:color w:val="000000"/>
                <w:sz w:val="20"/>
                <w:szCs w:val="20"/>
              </w:rPr>
              <w:t>Aggregatieniveau</w:t>
            </w:r>
            <w:r>
              <w:rPr>
                <w:rFonts w:ascii="ArialMT" w:hAnsi="ArialMT" w:cs="ArialMT"/>
                <w:color w:val="000000"/>
                <w:sz w:val="20"/>
                <w:szCs w:val="20"/>
              </w:rPr>
              <w:t xml:space="preserve"> (3)</w:t>
            </w:r>
          </w:p>
        </w:tc>
        <w:tc>
          <w:tcPr>
            <w:tcW w:w="6836" w:type="dxa"/>
          </w:tcPr>
          <w:p w:rsidR="001D10D0" w:rsidRDefault="001D10D0" w:rsidP="00771A9E">
            <w:pPr>
              <w:spacing w:after="60"/>
              <w:rPr>
                <w:rFonts w:ascii="ArialMT" w:hAnsi="ArialMT" w:cs="ArialMT"/>
                <w:color w:val="000000"/>
                <w:sz w:val="20"/>
                <w:szCs w:val="20"/>
              </w:rPr>
            </w:pPr>
            <w:r>
              <w:rPr>
                <w:rFonts w:ascii="ArialMT" w:hAnsi="ArialMT" w:cs="ArialMT"/>
                <w:color w:val="000000"/>
                <w:sz w:val="20"/>
                <w:szCs w:val="20"/>
              </w:rPr>
              <w:t>Betreft een vaste waarde per soort Record.</w:t>
            </w:r>
          </w:p>
        </w:tc>
      </w:tr>
      <w:tr w:rsidR="001D10D0" w:rsidTr="001D10D0">
        <w:tc>
          <w:tcPr>
            <w:tcW w:w="2376" w:type="dxa"/>
          </w:tcPr>
          <w:p w:rsidR="001D10D0" w:rsidRPr="001D10D0" w:rsidRDefault="001D10D0" w:rsidP="00771A9E">
            <w:pPr>
              <w:spacing w:after="60"/>
              <w:rPr>
                <w:rFonts w:ascii="ArialMT" w:hAnsi="ArialMT" w:cs="ArialMT"/>
                <w:color w:val="000000"/>
                <w:sz w:val="20"/>
                <w:szCs w:val="20"/>
              </w:rPr>
            </w:pPr>
            <w:r w:rsidRPr="001D10D0">
              <w:rPr>
                <w:rFonts w:ascii="ArialMT" w:hAnsi="ArialMT" w:cs="ArialMT"/>
                <w:color w:val="000000"/>
                <w:sz w:val="20"/>
                <w:szCs w:val="20"/>
              </w:rPr>
              <w:t>Naam</w:t>
            </w:r>
            <w:r>
              <w:rPr>
                <w:rFonts w:ascii="ArialMT" w:hAnsi="ArialMT" w:cs="ArialMT"/>
                <w:color w:val="000000"/>
                <w:sz w:val="20"/>
                <w:szCs w:val="20"/>
              </w:rPr>
              <w:t xml:space="preserve"> (4)</w:t>
            </w:r>
          </w:p>
        </w:tc>
        <w:tc>
          <w:tcPr>
            <w:tcW w:w="6836" w:type="dxa"/>
          </w:tcPr>
          <w:p w:rsidR="001D10D0" w:rsidRDefault="001D10D0" w:rsidP="00771A9E">
            <w:pPr>
              <w:spacing w:after="60"/>
              <w:rPr>
                <w:rFonts w:ascii="ArialMT" w:hAnsi="ArialMT" w:cs="ArialMT"/>
                <w:color w:val="000000"/>
                <w:sz w:val="20"/>
                <w:szCs w:val="20"/>
              </w:rPr>
            </w:pPr>
            <w:r>
              <w:rPr>
                <w:rFonts w:ascii="ArialMT" w:hAnsi="ArialMT" w:cs="ArialMT"/>
                <w:color w:val="000000"/>
                <w:sz w:val="20"/>
                <w:szCs w:val="20"/>
              </w:rPr>
              <w:t>Kan op basis van RGBZ gegenereerd worden.</w:t>
            </w:r>
          </w:p>
        </w:tc>
      </w:tr>
      <w:tr w:rsidR="001D10D0" w:rsidTr="001D10D0">
        <w:tc>
          <w:tcPr>
            <w:tcW w:w="2376" w:type="dxa"/>
          </w:tcPr>
          <w:p w:rsidR="001D10D0" w:rsidRPr="001D10D0" w:rsidRDefault="001D10D0" w:rsidP="00771A9E">
            <w:pPr>
              <w:spacing w:after="60"/>
              <w:rPr>
                <w:rFonts w:ascii="ArialMT" w:hAnsi="ArialMT" w:cs="ArialMT"/>
                <w:color w:val="000000"/>
                <w:sz w:val="20"/>
                <w:szCs w:val="20"/>
              </w:rPr>
            </w:pPr>
            <w:r w:rsidRPr="001D10D0">
              <w:rPr>
                <w:rFonts w:ascii="ArialMT" w:hAnsi="ArialMT" w:cs="ArialMT"/>
                <w:color w:val="000000"/>
                <w:sz w:val="20"/>
                <w:szCs w:val="20"/>
              </w:rPr>
              <w:t>Classificatie</w:t>
            </w:r>
            <w:r>
              <w:rPr>
                <w:rFonts w:ascii="ArialMT" w:hAnsi="ArialMT" w:cs="ArialMT"/>
                <w:color w:val="000000"/>
                <w:sz w:val="20"/>
                <w:szCs w:val="20"/>
              </w:rPr>
              <w:t xml:space="preserve"> (5)</w:t>
            </w:r>
          </w:p>
        </w:tc>
        <w:tc>
          <w:tcPr>
            <w:tcW w:w="6836" w:type="dxa"/>
          </w:tcPr>
          <w:p w:rsidR="001D10D0" w:rsidRDefault="00A43D37" w:rsidP="00771A9E">
            <w:pPr>
              <w:spacing w:after="60"/>
              <w:rPr>
                <w:rFonts w:ascii="ArialMT" w:hAnsi="ArialMT" w:cs="ArialMT"/>
                <w:color w:val="000000"/>
                <w:sz w:val="20"/>
                <w:szCs w:val="20"/>
              </w:rPr>
            </w:pPr>
            <w:r>
              <w:rPr>
                <w:rFonts w:ascii="ArialMT" w:hAnsi="ArialMT" w:cs="ArialMT"/>
                <w:color w:val="000000"/>
                <w:sz w:val="20"/>
                <w:szCs w:val="20"/>
              </w:rPr>
              <w:t xml:space="preserve">Kan deels op basis van RGBZ gegenereerd worden, </w:t>
            </w:r>
            <w:r w:rsidR="00192068">
              <w:rPr>
                <w:rFonts w:ascii="ArialMT" w:hAnsi="ArialMT" w:cs="ArialMT"/>
                <w:color w:val="000000"/>
                <w:sz w:val="20"/>
                <w:szCs w:val="20"/>
              </w:rPr>
              <w:t>voor het andere deel</w:t>
            </w:r>
            <w:r>
              <w:rPr>
                <w:rFonts w:ascii="ArialMT" w:hAnsi="ArialMT" w:cs="ArialMT"/>
                <w:color w:val="000000"/>
                <w:sz w:val="20"/>
                <w:szCs w:val="20"/>
              </w:rPr>
              <w:t xml:space="preserve"> te ontlenen aan het gehanteerde classificatiestelsel.</w:t>
            </w:r>
          </w:p>
        </w:tc>
      </w:tr>
      <w:tr w:rsidR="00A43D37" w:rsidTr="001D10D0">
        <w:tc>
          <w:tcPr>
            <w:tcW w:w="2376" w:type="dxa"/>
          </w:tcPr>
          <w:p w:rsidR="00A43D37" w:rsidRPr="001D10D0" w:rsidRDefault="00A43D37" w:rsidP="00771A9E">
            <w:pPr>
              <w:spacing w:after="60"/>
              <w:rPr>
                <w:rFonts w:ascii="ArialMT" w:hAnsi="ArialMT" w:cs="ArialMT"/>
                <w:color w:val="000000"/>
                <w:sz w:val="20"/>
                <w:szCs w:val="20"/>
              </w:rPr>
            </w:pPr>
            <w:r>
              <w:rPr>
                <w:rFonts w:ascii="ArialMT" w:hAnsi="ArialMT" w:cs="ArialMT"/>
                <w:color w:val="000000"/>
                <w:sz w:val="20"/>
                <w:szCs w:val="20"/>
              </w:rPr>
              <w:t>Omschrijving (6)</w:t>
            </w:r>
          </w:p>
        </w:tc>
        <w:tc>
          <w:tcPr>
            <w:tcW w:w="6836" w:type="dxa"/>
          </w:tcPr>
          <w:p w:rsidR="00A43D37" w:rsidRDefault="00A43D37" w:rsidP="00771A9E">
            <w:pPr>
              <w:spacing w:after="60"/>
              <w:rPr>
                <w:rFonts w:ascii="ArialMT" w:hAnsi="ArialMT" w:cs="ArialMT"/>
                <w:color w:val="000000"/>
                <w:sz w:val="20"/>
                <w:szCs w:val="20"/>
              </w:rPr>
            </w:pPr>
            <w:r>
              <w:rPr>
                <w:rFonts w:ascii="ArialMT" w:hAnsi="ArialMT" w:cs="ArialMT"/>
                <w:color w:val="000000"/>
                <w:sz w:val="20"/>
                <w:szCs w:val="20"/>
              </w:rPr>
              <w:t>Kan op basis van RGBZ gegenereerd worden.</w:t>
            </w:r>
          </w:p>
        </w:tc>
      </w:tr>
      <w:tr w:rsidR="00A43D37" w:rsidTr="001D10D0">
        <w:tc>
          <w:tcPr>
            <w:tcW w:w="2376" w:type="dxa"/>
          </w:tcPr>
          <w:p w:rsidR="00A43D37" w:rsidRDefault="00A43D37" w:rsidP="00771A9E">
            <w:pPr>
              <w:spacing w:after="60"/>
              <w:rPr>
                <w:rFonts w:ascii="ArialMT" w:hAnsi="ArialMT" w:cs="ArialMT"/>
                <w:color w:val="000000"/>
                <w:sz w:val="20"/>
                <w:szCs w:val="20"/>
              </w:rPr>
            </w:pPr>
            <w:r>
              <w:rPr>
                <w:rFonts w:ascii="ArialMT" w:hAnsi="ArialMT" w:cs="ArialMT"/>
                <w:color w:val="000000"/>
                <w:sz w:val="20"/>
                <w:szCs w:val="20"/>
              </w:rPr>
              <w:t>Plaats (7)</w:t>
            </w:r>
          </w:p>
        </w:tc>
        <w:tc>
          <w:tcPr>
            <w:tcW w:w="6836" w:type="dxa"/>
          </w:tcPr>
          <w:p w:rsidR="00A43D37" w:rsidRDefault="00A43D37" w:rsidP="00F45BDD">
            <w:pPr>
              <w:spacing w:after="60"/>
              <w:rPr>
                <w:rFonts w:ascii="ArialMT" w:hAnsi="ArialMT" w:cs="ArialMT"/>
                <w:color w:val="000000"/>
                <w:sz w:val="20"/>
                <w:szCs w:val="20"/>
              </w:rPr>
            </w:pPr>
            <w:r>
              <w:rPr>
                <w:rFonts w:ascii="ArialMT" w:hAnsi="ArialMT" w:cs="ArialMT"/>
                <w:color w:val="000000"/>
                <w:sz w:val="20"/>
                <w:szCs w:val="20"/>
              </w:rPr>
              <w:t xml:space="preserve">Kan v.w.b. archiefstuk (Enkelvoudig informatieobject) op basis van RGBZ gegenereerd worden; voor de andere recordsoorten </w:t>
            </w:r>
            <w:ins w:id="62" w:author="Arjan" w:date="2013-10-02T10:01:00Z">
              <w:r w:rsidR="004F711C">
                <w:rPr>
                  <w:rFonts w:ascii="ArialMT" w:hAnsi="ArialMT" w:cs="ArialMT"/>
                  <w:color w:val="000000"/>
                  <w:sz w:val="20"/>
                  <w:szCs w:val="20"/>
                </w:rPr>
                <w:t xml:space="preserve">dient </w:t>
              </w:r>
            </w:ins>
            <w:proofErr w:type="spellStart"/>
            <w:r>
              <w:rPr>
                <w:rFonts w:ascii="ArialMT" w:hAnsi="ArialMT" w:cs="ArialMT"/>
                <w:color w:val="000000"/>
                <w:sz w:val="20"/>
                <w:szCs w:val="20"/>
              </w:rPr>
              <w:t>een</w:t>
            </w:r>
            <w:del w:id="63" w:author="Arjan" w:date="2013-10-02T10:01:00Z">
              <w:r w:rsidDel="004F711C">
                <w:rPr>
                  <w:rFonts w:ascii="ArialMT" w:hAnsi="ArialMT" w:cs="ArialMT"/>
                  <w:color w:val="000000"/>
                  <w:sz w:val="20"/>
                  <w:szCs w:val="20"/>
                </w:rPr>
                <w:delText xml:space="preserve"> systeemparameter.</w:delText>
              </w:r>
            </w:del>
            <w:ins w:id="64" w:author="Arjan" w:date="2013-10-02T10:01:00Z">
              <w:r w:rsidR="004F711C">
                <w:rPr>
                  <w:rFonts w:ascii="ArialMT" w:hAnsi="ArialMT" w:cs="ArialMT"/>
                  <w:color w:val="000000"/>
                  <w:sz w:val="20"/>
                  <w:szCs w:val="20"/>
                </w:rPr>
                <w:t>waar</w:t>
              </w:r>
            </w:ins>
            <w:ins w:id="65" w:author="Arjan" w:date="2013-10-02T15:23:00Z">
              <w:r w:rsidR="00F45BDD">
                <w:rPr>
                  <w:rFonts w:ascii="ArialMT" w:hAnsi="ArialMT" w:cs="ArialMT"/>
                  <w:color w:val="000000"/>
                  <w:sz w:val="20"/>
                  <w:szCs w:val="20"/>
                </w:rPr>
                <w:t>de</w:t>
              </w:r>
            </w:ins>
            <w:proofErr w:type="spellEnd"/>
            <w:ins w:id="66" w:author="Arjan" w:date="2013-10-02T10:01:00Z">
              <w:r w:rsidR="004F711C">
                <w:rPr>
                  <w:rFonts w:ascii="ArialMT" w:hAnsi="ArialMT" w:cs="ArialMT"/>
                  <w:color w:val="000000"/>
                  <w:sz w:val="20"/>
                  <w:szCs w:val="20"/>
                </w:rPr>
                <w:t xml:space="preserve"> bepaald te worden </w:t>
              </w:r>
            </w:ins>
            <w:ins w:id="67" w:author="Arjan" w:date="2013-10-02T10:02:00Z">
              <w:r w:rsidR="004F711C">
                <w:rPr>
                  <w:rFonts w:ascii="ArialMT" w:hAnsi="ArialMT" w:cs="ArialMT"/>
                  <w:color w:val="000000"/>
                  <w:sz w:val="20"/>
                  <w:szCs w:val="20"/>
                </w:rPr>
                <w:t>bij het creëren van het record</w:t>
              </w:r>
            </w:ins>
            <w:r>
              <w:rPr>
                <w:rFonts w:ascii="ArialMT" w:hAnsi="ArialMT" w:cs="ArialMT"/>
                <w:color w:val="000000"/>
                <w:sz w:val="20"/>
                <w:szCs w:val="20"/>
              </w:rPr>
              <w:t>.</w:t>
            </w:r>
          </w:p>
        </w:tc>
      </w:tr>
      <w:tr w:rsidR="00A43D37" w:rsidTr="001D10D0">
        <w:tc>
          <w:tcPr>
            <w:tcW w:w="2376" w:type="dxa"/>
          </w:tcPr>
          <w:p w:rsidR="00A43D37" w:rsidRDefault="00A43D37" w:rsidP="00771A9E">
            <w:pPr>
              <w:spacing w:after="60"/>
              <w:rPr>
                <w:rFonts w:ascii="ArialMT" w:hAnsi="ArialMT" w:cs="ArialMT"/>
                <w:color w:val="000000"/>
                <w:sz w:val="20"/>
                <w:szCs w:val="20"/>
              </w:rPr>
            </w:pPr>
            <w:r>
              <w:rPr>
                <w:rFonts w:ascii="ArialMT" w:hAnsi="ArialMT" w:cs="ArialMT"/>
                <w:color w:val="000000"/>
                <w:sz w:val="20"/>
                <w:szCs w:val="20"/>
              </w:rPr>
              <w:t>Dekking (9)</w:t>
            </w:r>
          </w:p>
        </w:tc>
        <w:tc>
          <w:tcPr>
            <w:tcW w:w="6836" w:type="dxa"/>
          </w:tcPr>
          <w:p w:rsidR="00A43D37" w:rsidRDefault="00A43D37" w:rsidP="00771A9E">
            <w:pPr>
              <w:spacing w:after="60"/>
              <w:rPr>
                <w:rFonts w:ascii="ArialMT" w:hAnsi="ArialMT" w:cs="ArialMT"/>
                <w:color w:val="000000"/>
                <w:sz w:val="20"/>
                <w:szCs w:val="20"/>
              </w:rPr>
            </w:pPr>
            <w:r>
              <w:rPr>
                <w:rFonts w:ascii="ArialMT" w:hAnsi="ArialMT" w:cs="ArialMT"/>
                <w:color w:val="000000"/>
                <w:sz w:val="20"/>
                <w:szCs w:val="20"/>
              </w:rPr>
              <w:t>Kan op basis van RGBZ gegenereerd worden.</w:t>
            </w:r>
          </w:p>
        </w:tc>
      </w:tr>
      <w:tr w:rsidR="00A43D37" w:rsidTr="001D10D0">
        <w:tc>
          <w:tcPr>
            <w:tcW w:w="2376" w:type="dxa"/>
          </w:tcPr>
          <w:p w:rsidR="00A43D37" w:rsidRDefault="00A43D37" w:rsidP="00771A9E">
            <w:pPr>
              <w:spacing w:after="60"/>
              <w:rPr>
                <w:rFonts w:ascii="ArialMT" w:hAnsi="ArialMT" w:cs="ArialMT"/>
                <w:color w:val="000000"/>
                <w:sz w:val="20"/>
                <w:szCs w:val="20"/>
              </w:rPr>
            </w:pPr>
            <w:r w:rsidRPr="00A43D37">
              <w:rPr>
                <w:rFonts w:ascii="ArialMT" w:hAnsi="ArialMT" w:cs="ArialMT"/>
                <w:color w:val="000000"/>
                <w:sz w:val="20"/>
                <w:szCs w:val="20"/>
              </w:rPr>
              <w:t>Externe identificatie-kenmerken</w:t>
            </w:r>
            <w:r>
              <w:rPr>
                <w:rFonts w:ascii="ArialMT" w:hAnsi="ArialMT" w:cs="ArialMT"/>
                <w:color w:val="000000"/>
                <w:sz w:val="20"/>
                <w:szCs w:val="20"/>
              </w:rPr>
              <w:t xml:space="preserve"> (10)</w:t>
            </w:r>
          </w:p>
        </w:tc>
        <w:tc>
          <w:tcPr>
            <w:tcW w:w="6836" w:type="dxa"/>
          </w:tcPr>
          <w:p w:rsidR="00A43D37" w:rsidRDefault="00A43D37" w:rsidP="00771A9E">
            <w:pPr>
              <w:spacing w:after="60"/>
              <w:rPr>
                <w:rFonts w:ascii="ArialMT" w:hAnsi="ArialMT" w:cs="ArialMT"/>
                <w:color w:val="000000"/>
                <w:sz w:val="20"/>
                <w:szCs w:val="20"/>
              </w:rPr>
            </w:pPr>
            <w:r>
              <w:rPr>
                <w:rFonts w:ascii="ArialMT" w:hAnsi="ArialMT" w:cs="ArialMT"/>
                <w:color w:val="000000"/>
                <w:sz w:val="20"/>
                <w:szCs w:val="20"/>
              </w:rPr>
              <w:t>Kan op basis van RGBZ gegenereerd worden voor Zaakdossier. Niet van toepassing voor de andere soorten records.</w:t>
            </w:r>
          </w:p>
        </w:tc>
      </w:tr>
      <w:tr w:rsidR="00A43D37" w:rsidTr="001D10D0">
        <w:tc>
          <w:tcPr>
            <w:tcW w:w="2376" w:type="dxa"/>
          </w:tcPr>
          <w:p w:rsidR="00A43D37" w:rsidRPr="00A43D37" w:rsidRDefault="00192068" w:rsidP="00771A9E">
            <w:pPr>
              <w:spacing w:after="60"/>
              <w:rPr>
                <w:rFonts w:ascii="ArialMT" w:hAnsi="ArialMT" w:cs="ArialMT"/>
                <w:color w:val="000000"/>
                <w:sz w:val="20"/>
                <w:szCs w:val="20"/>
              </w:rPr>
            </w:pPr>
            <w:r>
              <w:rPr>
                <w:rFonts w:ascii="ArialMT" w:hAnsi="ArialMT" w:cs="ArialMT"/>
                <w:color w:val="000000"/>
                <w:sz w:val="20"/>
                <w:szCs w:val="20"/>
              </w:rPr>
              <w:t>Taal (11)</w:t>
            </w:r>
          </w:p>
        </w:tc>
        <w:tc>
          <w:tcPr>
            <w:tcW w:w="6836" w:type="dxa"/>
          </w:tcPr>
          <w:p w:rsidR="00A43D37" w:rsidRDefault="00192068" w:rsidP="00771A9E">
            <w:pPr>
              <w:spacing w:after="60"/>
              <w:rPr>
                <w:rFonts w:ascii="ArialMT" w:hAnsi="ArialMT" w:cs="ArialMT"/>
                <w:color w:val="000000"/>
                <w:sz w:val="20"/>
                <w:szCs w:val="20"/>
              </w:rPr>
            </w:pPr>
            <w:r>
              <w:rPr>
                <w:rFonts w:ascii="ArialMT" w:hAnsi="ArialMT" w:cs="ArialMT"/>
                <w:color w:val="000000"/>
                <w:sz w:val="20"/>
                <w:szCs w:val="20"/>
              </w:rPr>
              <w:t>Kan op basis van RGBZ gegenereerd worden.</w:t>
            </w:r>
          </w:p>
        </w:tc>
      </w:tr>
      <w:tr w:rsidR="00192068" w:rsidTr="001D10D0">
        <w:tc>
          <w:tcPr>
            <w:tcW w:w="2376" w:type="dxa"/>
          </w:tcPr>
          <w:p w:rsidR="00192068" w:rsidRDefault="00192068" w:rsidP="00771A9E">
            <w:pPr>
              <w:spacing w:after="60"/>
              <w:rPr>
                <w:rFonts w:ascii="ArialMT" w:hAnsi="ArialMT" w:cs="ArialMT"/>
                <w:color w:val="000000"/>
                <w:sz w:val="20"/>
                <w:szCs w:val="20"/>
              </w:rPr>
            </w:pPr>
            <w:r>
              <w:rPr>
                <w:rFonts w:ascii="ArialMT" w:hAnsi="ArialMT" w:cs="ArialMT"/>
                <w:color w:val="000000"/>
                <w:sz w:val="20"/>
                <w:szCs w:val="20"/>
              </w:rPr>
              <w:t>Event geschiedenis (12)</w:t>
            </w:r>
          </w:p>
        </w:tc>
        <w:tc>
          <w:tcPr>
            <w:tcW w:w="6836" w:type="dxa"/>
          </w:tcPr>
          <w:p w:rsidR="00192068" w:rsidRDefault="00192068" w:rsidP="00771A9E">
            <w:pPr>
              <w:spacing w:after="60"/>
              <w:rPr>
                <w:rFonts w:ascii="ArialMT" w:hAnsi="ArialMT" w:cs="ArialMT"/>
                <w:color w:val="000000"/>
                <w:sz w:val="20"/>
                <w:szCs w:val="20"/>
              </w:rPr>
            </w:pPr>
            <w:r>
              <w:rPr>
                <w:rFonts w:ascii="ArialMT" w:hAnsi="ArialMT" w:cs="ArialMT"/>
                <w:color w:val="000000"/>
                <w:sz w:val="20"/>
                <w:szCs w:val="20"/>
              </w:rPr>
              <w:t>Kan op basis van RGBZ gegenereerd worden.</w:t>
            </w:r>
            <w:ins w:id="68" w:author="Arjan" w:date="2013-10-02T10:28:00Z">
              <w:r w:rsidR="00B20AEA">
                <w:rPr>
                  <w:rFonts w:ascii="ArialMT" w:hAnsi="ArialMT" w:cs="ArialMT"/>
                  <w:color w:val="000000"/>
                  <w:sz w:val="20"/>
                  <w:szCs w:val="20"/>
                </w:rPr>
                <w:t xml:space="preserve"> Nog niet</w:t>
              </w:r>
            </w:ins>
            <w:ins w:id="69" w:author="Arjan" w:date="2013-10-02T10:29:00Z">
              <w:r w:rsidR="00B20AEA">
                <w:rPr>
                  <w:rFonts w:ascii="ArialMT" w:hAnsi="ArialMT" w:cs="ArialMT"/>
                  <w:color w:val="000000"/>
                  <w:sz w:val="20"/>
                  <w:szCs w:val="20"/>
                </w:rPr>
                <w:t xml:space="preserve"> duidelijk </w:t>
              </w:r>
            </w:ins>
            <w:ins w:id="70" w:author="Arjan" w:date="2013-10-02T15:23:00Z">
              <w:r w:rsidR="00F45BDD">
                <w:rPr>
                  <w:rFonts w:ascii="ArialMT" w:hAnsi="ArialMT" w:cs="ArialMT"/>
                  <w:color w:val="000000"/>
                  <w:sz w:val="20"/>
                  <w:szCs w:val="20"/>
                </w:rPr>
                <w:t xml:space="preserve">is </w:t>
              </w:r>
            </w:ins>
            <w:ins w:id="71" w:author="Arjan" w:date="2013-10-02T10:29:00Z">
              <w:r w:rsidR="00B20AEA">
                <w:rPr>
                  <w:rFonts w:ascii="ArialMT" w:hAnsi="ArialMT" w:cs="ArialMT"/>
                  <w:color w:val="000000"/>
                  <w:sz w:val="20"/>
                  <w:szCs w:val="20"/>
                </w:rPr>
                <w:t>van welke waarden te voorzien</w:t>
              </w:r>
            </w:ins>
            <w:ins w:id="72" w:author="Arjan" w:date="2013-10-02T11:01:00Z">
              <w:r w:rsidR="00AA02B6">
                <w:rPr>
                  <w:rFonts w:ascii="ArialMT" w:hAnsi="ArialMT" w:cs="ArialMT"/>
                  <w:color w:val="000000"/>
                  <w:sz w:val="20"/>
                  <w:szCs w:val="20"/>
                </w:rPr>
                <w:t xml:space="preserve"> (vanaf creatie archiefstuk of ook gedurende de opbouw van </w:t>
              </w:r>
            </w:ins>
            <w:ins w:id="73" w:author="Arjan" w:date="2013-10-02T11:02:00Z">
              <w:r w:rsidR="00AA02B6">
                <w:rPr>
                  <w:rFonts w:ascii="ArialMT" w:hAnsi="ArialMT" w:cs="ArialMT"/>
                  <w:color w:val="000000"/>
                  <w:sz w:val="20"/>
                  <w:szCs w:val="20"/>
                </w:rPr>
                <w:t>het archiefstuk).</w:t>
              </w:r>
            </w:ins>
            <w:ins w:id="74" w:author="Arjan" w:date="2013-10-02T10:29:00Z">
              <w:r w:rsidR="00B20AEA">
                <w:rPr>
                  <w:rFonts w:ascii="ArialMT" w:hAnsi="ArialMT" w:cs="ArialMT"/>
                  <w:color w:val="000000"/>
                  <w:sz w:val="20"/>
                  <w:szCs w:val="20"/>
                </w:rPr>
                <w:t>.</w:t>
              </w:r>
            </w:ins>
          </w:p>
        </w:tc>
      </w:tr>
      <w:tr w:rsidR="00192068" w:rsidTr="001D10D0">
        <w:tc>
          <w:tcPr>
            <w:tcW w:w="2376" w:type="dxa"/>
          </w:tcPr>
          <w:p w:rsidR="00192068" w:rsidRDefault="00192068" w:rsidP="00771A9E">
            <w:pPr>
              <w:spacing w:after="60"/>
              <w:rPr>
                <w:rFonts w:ascii="ArialMT" w:hAnsi="ArialMT" w:cs="ArialMT"/>
                <w:color w:val="000000"/>
                <w:sz w:val="20"/>
                <w:szCs w:val="20"/>
              </w:rPr>
            </w:pPr>
            <w:r>
              <w:rPr>
                <w:rFonts w:ascii="ArialMT" w:hAnsi="ArialMT" w:cs="ArialMT"/>
                <w:color w:val="000000"/>
                <w:sz w:val="20"/>
                <w:szCs w:val="20"/>
              </w:rPr>
              <w:t>Event plan (13)</w:t>
            </w:r>
          </w:p>
        </w:tc>
        <w:tc>
          <w:tcPr>
            <w:tcW w:w="6836" w:type="dxa"/>
          </w:tcPr>
          <w:p w:rsidR="00192068" w:rsidRDefault="00192068" w:rsidP="004A61DE">
            <w:pPr>
              <w:spacing w:after="60"/>
              <w:rPr>
                <w:rFonts w:ascii="ArialMT" w:hAnsi="ArialMT" w:cs="ArialMT"/>
                <w:color w:val="000000"/>
                <w:sz w:val="20"/>
                <w:szCs w:val="20"/>
              </w:rPr>
            </w:pPr>
            <w:r>
              <w:rPr>
                <w:rFonts w:ascii="ArialMT" w:hAnsi="ArialMT" w:cs="ArialMT"/>
                <w:color w:val="000000"/>
                <w:sz w:val="20"/>
                <w:szCs w:val="20"/>
              </w:rPr>
              <w:t>Kan op basis van RGBZ gegenereerd worden</w:t>
            </w:r>
            <w:r w:rsidR="004A61DE">
              <w:rPr>
                <w:rFonts w:ascii="ArialMT" w:hAnsi="ArialMT" w:cs="ArialMT"/>
                <w:color w:val="000000"/>
                <w:sz w:val="20"/>
                <w:szCs w:val="20"/>
              </w:rPr>
              <w:t xml:space="preserve"> met dien verstande dat dit voor alle drie de soorten records plaats vindt op basis van archiveringskenmerken van de zaak</w:t>
            </w:r>
            <w:r>
              <w:rPr>
                <w:rFonts w:ascii="ArialMT" w:hAnsi="ArialMT" w:cs="ArialMT"/>
                <w:color w:val="000000"/>
                <w:sz w:val="20"/>
                <w:szCs w:val="20"/>
              </w:rPr>
              <w:t>.</w:t>
            </w:r>
          </w:p>
        </w:tc>
      </w:tr>
      <w:tr w:rsidR="00192068" w:rsidTr="001D10D0">
        <w:tc>
          <w:tcPr>
            <w:tcW w:w="2376" w:type="dxa"/>
          </w:tcPr>
          <w:p w:rsidR="00192068" w:rsidRDefault="00192068" w:rsidP="00771A9E">
            <w:pPr>
              <w:spacing w:after="60"/>
              <w:rPr>
                <w:rFonts w:ascii="ArialMT" w:hAnsi="ArialMT" w:cs="ArialMT"/>
                <w:color w:val="000000"/>
                <w:sz w:val="20"/>
                <w:szCs w:val="20"/>
              </w:rPr>
            </w:pPr>
            <w:r>
              <w:rPr>
                <w:rFonts w:ascii="ArialMT" w:hAnsi="ArialMT" w:cs="ArialMT"/>
                <w:color w:val="000000"/>
                <w:sz w:val="20"/>
                <w:szCs w:val="20"/>
              </w:rPr>
              <w:t>Relatie (15)</w:t>
            </w:r>
          </w:p>
        </w:tc>
        <w:tc>
          <w:tcPr>
            <w:tcW w:w="6836" w:type="dxa"/>
          </w:tcPr>
          <w:p w:rsidR="00192068" w:rsidRDefault="00192068" w:rsidP="004210B8">
            <w:pPr>
              <w:spacing w:after="60"/>
              <w:rPr>
                <w:rFonts w:ascii="ArialMT" w:hAnsi="ArialMT" w:cs="ArialMT"/>
                <w:color w:val="000000"/>
                <w:sz w:val="20"/>
                <w:szCs w:val="20"/>
              </w:rPr>
            </w:pPr>
            <w:r>
              <w:rPr>
                <w:rFonts w:ascii="ArialMT" w:hAnsi="ArialMT" w:cs="ArialMT"/>
                <w:color w:val="000000"/>
                <w:sz w:val="20"/>
                <w:szCs w:val="20"/>
              </w:rPr>
              <w:t>Kan op basis van RGBZ gegenereerd worden.</w:t>
            </w:r>
            <w:ins w:id="75" w:author="Arjan" w:date="2013-10-02T12:09:00Z">
              <w:r w:rsidR="004210B8">
                <w:rPr>
                  <w:rFonts w:ascii="ArialMT" w:hAnsi="ArialMT" w:cs="ArialMT"/>
                  <w:color w:val="000000"/>
                  <w:sz w:val="20"/>
                  <w:szCs w:val="20"/>
                </w:rPr>
                <w:t xml:space="preserve"> </w:t>
              </w:r>
            </w:ins>
            <w:ins w:id="76" w:author="Arjan" w:date="2013-10-02T12:07:00Z">
              <w:r w:rsidR="004210B8">
                <w:rPr>
                  <w:rFonts w:ascii="ArialMT" w:hAnsi="ArialMT" w:cs="ArialMT"/>
                  <w:color w:val="000000"/>
                  <w:sz w:val="20"/>
                  <w:szCs w:val="20"/>
                </w:rPr>
                <w:t>Geeft evenwel niet de mogelijkheid om een archiefstuk zijnde een informatieobject deel uit te laten maken van meerdere zaakdossiers</w:t>
              </w:r>
            </w:ins>
            <w:ins w:id="77" w:author="Arjan" w:date="2013-10-02T12:08:00Z">
              <w:r w:rsidR="004210B8">
                <w:rPr>
                  <w:rFonts w:ascii="ArialMT" w:hAnsi="ArialMT" w:cs="ArialMT"/>
                  <w:color w:val="000000"/>
                  <w:sz w:val="20"/>
                  <w:szCs w:val="20"/>
                </w:rPr>
                <w:t>. Bepaald moet worden hoe hiermee om te gaan (</w:t>
              </w:r>
            </w:ins>
            <w:ins w:id="78" w:author="Arjan" w:date="2013-10-02T12:10:00Z">
              <w:r w:rsidR="004210B8">
                <w:rPr>
                  <w:rFonts w:ascii="ArialMT" w:hAnsi="ArialMT" w:cs="ArialMT"/>
                  <w:color w:val="000000"/>
                  <w:sz w:val="20"/>
                  <w:szCs w:val="20"/>
                </w:rPr>
                <w:t>heeft ook consequenties voor andere</w:t>
              </w:r>
            </w:ins>
            <w:ins w:id="79" w:author="Arjan" w:date="2013-10-02T12:08:00Z">
              <w:r w:rsidR="004210B8">
                <w:rPr>
                  <w:rFonts w:ascii="ArialMT" w:hAnsi="ArialMT" w:cs="ArialMT"/>
                  <w:color w:val="000000"/>
                  <w:sz w:val="20"/>
                  <w:szCs w:val="20"/>
                </w:rPr>
                <w:t xml:space="preserve"> element</w:t>
              </w:r>
            </w:ins>
            <w:ins w:id="80" w:author="Arjan" w:date="2013-10-02T12:10:00Z">
              <w:r w:rsidR="004210B8">
                <w:rPr>
                  <w:rFonts w:ascii="ArialMT" w:hAnsi="ArialMT" w:cs="ArialMT"/>
                  <w:color w:val="000000"/>
                  <w:sz w:val="20"/>
                  <w:szCs w:val="20"/>
                </w:rPr>
                <w:t>en, zoals</w:t>
              </w:r>
            </w:ins>
            <w:ins w:id="81" w:author="Arjan" w:date="2013-10-02T12:08:00Z">
              <w:r w:rsidR="004210B8">
                <w:rPr>
                  <w:rFonts w:ascii="ArialMT" w:hAnsi="ArialMT" w:cs="ArialMT"/>
                  <w:color w:val="000000"/>
                  <w:sz w:val="20"/>
                  <w:szCs w:val="20"/>
                </w:rPr>
                <w:t xml:space="preserve"> 2</w:t>
              </w:r>
            </w:ins>
            <w:ins w:id="82" w:author="Arjan" w:date="2013-10-02T12:11:00Z">
              <w:r w:rsidR="004210B8">
                <w:rPr>
                  <w:rFonts w:ascii="ArialMT" w:hAnsi="ArialMT" w:cs="ArialMT"/>
                  <w:color w:val="000000"/>
                  <w:sz w:val="20"/>
                  <w:szCs w:val="20"/>
                </w:rPr>
                <w:t xml:space="preserve"> en 4</w:t>
              </w:r>
            </w:ins>
            <w:ins w:id="83" w:author="Arjan" w:date="2013-10-02T12:08:00Z">
              <w:r w:rsidR="004210B8">
                <w:rPr>
                  <w:rFonts w:ascii="ArialMT" w:hAnsi="ArialMT" w:cs="ArialMT"/>
                  <w:color w:val="000000"/>
                  <w:sz w:val="20"/>
                  <w:szCs w:val="20"/>
                </w:rPr>
                <w:t>).</w:t>
              </w:r>
            </w:ins>
            <w:ins w:id="84" w:author="Arjan" w:date="2013-10-02T12:07:00Z">
              <w:r w:rsidR="004210B8">
                <w:rPr>
                  <w:rFonts w:ascii="ArialMT" w:hAnsi="ArialMT" w:cs="ArialMT"/>
                  <w:color w:val="000000"/>
                  <w:sz w:val="20"/>
                  <w:szCs w:val="20"/>
                </w:rPr>
                <w:t xml:space="preserve"> </w:t>
              </w:r>
            </w:ins>
          </w:p>
        </w:tc>
      </w:tr>
      <w:tr w:rsidR="00192068" w:rsidTr="001D10D0">
        <w:tc>
          <w:tcPr>
            <w:tcW w:w="2376" w:type="dxa"/>
          </w:tcPr>
          <w:p w:rsidR="00192068" w:rsidRDefault="00192068" w:rsidP="00771A9E">
            <w:pPr>
              <w:spacing w:after="60"/>
              <w:rPr>
                <w:rFonts w:ascii="ArialMT" w:hAnsi="ArialMT" w:cs="ArialMT"/>
                <w:color w:val="000000"/>
                <w:sz w:val="20"/>
                <w:szCs w:val="20"/>
              </w:rPr>
            </w:pPr>
            <w:r>
              <w:rPr>
                <w:rFonts w:ascii="ArialMT" w:hAnsi="ArialMT" w:cs="ArialMT"/>
                <w:color w:val="000000"/>
                <w:sz w:val="20"/>
                <w:szCs w:val="20"/>
              </w:rPr>
              <w:t>Ontstaanscontext (15C)</w:t>
            </w:r>
          </w:p>
        </w:tc>
        <w:tc>
          <w:tcPr>
            <w:tcW w:w="6836" w:type="dxa"/>
          </w:tcPr>
          <w:p w:rsidR="00192068" w:rsidRDefault="00192068" w:rsidP="00771A9E">
            <w:pPr>
              <w:spacing w:after="60"/>
              <w:rPr>
                <w:rFonts w:ascii="ArialMT" w:hAnsi="ArialMT" w:cs="ArialMT"/>
                <w:color w:val="000000"/>
                <w:sz w:val="20"/>
                <w:szCs w:val="20"/>
              </w:rPr>
            </w:pPr>
            <w:r>
              <w:rPr>
                <w:rFonts w:ascii="ArialMT" w:hAnsi="ArialMT" w:cs="ArialMT"/>
                <w:color w:val="000000"/>
                <w:sz w:val="20"/>
                <w:szCs w:val="20"/>
              </w:rPr>
              <w:t>Kan op basis van RGBZ gegenereerd worden</w:t>
            </w:r>
            <w:r w:rsidR="005B524D">
              <w:rPr>
                <w:rFonts w:ascii="ArialMT" w:hAnsi="ArialMT" w:cs="ArialMT"/>
                <w:color w:val="000000"/>
                <w:sz w:val="20"/>
                <w:szCs w:val="20"/>
              </w:rPr>
              <w:t>; behoeft nog aanscherping</w:t>
            </w:r>
            <w:r>
              <w:rPr>
                <w:rFonts w:ascii="ArialMT" w:hAnsi="ArialMT" w:cs="ArialMT"/>
                <w:color w:val="000000"/>
                <w:sz w:val="20"/>
                <w:szCs w:val="20"/>
              </w:rPr>
              <w:t>.</w:t>
            </w:r>
          </w:p>
        </w:tc>
      </w:tr>
      <w:tr w:rsidR="00192068" w:rsidTr="001D10D0">
        <w:tc>
          <w:tcPr>
            <w:tcW w:w="2376" w:type="dxa"/>
          </w:tcPr>
          <w:p w:rsidR="00192068" w:rsidRDefault="00192068" w:rsidP="00771A9E">
            <w:pPr>
              <w:spacing w:after="60"/>
              <w:rPr>
                <w:rFonts w:ascii="ArialMT" w:hAnsi="ArialMT" w:cs="ArialMT"/>
                <w:color w:val="000000"/>
                <w:sz w:val="20"/>
                <w:szCs w:val="20"/>
              </w:rPr>
            </w:pPr>
            <w:r>
              <w:rPr>
                <w:rFonts w:ascii="ArialMT" w:hAnsi="ArialMT" w:cs="ArialMT"/>
                <w:color w:val="000000"/>
                <w:sz w:val="20"/>
                <w:szCs w:val="20"/>
              </w:rPr>
              <w:t>Gebruiksrechten (16)</w:t>
            </w:r>
          </w:p>
        </w:tc>
        <w:tc>
          <w:tcPr>
            <w:tcW w:w="6836" w:type="dxa"/>
          </w:tcPr>
          <w:p w:rsidR="00192068" w:rsidRDefault="005B524D" w:rsidP="00771A9E">
            <w:pPr>
              <w:spacing w:after="60"/>
              <w:rPr>
                <w:rFonts w:ascii="ArialMT" w:hAnsi="ArialMT" w:cs="ArialMT"/>
                <w:color w:val="000000"/>
                <w:sz w:val="20"/>
                <w:szCs w:val="20"/>
              </w:rPr>
            </w:pPr>
            <w:r>
              <w:rPr>
                <w:rFonts w:ascii="ArialMT" w:hAnsi="ArialMT" w:cs="ArialMT"/>
                <w:color w:val="000000"/>
                <w:sz w:val="20"/>
                <w:szCs w:val="20"/>
              </w:rPr>
              <w:t>Nu niet te ontlenen aan RGBZ of ZTC. Is alleen verplicht indien van toepassing. Nader te bepalen hoe hiermee om te gaan</w:t>
            </w:r>
            <w:ins w:id="85" w:author="Arjan" w:date="2013-10-02T13:17:00Z">
              <w:r w:rsidR="00A8106A">
                <w:rPr>
                  <w:rFonts w:ascii="ArialMT" w:hAnsi="ArialMT" w:cs="ArialMT"/>
                  <w:color w:val="000000"/>
                  <w:sz w:val="20"/>
                  <w:szCs w:val="20"/>
                </w:rPr>
                <w:t xml:space="preserve"> (eventueel toevoegen aan RGBZ)</w:t>
              </w:r>
            </w:ins>
            <w:r>
              <w:rPr>
                <w:rFonts w:ascii="ArialMT" w:hAnsi="ArialMT" w:cs="ArialMT"/>
                <w:color w:val="000000"/>
                <w:sz w:val="20"/>
                <w:szCs w:val="20"/>
              </w:rPr>
              <w:t>.</w:t>
            </w:r>
          </w:p>
        </w:tc>
      </w:tr>
      <w:tr w:rsidR="005B524D" w:rsidTr="001D10D0">
        <w:tc>
          <w:tcPr>
            <w:tcW w:w="2376" w:type="dxa"/>
          </w:tcPr>
          <w:p w:rsidR="005B524D" w:rsidRDefault="005B524D" w:rsidP="00771A9E">
            <w:pPr>
              <w:spacing w:after="60"/>
              <w:rPr>
                <w:rFonts w:ascii="ArialMT" w:hAnsi="ArialMT" w:cs="ArialMT"/>
                <w:color w:val="000000"/>
                <w:sz w:val="20"/>
                <w:szCs w:val="20"/>
              </w:rPr>
            </w:pPr>
            <w:r>
              <w:rPr>
                <w:rFonts w:ascii="ArialMT" w:hAnsi="ArialMT" w:cs="ArialMT"/>
                <w:color w:val="000000"/>
                <w:sz w:val="20"/>
                <w:szCs w:val="20"/>
              </w:rPr>
              <w:t>Vertrouwelijkheid (17)</w:t>
            </w:r>
          </w:p>
        </w:tc>
        <w:tc>
          <w:tcPr>
            <w:tcW w:w="6836" w:type="dxa"/>
          </w:tcPr>
          <w:p w:rsidR="005B524D" w:rsidRDefault="005B524D" w:rsidP="00771A9E">
            <w:pPr>
              <w:spacing w:after="60"/>
              <w:rPr>
                <w:rFonts w:ascii="ArialMT" w:hAnsi="ArialMT" w:cs="ArialMT"/>
                <w:color w:val="000000"/>
                <w:sz w:val="20"/>
                <w:szCs w:val="20"/>
              </w:rPr>
            </w:pPr>
            <w:r>
              <w:rPr>
                <w:rFonts w:ascii="ArialMT" w:hAnsi="ArialMT" w:cs="ArialMT"/>
                <w:color w:val="000000"/>
                <w:sz w:val="20"/>
                <w:szCs w:val="20"/>
              </w:rPr>
              <w:t>Kan op basis van RGBZ gegen</w:t>
            </w:r>
            <w:r w:rsidR="00A03E6B">
              <w:rPr>
                <w:rFonts w:ascii="ArialMT" w:hAnsi="ArialMT" w:cs="ArialMT"/>
                <w:color w:val="000000"/>
                <w:sz w:val="20"/>
                <w:szCs w:val="20"/>
              </w:rPr>
              <w:t>ereerd worden</w:t>
            </w:r>
            <w:r>
              <w:rPr>
                <w:rFonts w:ascii="ArialMT" w:hAnsi="ArialMT" w:cs="ArialMT"/>
                <w:color w:val="000000"/>
                <w:sz w:val="20"/>
                <w:szCs w:val="20"/>
              </w:rPr>
              <w:t>.</w:t>
            </w:r>
          </w:p>
        </w:tc>
      </w:tr>
      <w:tr w:rsidR="005B524D" w:rsidTr="001D10D0">
        <w:tc>
          <w:tcPr>
            <w:tcW w:w="2376" w:type="dxa"/>
          </w:tcPr>
          <w:p w:rsidR="005B524D" w:rsidRDefault="005B524D" w:rsidP="00771A9E">
            <w:pPr>
              <w:spacing w:after="60"/>
              <w:rPr>
                <w:rFonts w:ascii="ArialMT" w:hAnsi="ArialMT" w:cs="ArialMT"/>
                <w:color w:val="000000"/>
                <w:sz w:val="20"/>
                <w:szCs w:val="20"/>
              </w:rPr>
            </w:pPr>
            <w:r>
              <w:rPr>
                <w:rFonts w:ascii="ArialMT" w:hAnsi="ArialMT" w:cs="ArialMT"/>
                <w:color w:val="000000"/>
                <w:sz w:val="20"/>
                <w:szCs w:val="20"/>
              </w:rPr>
              <w:t>Openbaarheid (18)</w:t>
            </w:r>
          </w:p>
        </w:tc>
        <w:tc>
          <w:tcPr>
            <w:tcW w:w="6836" w:type="dxa"/>
          </w:tcPr>
          <w:p w:rsidR="005B524D" w:rsidRDefault="005B524D" w:rsidP="00771A9E">
            <w:pPr>
              <w:spacing w:after="60"/>
              <w:rPr>
                <w:rFonts w:ascii="ArialMT" w:hAnsi="ArialMT" w:cs="ArialMT"/>
                <w:color w:val="000000"/>
                <w:sz w:val="20"/>
                <w:szCs w:val="20"/>
              </w:rPr>
            </w:pPr>
            <w:r>
              <w:rPr>
                <w:rFonts w:ascii="ArialMT" w:hAnsi="ArialMT" w:cs="ArialMT"/>
                <w:color w:val="000000"/>
                <w:sz w:val="20"/>
                <w:szCs w:val="20"/>
              </w:rPr>
              <w:t>Kan op basis van RGBZ geg</w:t>
            </w:r>
            <w:r w:rsidR="00A03E6B">
              <w:rPr>
                <w:rFonts w:ascii="ArialMT" w:hAnsi="ArialMT" w:cs="ArialMT"/>
                <w:color w:val="000000"/>
                <w:sz w:val="20"/>
                <w:szCs w:val="20"/>
              </w:rPr>
              <w:t>enereerd worden.</w:t>
            </w:r>
            <w:r>
              <w:rPr>
                <w:rFonts w:ascii="ArialMT" w:hAnsi="ArialMT" w:cs="ArialMT"/>
                <w:color w:val="000000"/>
                <w:sz w:val="20"/>
                <w:szCs w:val="20"/>
              </w:rPr>
              <w:t>.</w:t>
            </w:r>
          </w:p>
        </w:tc>
      </w:tr>
      <w:tr w:rsidR="005B524D" w:rsidTr="001D10D0">
        <w:tc>
          <w:tcPr>
            <w:tcW w:w="2376" w:type="dxa"/>
          </w:tcPr>
          <w:p w:rsidR="005B524D" w:rsidRDefault="007018F4" w:rsidP="00771A9E">
            <w:pPr>
              <w:spacing w:after="60"/>
              <w:rPr>
                <w:rFonts w:ascii="ArialMT" w:hAnsi="ArialMT" w:cs="ArialMT"/>
                <w:color w:val="000000"/>
                <w:sz w:val="20"/>
                <w:szCs w:val="20"/>
              </w:rPr>
            </w:pPr>
            <w:r>
              <w:rPr>
                <w:rFonts w:ascii="ArialMT" w:hAnsi="ArialMT" w:cs="ArialMT"/>
                <w:color w:val="000000"/>
                <w:sz w:val="20"/>
                <w:szCs w:val="20"/>
              </w:rPr>
              <w:t>Vorm (19)</w:t>
            </w:r>
          </w:p>
        </w:tc>
        <w:tc>
          <w:tcPr>
            <w:tcW w:w="6836" w:type="dxa"/>
          </w:tcPr>
          <w:p w:rsidR="005B524D" w:rsidRDefault="007018F4" w:rsidP="003C56D5">
            <w:pPr>
              <w:spacing w:after="60"/>
              <w:rPr>
                <w:rFonts w:ascii="ArialMT" w:hAnsi="ArialMT" w:cs="ArialMT"/>
                <w:color w:val="000000"/>
                <w:sz w:val="20"/>
                <w:szCs w:val="20"/>
              </w:rPr>
            </w:pPr>
            <w:r>
              <w:rPr>
                <w:rFonts w:ascii="ArialMT" w:hAnsi="ArialMT" w:cs="ArialMT"/>
                <w:color w:val="000000"/>
                <w:sz w:val="20"/>
                <w:szCs w:val="20"/>
              </w:rPr>
              <w:t xml:space="preserve">Voor het merendeel niet aan RGBZ of ZTC te ontlenen. Betreft inhoud en layout van het document. </w:t>
            </w:r>
            <w:r w:rsidR="00337B65">
              <w:rPr>
                <w:rFonts w:ascii="ArialMT" w:hAnsi="ArialMT" w:cs="ArialMT"/>
                <w:color w:val="000000"/>
                <w:sz w:val="20"/>
                <w:szCs w:val="20"/>
              </w:rPr>
              <w:t>Nader te bepalen hoe hiermee om te gaan.</w:t>
            </w:r>
            <w:ins w:id="86" w:author="Arjan" w:date="2013-10-02T13:45:00Z">
              <w:r w:rsidR="008A5394">
                <w:rPr>
                  <w:rFonts w:ascii="ArialMT" w:hAnsi="ArialMT" w:cs="ArialMT"/>
                  <w:color w:val="000000"/>
                  <w:sz w:val="20"/>
                  <w:szCs w:val="20"/>
                </w:rPr>
                <w:t xml:space="preserve"> Kan bij elke creatie van een archiefstuk bewerkelijk zijn.</w:t>
              </w:r>
            </w:ins>
          </w:p>
        </w:tc>
      </w:tr>
      <w:tr w:rsidR="007018F4" w:rsidTr="001D10D0">
        <w:tc>
          <w:tcPr>
            <w:tcW w:w="2376" w:type="dxa"/>
          </w:tcPr>
          <w:p w:rsidR="007018F4" w:rsidRDefault="007018F4" w:rsidP="00771A9E">
            <w:pPr>
              <w:spacing w:after="60"/>
              <w:rPr>
                <w:rFonts w:ascii="ArialMT" w:hAnsi="ArialMT" w:cs="ArialMT"/>
                <w:color w:val="000000"/>
                <w:sz w:val="20"/>
                <w:szCs w:val="20"/>
              </w:rPr>
            </w:pPr>
            <w:r>
              <w:rPr>
                <w:rFonts w:ascii="ArialMT" w:hAnsi="ArialMT" w:cs="ArialMT"/>
                <w:color w:val="000000"/>
                <w:sz w:val="20"/>
                <w:szCs w:val="20"/>
              </w:rPr>
              <w:t>Integriteit (20)</w:t>
            </w:r>
          </w:p>
        </w:tc>
        <w:tc>
          <w:tcPr>
            <w:tcW w:w="6836" w:type="dxa"/>
          </w:tcPr>
          <w:p w:rsidR="007018F4" w:rsidRDefault="009760D0" w:rsidP="00A53CA6">
            <w:pPr>
              <w:spacing w:after="60"/>
              <w:rPr>
                <w:rFonts w:ascii="ArialMT" w:hAnsi="ArialMT" w:cs="ArialMT"/>
                <w:color w:val="000000"/>
                <w:sz w:val="20"/>
                <w:szCs w:val="20"/>
              </w:rPr>
            </w:pPr>
            <w:r>
              <w:rPr>
                <w:rFonts w:ascii="ArialMT" w:hAnsi="ArialMT" w:cs="ArialMT"/>
                <w:color w:val="000000"/>
                <w:sz w:val="20"/>
                <w:szCs w:val="20"/>
              </w:rPr>
              <w:t xml:space="preserve">Niet te ontlenen aan RGBZ of </w:t>
            </w:r>
            <w:proofErr w:type="spellStart"/>
            <w:r>
              <w:rPr>
                <w:rFonts w:ascii="ArialMT" w:hAnsi="ArialMT" w:cs="ArialMT"/>
                <w:color w:val="000000"/>
                <w:sz w:val="20"/>
                <w:szCs w:val="20"/>
              </w:rPr>
              <w:t>ZTC.</w:t>
            </w:r>
            <w:del w:id="87" w:author="Arjan" w:date="2013-10-02T13:48:00Z">
              <w:r w:rsidDel="00A53CA6">
                <w:rPr>
                  <w:rFonts w:ascii="ArialMT" w:hAnsi="ArialMT" w:cs="ArialMT"/>
                  <w:color w:val="000000"/>
                  <w:sz w:val="20"/>
                  <w:szCs w:val="20"/>
                </w:rPr>
                <w:delText xml:space="preserve"> </w:delText>
              </w:r>
              <w:r w:rsidR="007018F4" w:rsidRPr="007018F4" w:rsidDel="00A53CA6">
                <w:rPr>
                  <w:rFonts w:ascii="ArialMT" w:hAnsi="ArialMT" w:cs="ArialMT"/>
                  <w:color w:val="000000"/>
                  <w:sz w:val="20"/>
                  <w:szCs w:val="20"/>
                </w:rPr>
                <w:delText xml:space="preserve">Wellicht te genereren door software waarmee record wordt opgeslagen </w:delText>
              </w:r>
              <w:r w:rsidR="00BB70D2" w:rsidDel="00A53CA6">
                <w:rPr>
                  <w:rFonts w:ascii="ArialMT" w:hAnsi="ArialMT" w:cs="ArialMT"/>
                  <w:color w:val="000000"/>
                  <w:sz w:val="20"/>
                  <w:szCs w:val="20"/>
                </w:rPr>
                <w:delText>door</w:delText>
              </w:r>
              <w:r w:rsidDel="00A53CA6">
                <w:rPr>
                  <w:rFonts w:ascii="ArialMT" w:hAnsi="ArialMT" w:cs="ArialMT"/>
                  <w:color w:val="000000"/>
                  <w:sz w:val="20"/>
                  <w:szCs w:val="20"/>
                </w:rPr>
                <w:delText xml:space="preserve"> RMA</w:delText>
              </w:r>
              <w:r w:rsidR="00BB70D2" w:rsidDel="00A53CA6">
                <w:rPr>
                  <w:rFonts w:ascii="ArialMT" w:hAnsi="ArialMT" w:cs="ArialMT"/>
                  <w:color w:val="000000"/>
                  <w:sz w:val="20"/>
                  <w:szCs w:val="20"/>
                </w:rPr>
                <w:delText>-applicatie</w:delText>
              </w:r>
            </w:del>
            <w:ins w:id="88" w:author="Arjan" w:date="2013-10-02T13:48:00Z">
              <w:r w:rsidR="00A53CA6">
                <w:rPr>
                  <w:rFonts w:ascii="ArialMT" w:hAnsi="ArialMT" w:cs="ArialMT"/>
                  <w:color w:val="000000"/>
                  <w:sz w:val="20"/>
                  <w:szCs w:val="20"/>
                </w:rPr>
                <w:t>Dient</w:t>
              </w:r>
              <w:proofErr w:type="spellEnd"/>
              <w:r w:rsidR="00A53CA6">
                <w:rPr>
                  <w:rFonts w:ascii="ArialMT" w:hAnsi="ArialMT" w:cs="ArialMT"/>
                  <w:color w:val="000000"/>
                  <w:sz w:val="20"/>
                  <w:szCs w:val="20"/>
                </w:rPr>
                <w:t xml:space="preserve"> handmatig </w:t>
              </w:r>
            </w:ins>
            <w:ins w:id="89" w:author="Arjan" w:date="2013-10-02T13:49:00Z">
              <w:r w:rsidR="00A53CA6">
                <w:rPr>
                  <w:rFonts w:ascii="ArialMT" w:hAnsi="ArialMT" w:cs="ArialMT"/>
                  <w:color w:val="000000"/>
                  <w:sz w:val="20"/>
                  <w:szCs w:val="20"/>
                </w:rPr>
                <w:t>bepaald te worden bij creatie van archiefstuk</w:t>
              </w:r>
            </w:ins>
            <w:r>
              <w:rPr>
                <w:rFonts w:ascii="ArialMT" w:hAnsi="ArialMT" w:cs="ArialMT"/>
                <w:color w:val="000000"/>
                <w:sz w:val="20"/>
                <w:szCs w:val="20"/>
              </w:rPr>
              <w:t>.</w:t>
            </w:r>
          </w:p>
        </w:tc>
      </w:tr>
      <w:tr w:rsidR="009760D0" w:rsidTr="001D10D0">
        <w:tc>
          <w:tcPr>
            <w:tcW w:w="2376" w:type="dxa"/>
          </w:tcPr>
          <w:p w:rsidR="009760D0" w:rsidRDefault="009760D0" w:rsidP="00771A9E">
            <w:pPr>
              <w:spacing w:after="60"/>
              <w:rPr>
                <w:rFonts w:ascii="ArialMT" w:hAnsi="ArialMT" w:cs="ArialMT"/>
                <w:color w:val="000000"/>
                <w:sz w:val="20"/>
                <w:szCs w:val="20"/>
              </w:rPr>
            </w:pPr>
            <w:r>
              <w:rPr>
                <w:rFonts w:ascii="ArialMT" w:hAnsi="ArialMT" w:cs="ArialMT"/>
                <w:color w:val="000000"/>
                <w:sz w:val="20"/>
                <w:szCs w:val="20"/>
              </w:rPr>
              <w:lastRenderedPageBreak/>
              <w:t>Formaat (21)</w:t>
            </w:r>
          </w:p>
        </w:tc>
        <w:tc>
          <w:tcPr>
            <w:tcW w:w="6836" w:type="dxa"/>
          </w:tcPr>
          <w:p w:rsidR="009760D0" w:rsidRDefault="009760D0" w:rsidP="00F45BDD">
            <w:pPr>
              <w:spacing w:after="60"/>
              <w:rPr>
                <w:rFonts w:ascii="ArialMT" w:hAnsi="ArialMT" w:cs="ArialMT"/>
                <w:color w:val="000000"/>
                <w:sz w:val="20"/>
                <w:szCs w:val="20"/>
              </w:rPr>
            </w:pPr>
            <w:del w:id="90" w:author="Arjan" w:date="2013-10-02T15:21:00Z">
              <w:r w:rsidDel="00F45BDD">
                <w:rPr>
                  <w:rFonts w:ascii="ArialMT" w:hAnsi="ArialMT" w:cs="ArialMT"/>
                  <w:color w:val="000000"/>
                  <w:sz w:val="20"/>
                  <w:szCs w:val="20"/>
                </w:rPr>
                <w:delText>Met name</w:delText>
              </w:r>
            </w:del>
            <w:ins w:id="91" w:author="Arjan" w:date="2013-10-02T15:21:00Z">
              <w:r w:rsidR="00F45BDD">
                <w:rPr>
                  <w:rFonts w:ascii="ArialMT" w:hAnsi="ArialMT" w:cs="ArialMT"/>
                  <w:color w:val="000000"/>
                  <w:sz w:val="20"/>
                  <w:szCs w:val="20"/>
                </w:rPr>
                <w:t>Alleen</w:t>
              </w:r>
            </w:ins>
            <w:r>
              <w:rPr>
                <w:rFonts w:ascii="ArialMT" w:hAnsi="ArialMT" w:cs="ArialMT"/>
                <w:color w:val="000000"/>
                <w:sz w:val="20"/>
                <w:szCs w:val="20"/>
              </w:rPr>
              <w:t xml:space="preserve"> relevant voor een archiefstuk </w:t>
            </w:r>
            <w:ins w:id="92" w:author="Arjan" w:date="2013-10-02T15:21:00Z">
              <w:r w:rsidR="00F45BDD">
                <w:rPr>
                  <w:rFonts w:ascii="ArialMT" w:hAnsi="ArialMT" w:cs="ArialMT"/>
                  <w:color w:val="000000"/>
                  <w:sz w:val="20"/>
                  <w:szCs w:val="20"/>
                </w:rPr>
                <w:t xml:space="preserve">zijnde een </w:t>
              </w:r>
            </w:ins>
            <w:del w:id="93" w:author="Arjan" w:date="2013-10-02T15:21:00Z">
              <w:r w:rsidDel="00F45BDD">
                <w:rPr>
                  <w:rFonts w:ascii="ArialMT" w:hAnsi="ArialMT" w:cs="ArialMT"/>
                  <w:color w:val="000000"/>
                  <w:sz w:val="20"/>
                  <w:szCs w:val="20"/>
                </w:rPr>
                <w:delText>(</w:delText>
              </w:r>
            </w:del>
            <w:r>
              <w:rPr>
                <w:rFonts w:ascii="ArialMT" w:hAnsi="ArialMT" w:cs="ArialMT"/>
                <w:color w:val="000000"/>
                <w:sz w:val="20"/>
                <w:szCs w:val="20"/>
              </w:rPr>
              <w:t>Enkelvoudig informatieobject</w:t>
            </w:r>
            <w:del w:id="94" w:author="Arjan" w:date="2013-10-02T15:21:00Z">
              <w:r w:rsidDel="00F45BDD">
                <w:rPr>
                  <w:rFonts w:ascii="ArialMT" w:hAnsi="ArialMT" w:cs="ArialMT"/>
                  <w:color w:val="000000"/>
                  <w:sz w:val="20"/>
                  <w:szCs w:val="20"/>
                </w:rPr>
                <w:delText>)</w:delText>
              </w:r>
            </w:del>
            <w:ins w:id="95" w:author="Arjan" w:date="2013-10-02T15:21:00Z">
              <w:r w:rsidR="00F45BDD">
                <w:rPr>
                  <w:rFonts w:ascii="ArialMT" w:hAnsi="ArialMT" w:cs="ArialMT"/>
                  <w:color w:val="000000"/>
                  <w:sz w:val="20"/>
                  <w:szCs w:val="20"/>
                </w:rPr>
                <w:t xml:space="preserve"> (op zich staand dan wel als onderdeel van een SAMENGESTELD OBJECT)</w:t>
              </w:r>
            </w:ins>
            <w:r>
              <w:rPr>
                <w:rFonts w:ascii="ArialMT" w:hAnsi="ArialMT" w:cs="ArialMT"/>
                <w:color w:val="000000"/>
                <w:sz w:val="20"/>
                <w:szCs w:val="20"/>
              </w:rPr>
              <w:t>. Kan voor het merendeel op basis van RGBZ gegenereerd worden. Voor enkele subelementen is geen overeenkomstig RGBZ-gegeven aanwezig.</w:t>
            </w:r>
            <w:r w:rsidR="00BB70D2">
              <w:rPr>
                <w:rFonts w:ascii="ArialMT" w:hAnsi="ArialMT" w:cs="ArialMT"/>
                <w:color w:val="000000"/>
                <w:sz w:val="20"/>
                <w:szCs w:val="20"/>
              </w:rPr>
              <w:t xml:space="preserve"> Voor een deel daarvan waarschijnlijk problematiek van de </w:t>
            </w:r>
            <w:proofErr w:type="spellStart"/>
            <w:r w:rsidR="00BB70D2">
              <w:rPr>
                <w:rFonts w:ascii="ArialMT" w:hAnsi="ArialMT" w:cs="ArialMT"/>
                <w:color w:val="000000"/>
                <w:sz w:val="20"/>
                <w:szCs w:val="20"/>
              </w:rPr>
              <w:t>RMA-applicatie</w:t>
            </w:r>
            <w:proofErr w:type="spellEnd"/>
            <w:ins w:id="96" w:author="Arjan" w:date="2013-10-02T15:21:00Z">
              <w:r w:rsidR="00F45BDD">
                <w:rPr>
                  <w:rFonts w:ascii="ArialMT" w:hAnsi="ArialMT" w:cs="ArialMT"/>
                  <w:color w:val="000000"/>
                  <w:sz w:val="20"/>
                  <w:szCs w:val="20"/>
                </w:rPr>
                <w:t xml:space="preserve"> </w:t>
              </w:r>
              <w:proofErr w:type="spellStart"/>
              <w:r w:rsidR="00F45BDD">
                <w:rPr>
                  <w:rFonts w:ascii="ArialMT" w:hAnsi="ArialMT" w:cs="ArialMT"/>
                  <w:color w:val="000000"/>
                  <w:sz w:val="20"/>
                  <w:szCs w:val="20"/>
                </w:rPr>
                <w:t>cq</w:t>
              </w:r>
              <w:proofErr w:type="spellEnd"/>
              <w:r w:rsidR="00F45BDD">
                <w:rPr>
                  <w:rFonts w:ascii="ArialMT" w:hAnsi="ArialMT" w:cs="ArialMT"/>
                  <w:color w:val="000000"/>
                  <w:sz w:val="20"/>
                  <w:szCs w:val="20"/>
                </w:rPr>
                <w:t xml:space="preserve">. het </w:t>
              </w:r>
              <w:proofErr w:type="spellStart"/>
              <w:r w:rsidR="00F45BDD">
                <w:rPr>
                  <w:rFonts w:ascii="ArialMT" w:hAnsi="ArialMT" w:cs="ArialMT"/>
                  <w:color w:val="000000"/>
                  <w:sz w:val="20"/>
                  <w:szCs w:val="20"/>
                </w:rPr>
                <w:t>RMA-beheer</w:t>
              </w:r>
            </w:ins>
            <w:proofErr w:type="spellEnd"/>
            <w:r w:rsidR="00BB70D2">
              <w:rPr>
                <w:rFonts w:ascii="ArialMT" w:hAnsi="ArialMT" w:cs="ArialMT"/>
                <w:color w:val="000000"/>
                <w:sz w:val="20"/>
                <w:szCs w:val="20"/>
              </w:rPr>
              <w:t>.</w:t>
            </w:r>
          </w:p>
        </w:tc>
      </w:tr>
    </w:tbl>
    <w:p w:rsidR="00EC6119" w:rsidRDefault="00EC6119">
      <w:pPr>
        <w:rPr>
          <w:rFonts w:ascii="ArialMT" w:hAnsi="ArialMT" w:cs="ArialMT"/>
          <w:color w:val="000000"/>
          <w:sz w:val="20"/>
          <w:szCs w:val="20"/>
        </w:rPr>
      </w:pPr>
    </w:p>
    <w:p w:rsidR="000D2A8E" w:rsidRDefault="000D2A8E">
      <w:pPr>
        <w:spacing w:before="0" w:after="200"/>
        <w:rPr>
          <w:rFonts w:ascii="ArialMT" w:hAnsi="ArialMT" w:cs="ArialMT"/>
          <w:b/>
          <w:color w:val="000000"/>
          <w:sz w:val="20"/>
          <w:szCs w:val="20"/>
        </w:rPr>
      </w:pPr>
      <w:r>
        <w:rPr>
          <w:rFonts w:ascii="ArialMT" w:hAnsi="ArialMT" w:cs="ArialMT"/>
          <w:b/>
          <w:color w:val="000000"/>
          <w:sz w:val="20"/>
          <w:szCs w:val="20"/>
        </w:rPr>
        <w:br w:type="page"/>
      </w:r>
    </w:p>
    <w:p w:rsidR="00BB70D2" w:rsidRPr="00BB70D2" w:rsidRDefault="00BB70D2" w:rsidP="00BB70D2">
      <w:pPr>
        <w:spacing w:before="120"/>
        <w:rPr>
          <w:rFonts w:ascii="ArialMT" w:hAnsi="ArialMT" w:cs="ArialMT"/>
          <w:b/>
          <w:color w:val="000000"/>
          <w:sz w:val="20"/>
          <w:szCs w:val="20"/>
        </w:rPr>
      </w:pPr>
      <w:r w:rsidRPr="00BB70D2">
        <w:rPr>
          <w:rFonts w:ascii="ArialMT" w:hAnsi="ArialMT" w:cs="ArialMT"/>
          <w:b/>
          <w:color w:val="000000"/>
          <w:sz w:val="20"/>
          <w:szCs w:val="20"/>
        </w:rPr>
        <w:lastRenderedPageBreak/>
        <w:t>Conclusies</w:t>
      </w:r>
    </w:p>
    <w:p w:rsidR="00BB70D2" w:rsidRDefault="0010484E" w:rsidP="0010484E">
      <w:pPr>
        <w:rPr>
          <w:rFonts w:ascii="ArialMT" w:hAnsi="ArialMT" w:cs="ArialMT"/>
          <w:color w:val="000000"/>
          <w:sz w:val="20"/>
          <w:szCs w:val="20"/>
        </w:rPr>
      </w:pPr>
      <w:r>
        <w:rPr>
          <w:rFonts w:ascii="ArialMT" w:hAnsi="ArialMT" w:cs="ArialMT"/>
          <w:color w:val="000000"/>
          <w:sz w:val="20"/>
          <w:szCs w:val="20"/>
        </w:rPr>
        <w:t>Uit het verrichte onderzoek trekken we de volgende conclusies:</w:t>
      </w:r>
    </w:p>
    <w:p w:rsidR="0010484E" w:rsidRDefault="0010484E" w:rsidP="0010484E">
      <w:pPr>
        <w:pStyle w:val="Lijstalinea"/>
        <w:numPr>
          <w:ilvl w:val="0"/>
          <w:numId w:val="27"/>
        </w:numPr>
        <w:rPr>
          <w:rFonts w:ascii="ArialMT" w:hAnsi="ArialMT" w:cs="ArialMT"/>
          <w:color w:val="000000"/>
          <w:sz w:val="20"/>
          <w:szCs w:val="20"/>
        </w:rPr>
      </w:pPr>
      <w:r>
        <w:rPr>
          <w:rFonts w:ascii="ArialMT" w:hAnsi="ArialMT" w:cs="ArialMT"/>
          <w:color w:val="000000"/>
          <w:sz w:val="20"/>
          <w:szCs w:val="20"/>
        </w:rPr>
        <w:t xml:space="preserve">Het opgestelde TpLO is een welkome ontwikkeling. Het maakt duidelijk welke eisen er gesteld worden aan metadatering van </w:t>
      </w:r>
      <w:r w:rsidR="00CE5121">
        <w:rPr>
          <w:rFonts w:ascii="ArialMT" w:hAnsi="ArialMT" w:cs="ArialMT"/>
          <w:color w:val="000000"/>
          <w:sz w:val="20"/>
          <w:szCs w:val="20"/>
        </w:rPr>
        <w:t xml:space="preserve">duurzaam te bewaren cq. </w:t>
      </w:r>
      <w:r>
        <w:rPr>
          <w:rFonts w:ascii="ArialMT" w:hAnsi="ArialMT" w:cs="ArialMT"/>
          <w:color w:val="000000"/>
          <w:sz w:val="20"/>
          <w:szCs w:val="20"/>
        </w:rPr>
        <w:t xml:space="preserve">te archiveren informatieobjecten. </w:t>
      </w:r>
    </w:p>
    <w:p w:rsidR="0090618C" w:rsidRDefault="0090618C" w:rsidP="0010484E">
      <w:pPr>
        <w:pStyle w:val="Lijstalinea"/>
        <w:numPr>
          <w:ilvl w:val="0"/>
          <w:numId w:val="27"/>
        </w:numPr>
        <w:rPr>
          <w:rFonts w:ascii="ArialMT" w:hAnsi="ArialMT" w:cs="ArialMT"/>
          <w:color w:val="000000"/>
          <w:sz w:val="20"/>
          <w:szCs w:val="20"/>
        </w:rPr>
      </w:pPr>
      <w:r>
        <w:rPr>
          <w:rFonts w:ascii="ArialMT" w:hAnsi="ArialMT" w:cs="ArialMT"/>
          <w:color w:val="000000"/>
          <w:sz w:val="20"/>
          <w:szCs w:val="20"/>
        </w:rPr>
        <w:t xml:space="preserve">Het TpLO is opgesteld voor en door het Nationaal Archief en de RHC´s. Gemeenten zijn alleen op individuele basis hierbij betrokken geweest. </w:t>
      </w:r>
    </w:p>
    <w:p w:rsidR="0010484E" w:rsidRDefault="0090618C" w:rsidP="0010484E">
      <w:pPr>
        <w:pStyle w:val="Lijstalinea"/>
        <w:numPr>
          <w:ilvl w:val="0"/>
          <w:numId w:val="27"/>
        </w:numPr>
        <w:rPr>
          <w:rFonts w:ascii="ArialMT" w:hAnsi="ArialMT" w:cs="ArialMT"/>
          <w:color w:val="000000"/>
          <w:sz w:val="20"/>
          <w:szCs w:val="20"/>
        </w:rPr>
      </w:pPr>
      <w:r w:rsidRPr="00CE5121">
        <w:rPr>
          <w:rFonts w:ascii="ArialMT" w:hAnsi="ArialMT" w:cs="ArialMT"/>
          <w:color w:val="000000"/>
          <w:sz w:val="20"/>
          <w:szCs w:val="20"/>
        </w:rPr>
        <w:t>Afstemming tussen het TpLO enerzijds en RGBZ en ZTC anderzijds is van groot belang</w:t>
      </w:r>
      <w:r w:rsidR="00CE5121">
        <w:rPr>
          <w:rFonts w:ascii="ArialMT" w:hAnsi="ArialMT" w:cs="ArialMT"/>
          <w:color w:val="000000"/>
          <w:sz w:val="20"/>
          <w:szCs w:val="20"/>
        </w:rPr>
        <w:t>.</w:t>
      </w:r>
      <w:r w:rsidRPr="00CE5121">
        <w:rPr>
          <w:rFonts w:ascii="ArialMT" w:hAnsi="ArialMT" w:cs="ArialMT"/>
          <w:color w:val="000000"/>
          <w:sz w:val="20"/>
          <w:szCs w:val="20"/>
        </w:rPr>
        <w:t xml:space="preserve"> </w:t>
      </w:r>
      <w:r w:rsidR="00CE5121">
        <w:rPr>
          <w:rFonts w:ascii="ArialMT" w:hAnsi="ArialMT" w:cs="ArialMT"/>
          <w:color w:val="000000"/>
          <w:sz w:val="20"/>
          <w:szCs w:val="20"/>
        </w:rPr>
        <w:t>Het</w:t>
      </w:r>
      <w:r w:rsidR="00CE5121" w:rsidRPr="00CE5121">
        <w:rPr>
          <w:rFonts w:ascii="ArialMT" w:hAnsi="ArialMT" w:cs="ArialMT"/>
          <w:color w:val="000000"/>
          <w:sz w:val="20"/>
          <w:szCs w:val="20"/>
        </w:rPr>
        <w:t xml:space="preserve"> schept randvoorwaarden voor interoperabiliteit tussen enerzijds RGBZ-conforme informatievoorziening en anderzijds digitale archivering conform </w:t>
      </w:r>
      <w:r w:rsidR="00CE5121">
        <w:rPr>
          <w:rFonts w:ascii="ArialMT" w:hAnsi="ArialMT" w:cs="ArialMT"/>
          <w:color w:val="000000"/>
          <w:sz w:val="20"/>
          <w:szCs w:val="20"/>
        </w:rPr>
        <w:t>h</w:t>
      </w:r>
      <w:r w:rsidR="00CE5121" w:rsidRPr="00CE5121">
        <w:rPr>
          <w:rFonts w:ascii="ArialMT" w:hAnsi="ArialMT" w:cs="ArialMT"/>
          <w:color w:val="000000"/>
          <w:sz w:val="20"/>
          <w:szCs w:val="20"/>
        </w:rPr>
        <w:t xml:space="preserve">et </w:t>
      </w:r>
      <w:r w:rsidR="00CE5121">
        <w:rPr>
          <w:rFonts w:ascii="ArialMT" w:hAnsi="ArialMT" w:cs="ArialMT"/>
          <w:color w:val="000000"/>
          <w:sz w:val="20"/>
          <w:szCs w:val="20"/>
        </w:rPr>
        <w:t xml:space="preserve">TpLO. </w:t>
      </w:r>
    </w:p>
    <w:p w:rsidR="00B5238C" w:rsidRDefault="00654D31" w:rsidP="0010484E">
      <w:pPr>
        <w:pStyle w:val="Lijstalinea"/>
        <w:numPr>
          <w:ilvl w:val="0"/>
          <w:numId w:val="27"/>
        </w:numPr>
        <w:rPr>
          <w:rFonts w:ascii="ArialMT" w:hAnsi="ArialMT" w:cs="ArialMT"/>
          <w:color w:val="000000"/>
          <w:sz w:val="20"/>
          <w:szCs w:val="20"/>
        </w:rPr>
      </w:pPr>
      <w:r>
        <w:rPr>
          <w:rFonts w:ascii="ArialMT" w:hAnsi="ArialMT" w:cs="ArialMT"/>
          <w:color w:val="000000"/>
          <w:sz w:val="20"/>
          <w:szCs w:val="20"/>
        </w:rPr>
        <w:t>Op basis van het RGBZ kunnen drie soorten records (duurzaam te bewaren informatieobjecten) onderscheiden worden: enkelvoudig informatieobject, samengesteld informatieobject en zaakdossier.</w:t>
      </w:r>
    </w:p>
    <w:p w:rsidR="00CE5121" w:rsidRDefault="00CE5121" w:rsidP="0010484E">
      <w:pPr>
        <w:pStyle w:val="Lijstalinea"/>
        <w:numPr>
          <w:ilvl w:val="0"/>
          <w:numId w:val="27"/>
        </w:numPr>
        <w:rPr>
          <w:rFonts w:ascii="ArialMT" w:hAnsi="ArialMT" w:cs="ArialMT"/>
          <w:color w:val="000000"/>
          <w:sz w:val="20"/>
          <w:szCs w:val="20"/>
        </w:rPr>
      </w:pPr>
      <w:r>
        <w:rPr>
          <w:rFonts w:ascii="ArialMT" w:hAnsi="ArialMT" w:cs="ArialMT"/>
          <w:color w:val="000000"/>
          <w:sz w:val="20"/>
          <w:szCs w:val="20"/>
        </w:rPr>
        <w:t xml:space="preserve">Voor het merendeel van de in het TpLO onderscheiden metagegevens van </w:t>
      </w:r>
      <w:r w:rsidR="000D2A8E">
        <w:rPr>
          <w:rFonts w:ascii="ArialMT" w:hAnsi="ArialMT" w:cs="ArialMT"/>
          <w:color w:val="000000"/>
          <w:sz w:val="20"/>
          <w:szCs w:val="20"/>
        </w:rPr>
        <w:t>de soorten</w:t>
      </w:r>
      <w:r>
        <w:rPr>
          <w:rFonts w:ascii="ArialMT" w:hAnsi="ArialMT" w:cs="ArialMT"/>
          <w:color w:val="000000"/>
          <w:sz w:val="20"/>
          <w:szCs w:val="20"/>
        </w:rPr>
        <w:t xml:space="preserve"> record</w:t>
      </w:r>
      <w:r w:rsidR="000D2A8E">
        <w:rPr>
          <w:rFonts w:ascii="ArialMT" w:hAnsi="ArialMT" w:cs="ArialMT"/>
          <w:color w:val="000000"/>
          <w:sz w:val="20"/>
          <w:szCs w:val="20"/>
        </w:rPr>
        <w:t>s</w:t>
      </w:r>
      <w:r>
        <w:rPr>
          <w:rFonts w:ascii="ArialMT" w:hAnsi="ArialMT" w:cs="ArialMT"/>
          <w:color w:val="000000"/>
          <w:sz w:val="20"/>
          <w:szCs w:val="20"/>
        </w:rPr>
        <w:t xml:space="preserve"> </w:t>
      </w:r>
      <w:r w:rsidR="000D2A8E">
        <w:rPr>
          <w:rFonts w:ascii="ArialMT" w:hAnsi="ArialMT" w:cs="ArialMT"/>
          <w:color w:val="000000"/>
          <w:sz w:val="20"/>
          <w:szCs w:val="20"/>
        </w:rPr>
        <w:t xml:space="preserve">ad. 4 </w:t>
      </w:r>
      <w:r w:rsidR="00B5238C">
        <w:rPr>
          <w:rFonts w:ascii="ArialMT" w:hAnsi="ArialMT" w:cs="ArialMT"/>
          <w:color w:val="000000"/>
          <w:sz w:val="20"/>
          <w:szCs w:val="20"/>
        </w:rPr>
        <w:t xml:space="preserve">geldt dat waarden hiervan te ontlenen zijn aan registraties die ingericht zijn conform RGBZ en (deels) ZTC 2.0. </w:t>
      </w:r>
      <w:r w:rsidR="00654D31">
        <w:rPr>
          <w:rFonts w:ascii="ArialMT" w:hAnsi="ArialMT" w:cs="ArialMT"/>
          <w:color w:val="000000"/>
          <w:sz w:val="20"/>
          <w:szCs w:val="20"/>
        </w:rPr>
        <w:t xml:space="preserve">Anders gezegd: RGBZ en </w:t>
      </w:r>
      <w:del w:id="97" w:author="Arjan" w:date="2013-08-09T18:16:00Z">
        <w:r w:rsidR="00654D31" w:rsidDel="009379F2">
          <w:rPr>
            <w:rFonts w:ascii="ArialMT" w:hAnsi="ArialMT" w:cs="ArialMT"/>
            <w:color w:val="000000"/>
            <w:sz w:val="20"/>
            <w:szCs w:val="20"/>
          </w:rPr>
          <w:delText xml:space="preserve">TpLO </w:delText>
        </w:r>
      </w:del>
      <w:ins w:id="98" w:author="Arjan" w:date="2013-08-09T18:16:00Z">
        <w:r w:rsidR="009379F2">
          <w:rPr>
            <w:rFonts w:ascii="ArialMT" w:hAnsi="ArialMT" w:cs="ArialMT"/>
            <w:color w:val="000000"/>
            <w:sz w:val="20"/>
            <w:szCs w:val="20"/>
          </w:rPr>
          <w:t xml:space="preserve">ZTC 2.0 </w:t>
        </w:r>
      </w:ins>
      <w:r w:rsidR="00654D31">
        <w:rPr>
          <w:rFonts w:ascii="ArialMT" w:hAnsi="ArialMT" w:cs="ArialMT"/>
          <w:color w:val="000000"/>
          <w:sz w:val="20"/>
          <w:szCs w:val="20"/>
        </w:rPr>
        <w:t>zijn in belangrijke mate uit te drukken in (´te mappen op´) het TpLO.</w:t>
      </w:r>
    </w:p>
    <w:p w:rsidR="000D2A8E" w:rsidRDefault="000D2A8E" w:rsidP="0010484E">
      <w:pPr>
        <w:pStyle w:val="Lijstalinea"/>
        <w:numPr>
          <w:ilvl w:val="0"/>
          <w:numId w:val="27"/>
        </w:numPr>
        <w:rPr>
          <w:rFonts w:ascii="ArialMT" w:hAnsi="ArialMT" w:cs="ArialMT"/>
          <w:color w:val="000000"/>
          <w:sz w:val="20"/>
          <w:szCs w:val="20"/>
        </w:rPr>
      </w:pPr>
      <w:r>
        <w:rPr>
          <w:rFonts w:ascii="ArialMT" w:hAnsi="ArialMT" w:cs="ArialMT"/>
          <w:color w:val="000000"/>
          <w:sz w:val="20"/>
          <w:szCs w:val="20"/>
        </w:rPr>
        <w:t xml:space="preserve">Voor de TpLO-metagegevens die niet (zonder meer) te ´mappen´ zijn vanuit RGBZ en ZTC is nadere afstemming en wellicht aanpassing nodig van </w:t>
      </w:r>
      <w:proofErr w:type="spellStart"/>
      <w:r>
        <w:rPr>
          <w:rFonts w:ascii="ArialMT" w:hAnsi="ArialMT" w:cs="ArialMT"/>
          <w:color w:val="000000"/>
          <w:sz w:val="20"/>
          <w:szCs w:val="20"/>
        </w:rPr>
        <w:t>TpLO</w:t>
      </w:r>
      <w:proofErr w:type="spellEnd"/>
      <w:r>
        <w:rPr>
          <w:rFonts w:ascii="ArialMT" w:hAnsi="ArialMT" w:cs="ArialMT"/>
          <w:color w:val="000000"/>
          <w:sz w:val="20"/>
          <w:szCs w:val="20"/>
        </w:rPr>
        <w:t>, RGBZ en</w:t>
      </w:r>
      <w:ins w:id="99" w:author="Arjan" w:date="2013-10-02T15:22:00Z">
        <w:r w:rsidR="00F45BDD">
          <w:rPr>
            <w:rFonts w:ascii="ArialMT" w:hAnsi="ArialMT" w:cs="ArialMT"/>
            <w:color w:val="000000"/>
            <w:sz w:val="20"/>
            <w:szCs w:val="20"/>
          </w:rPr>
          <w:t>/of</w:t>
        </w:r>
      </w:ins>
      <w:r>
        <w:rPr>
          <w:rFonts w:ascii="ArialMT" w:hAnsi="ArialMT" w:cs="ArialMT"/>
          <w:color w:val="000000"/>
          <w:sz w:val="20"/>
          <w:szCs w:val="20"/>
        </w:rPr>
        <w:t xml:space="preserve"> ZTC. Dit betreft met name </w:t>
      </w:r>
      <w:r w:rsidR="00A03E6B">
        <w:rPr>
          <w:rFonts w:ascii="ArialMT" w:hAnsi="ArialMT" w:cs="ArialMT"/>
          <w:color w:val="000000"/>
          <w:sz w:val="20"/>
          <w:szCs w:val="20"/>
        </w:rPr>
        <w:t>de</w:t>
      </w:r>
      <w:r>
        <w:rPr>
          <w:rFonts w:ascii="ArialMT" w:hAnsi="ArialMT" w:cs="ArialMT"/>
          <w:color w:val="000000"/>
          <w:sz w:val="20"/>
          <w:szCs w:val="20"/>
        </w:rPr>
        <w:t xml:space="preserve"> metagegeven</w:t>
      </w:r>
      <w:r w:rsidR="00A03E6B">
        <w:rPr>
          <w:rFonts w:ascii="ArialMT" w:hAnsi="ArialMT" w:cs="ArialMT"/>
          <w:color w:val="000000"/>
          <w:sz w:val="20"/>
          <w:szCs w:val="20"/>
        </w:rPr>
        <w:t>s</w:t>
      </w:r>
      <w:r>
        <w:rPr>
          <w:rFonts w:ascii="ArialMT" w:hAnsi="ArialMT" w:cs="ArialMT"/>
          <w:color w:val="000000"/>
          <w:sz w:val="20"/>
          <w:szCs w:val="20"/>
        </w:rPr>
        <w:t xml:space="preserve"> </w:t>
      </w:r>
      <w:r w:rsidR="00A03E6B">
        <w:rPr>
          <w:rFonts w:ascii="ArialMT" w:hAnsi="ArialMT" w:cs="ArialMT"/>
          <w:color w:val="000000"/>
          <w:sz w:val="20"/>
          <w:szCs w:val="20"/>
        </w:rPr>
        <w:t xml:space="preserve">Gebruiksrechten en </w:t>
      </w:r>
      <w:r>
        <w:rPr>
          <w:rFonts w:ascii="ArialMT" w:hAnsi="ArialMT" w:cs="ArialMT"/>
          <w:color w:val="000000"/>
          <w:sz w:val="20"/>
          <w:szCs w:val="20"/>
        </w:rPr>
        <w:t xml:space="preserve">Vorm. </w:t>
      </w:r>
      <w:ins w:id="100" w:author="Arjan" w:date="2013-10-02T15:25:00Z">
        <w:r w:rsidR="00523805">
          <w:rPr>
            <w:rFonts w:ascii="ArialMT" w:hAnsi="ArialMT" w:cs="ArialMT"/>
            <w:color w:val="000000"/>
            <w:sz w:val="20"/>
            <w:szCs w:val="20"/>
          </w:rPr>
          <w:t xml:space="preserve">Nog niet duidelijk is hoe omgegaan moet worden met informatieobjecten die aan meerdere zaken gerelateerd zijn </w:t>
        </w:r>
        <w:proofErr w:type="spellStart"/>
        <w:r w:rsidR="00523805">
          <w:rPr>
            <w:rFonts w:ascii="ArialMT" w:hAnsi="ArialMT" w:cs="ArialMT"/>
            <w:color w:val="000000"/>
            <w:sz w:val="20"/>
            <w:szCs w:val="20"/>
          </w:rPr>
          <w:t>cq</w:t>
        </w:r>
        <w:proofErr w:type="spellEnd"/>
        <w:r w:rsidR="00523805">
          <w:rPr>
            <w:rFonts w:ascii="ArialMT" w:hAnsi="ArialMT" w:cs="ArialMT"/>
            <w:color w:val="000000"/>
            <w:sz w:val="20"/>
            <w:szCs w:val="20"/>
          </w:rPr>
          <w:t>. deel u</w:t>
        </w:r>
      </w:ins>
      <w:ins w:id="101" w:author="Arjan" w:date="2013-10-02T15:26:00Z">
        <w:r w:rsidR="00523805">
          <w:rPr>
            <w:rFonts w:ascii="ArialMT" w:hAnsi="ArialMT" w:cs="ArialMT"/>
            <w:color w:val="000000"/>
            <w:sz w:val="20"/>
            <w:szCs w:val="20"/>
          </w:rPr>
          <w:t>it maken van meerdere zaakdossiers.</w:t>
        </w:r>
      </w:ins>
      <w:r>
        <w:rPr>
          <w:rFonts w:ascii="ArialMT" w:hAnsi="ArialMT" w:cs="ArialMT"/>
          <w:color w:val="000000"/>
          <w:sz w:val="20"/>
          <w:szCs w:val="20"/>
        </w:rPr>
        <w:t xml:space="preserve">  </w:t>
      </w:r>
    </w:p>
    <w:p w:rsidR="000D2A8E" w:rsidRDefault="0091723B" w:rsidP="0010484E">
      <w:pPr>
        <w:pStyle w:val="Lijstalinea"/>
        <w:numPr>
          <w:ilvl w:val="0"/>
          <w:numId w:val="27"/>
        </w:numPr>
        <w:rPr>
          <w:rFonts w:ascii="ArialMT" w:hAnsi="ArialMT" w:cs="ArialMT"/>
          <w:color w:val="000000"/>
          <w:sz w:val="20"/>
          <w:szCs w:val="20"/>
        </w:rPr>
      </w:pPr>
      <w:r>
        <w:rPr>
          <w:rFonts w:ascii="ArialMT" w:hAnsi="ArialMT" w:cs="ArialMT"/>
          <w:color w:val="000000"/>
          <w:sz w:val="20"/>
          <w:szCs w:val="20"/>
        </w:rPr>
        <w:t xml:space="preserve">Op basis van ZTC en RGBZ wordt het archiveringsregime (Event plan) voor alle drie de soorten records bepaald op basis van kenmerken van de zaak en het zaaktype. </w:t>
      </w:r>
      <w:r w:rsidR="004B3531">
        <w:rPr>
          <w:rFonts w:ascii="ArialMT" w:hAnsi="ArialMT" w:cs="ArialMT"/>
          <w:color w:val="000000"/>
          <w:sz w:val="20"/>
          <w:szCs w:val="20"/>
        </w:rPr>
        <w:t xml:space="preserve">Een zaakdossier en alle daarvan deel uit makende enkelvoudige en samengestelde informatieobjecten kennen dezelfde bewaartermijn. Het is twijfelachtig of dit houdbaar is gezien vigerende archiefwetgeving. Indien nodig moeten ZTC en RGBZ hierop aangepast worden. </w:t>
      </w:r>
    </w:p>
    <w:p w:rsidR="00EC6119" w:rsidRPr="00654D31" w:rsidRDefault="0090618C" w:rsidP="00654D31">
      <w:pPr>
        <w:spacing w:before="120"/>
        <w:rPr>
          <w:rFonts w:ascii="ArialMT" w:hAnsi="ArialMT" w:cs="ArialMT"/>
          <w:b/>
          <w:color w:val="000000"/>
          <w:sz w:val="20"/>
          <w:szCs w:val="20"/>
        </w:rPr>
      </w:pPr>
      <w:r w:rsidRPr="00654D31">
        <w:rPr>
          <w:rFonts w:ascii="ArialMT" w:hAnsi="ArialMT" w:cs="ArialMT"/>
          <w:b/>
          <w:color w:val="000000"/>
          <w:sz w:val="20"/>
          <w:szCs w:val="20"/>
        </w:rPr>
        <w:t>Aanbevelingen</w:t>
      </w:r>
    </w:p>
    <w:p w:rsidR="0090618C" w:rsidRDefault="0090618C">
      <w:pPr>
        <w:rPr>
          <w:rFonts w:ascii="ArialMT" w:hAnsi="ArialMT" w:cs="ArialMT"/>
          <w:color w:val="000000"/>
          <w:sz w:val="20"/>
          <w:szCs w:val="20"/>
        </w:rPr>
      </w:pPr>
      <w:r>
        <w:rPr>
          <w:rFonts w:ascii="ArialMT" w:hAnsi="ArialMT" w:cs="ArialMT"/>
          <w:color w:val="000000"/>
          <w:sz w:val="20"/>
          <w:szCs w:val="20"/>
        </w:rPr>
        <w:t>Op grond van het voorafgaande doen we de volg</w:t>
      </w:r>
      <w:r w:rsidR="004A61DE">
        <w:rPr>
          <w:rFonts w:ascii="ArialMT" w:hAnsi="ArialMT" w:cs="ArialMT"/>
          <w:color w:val="000000"/>
          <w:sz w:val="20"/>
          <w:szCs w:val="20"/>
        </w:rPr>
        <w:t>ende aanbevelingen:</w:t>
      </w:r>
    </w:p>
    <w:p w:rsidR="004B3531" w:rsidRDefault="007D01D9" w:rsidP="0090618C">
      <w:pPr>
        <w:pStyle w:val="Lijstalinea"/>
        <w:numPr>
          <w:ilvl w:val="0"/>
          <w:numId w:val="28"/>
        </w:numPr>
        <w:rPr>
          <w:rFonts w:ascii="ArialMT" w:hAnsi="ArialMT" w:cs="ArialMT"/>
          <w:color w:val="000000"/>
          <w:sz w:val="20"/>
          <w:szCs w:val="20"/>
        </w:rPr>
      </w:pPr>
      <w:r>
        <w:rPr>
          <w:rFonts w:ascii="ArialMT" w:hAnsi="ArialMT" w:cs="ArialMT"/>
          <w:color w:val="000000"/>
          <w:sz w:val="20"/>
          <w:szCs w:val="20"/>
        </w:rPr>
        <w:t xml:space="preserve">Zorg voor maximale afstemming van enerzijds het TpLO en anderzijds RGBZ en ZTC en pas deze modellen waar nodig aan </w:t>
      </w:r>
      <w:r w:rsidR="00337B65">
        <w:rPr>
          <w:rFonts w:ascii="ArialMT" w:hAnsi="ArialMT" w:cs="ArialMT"/>
          <w:color w:val="000000"/>
          <w:sz w:val="20"/>
          <w:szCs w:val="20"/>
        </w:rPr>
        <w:t xml:space="preserve">(v.w.b. RGBZ in versie 2.0) </w:t>
      </w:r>
      <w:r>
        <w:rPr>
          <w:rFonts w:ascii="ArialMT" w:hAnsi="ArialMT" w:cs="ArialMT"/>
          <w:color w:val="000000"/>
          <w:sz w:val="20"/>
          <w:szCs w:val="20"/>
        </w:rPr>
        <w:t>opdat de onder conclusie 3 genoemde interoperabiliteit gewaarborgd is.</w:t>
      </w:r>
    </w:p>
    <w:p w:rsidR="007D01D9" w:rsidRDefault="007D01D9" w:rsidP="0090618C">
      <w:pPr>
        <w:pStyle w:val="Lijstalinea"/>
        <w:numPr>
          <w:ilvl w:val="0"/>
          <w:numId w:val="28"/>
        </w:numPr>
        <w:rPr>
          <w:rFonts w:ascii="ArialMT" w:hAnsi="ArialMT" w:cs="ArialMT"/>
          <w:color w:val="000000"/>
          <w:sz w:val="20"/>
          <w:szCs w:val="20"/>
        </w:rPr>
      </w:pPr>
      <w:r>
        <w:rPr>
          <w:rFonts w:ascii="ArialMT" w:hAnsi="ArialMT" w:cs="ArialMT"/>
          <w:color w:val="000000"/>
          <w:sz w:val="20"/>
          <w:szCs w:val="20"/>
        </w:rPr>
        <w:t xml:space="preserve">Zorg er voor dat VNG, VNG Archiefcommissie en/of KING zodanig betrokken </w:t>
      </w:r>
      <w:r w:rsidR="00F6026A">
        <w:rPr>
          <w:rFonts w:ascii="ArialMT" w:hAnsi="ArialMT" w:cs="ArialMT"/>
          <w:color w:val="000000"/>
          <w:sz w:val="20"/>
          <w:szCs w:val="20"/>
        </w:rPr>
        <w:t>zijn</w:t>
      </w:r>
      <w:r>
        <w:rPr>
          <w:rFonts w:ascii="ArialMT" w:hAnsi="ArialMT" w:cs="ArialMT"/>
          <w:color w:val="000000"/>
          <w:sz w:val="20"/>
          <w:szCs w:val="20"/>
        </w:rPr>
        <w:t xml:space="preserve"> bij de verdere ontwikkeling en het beheer van het TpLO dat de </w:t>
      </w:r>
      <w:r>
        <w:rPr>
          <w:rFonts w:ascii="ArialMT" w:hAnsi="ArialMT" w:cs="ArialMT" w:hint="eastAsia"/>
          <w:color w:val="000000"/>
          <w:sz w:val="20"/>
          <w:szCs w:val="20"/>
        </w:rPr>
        <w:t>continuïteit</w:t>
      </w:r>
      <w:r>
        <w:rPr>
          <w:rFonts w:ascii="ArialMT" w:hAnsi="ArialMT" w:cs="ArialMT"/>
          <w:color w:val="000000"/>
          <w:sz w:val="20"/>
          <w:szCs w:val="20"/>
        </w:rPr>
        <w:t xml:space="preserve"> van de onder conclusie 3 genoemde interoperabiliteit gewaarborgd </w:t>
      </w:r>
      <w:del w:id="102" w:author="Arjan" w:date="2013-08-09T18:16:00Z">
        <w:r w:rsidDel="009379F2">
          <w:rPr>
            <w:rFonts w:ascii="ArialMT" w:hAnsi="ArialMT" w:cs="ArialMT"/>
            <w:color w:val="000000"/>
            <w:sz w:val="20"/>
            <w:szCs w:val="20"/>
          </w:rPr>
          <w:delText>is</w:delText>
        </w:r>
      </w:del>
      <w:ins w:id="103" w:author="Arjan" w:date="2013-08-09T18:16:00Z">
        <w:r w:rsidR="009379F2">
          <w:rPr>
            <w:rFonts w:ascii="ArialMT" w:hAnsi="ArialMT" w:cs="ArialMT"/>
            <w:color w:val="000000"/>
            <w:sz w:val="20"/>
            <w:szCs w:val="20"/>
          </w:rPr>
          <w:t>blijft</w:t>
        </w:r>
      </w:ins>
      <w:r>
        <w:rPr>
          <w:rFonts w:ascii="ArialMT" w:hAnsi="ArialMT" w:cs="ArialMT"/>
          <w:color w:val="000000"/>
          <w:sz w:val="20"/>
          <w:szCs w:val="20"/>
        </w:rPr>
        <w:t xml:space="preserve">. </w:t>
      </w:r>
    </w:p>
    <w:p w:rsidR="000D2A8E" w:rsidRDefault="007D01D9" w:rsidP="0090618C">
      <w:pPr>
        <w:pStyle w:val="Lijstalinea"/>
        <w:numPr>
          <w:ilvl w:val="0"/>
          <w:numId w:val="28"/>
        </w:numPr>
        <w:rPr>
          <w:rFonts w:ascii="ArialMT" w:hAnsi="ArialMT" w:cs="ArialMT"/>
          <w:color w:val="000000"/>
          <w:sz w:val="20"/>
          <w:szCs w:val="20"/>
        </w:rPr>
      </w:pPr>
      <w:r>
        <w:rPr>
          <w:rFonts w:ascii="ArialMT" w:hAnsi="ArialMT" w:cs="ArialMT"/>
          <w:color w:val="000000"/>
          <w:sz w:val="20"/>
          <w:szCs w:val="20"/>
        </w:rPr>
        <w:t>Zorg voor ondersteuning van gemeenten bij het inrichten van digitale archivering in combinatie met zaakgericht werken</w:t>
      </w:r>
      <w:r w:rsidR="00F6026A">
        <w:rPr>
          <w:rFonts w:ascii="ArialMT" w:hAnsi="ArialMT" w:cs="ArialMT"/>
          <w:color w:val="000000"/>
          <w:sz w:val="20"/>
          <w:szCs w:val="20"/>
        </w:rPr>
        <w:t xml:space="preserve"> op basis van ZTC, RGBZ en TpLO</w:t>
      </w:r>
      <w:r>
        <w:rPr>
          <w:rFonts w:ascii="ArialMT" w:hAnsi="ArialMT" w:cs="ArialMT"/>
          <w:color w:val="000000"/>
          <w:sz w:val="20"/>
          <w:szCs w:val="20"/>
        </w:rPr>
        <w:t xml:space="preserve">. </w:t>
      </w:r>
    </w:p>
    <w:p w:rsidR="00390543" w:rsidRDefault="00390543">
      <w:pPr>
        <w:rPr>
          <w:rFonts w:ascii="ArialMT" w:hAnsi="ArialMT" w:cs="ArialMT"/>
          <w:color w:val="000000"/>
          <w:sz w:val="20"/>
          <w:szCs w:val="20"/>
        </w:rPr>
      </w:pPr>
    </w:p>
    <w:p w:rsidR="00D93A5A" w:rsidRDefault="00D93A5A">
      <w:pPr>
        <w:rPr>
          <w:rFonts w:ascii="ArialMT" w:hAnsi="ArialMT" w:cs="ArialMT"/>
          <w:color w:val="000000"/>
          <w:sz w:val="20"/>
          <w:szCs w:val="20"/>
        </w:rPr>
      </w:pPr>
      <w:r>
        <w:rPr>
          <w:rFonts w:ascii="ArialMT" w:hAnsi="ArialMT" w:cs="ArialMT"/>
          <w:color w:val="000000"/>
          <w:sz w:val="20"/>
          <w:szCs w:val="20"/>
        </w:rPr>
        <w:br w:type="page"/>
      </w:r>
    </w:p>
    <w:p w:rsidR="00F15FA2" w:rsidRPr="00D93A5A" w:rsidRDefault="00D93A5A" w:rsidP="00D93A5A">
      <w:pPr>
        <w:spacing w:before="120"/>
        <w:rPr>
          <w:rFonts w:ascii="ArialMT" w:hAnsi="ArialMT" w:cs="ArialMT"/>
          <w:b/>
          <w:color w:val="000000"/>
          <w:sz w:val="20"/>
          <w:szCs w:val="20"/>
        </w:rPr>
      </w:pPr>
      <w:r w:rsidRPr="00D93A5A">
        <w:rPr>
          <w:rFonts w:ascii="ArialMT" w:hAnsi="ArialMT" w:cs="ArialMT"/>
          <w:b/>
          <w:color w:val="000000"/>
          <w:sz w:val="20"/>
          <w:szCs w:val="20"/>
        </w:rPr>
        <w:lastRenderedPageBreak/>
        <w:t xml:space="preserve">Bijlage 1: </w:t>
      </w:r>
      <w:r w:rsidR="00E6796E">
        <w:rPr>
          <w:rFonts w:ascii="ArialMT" w:hAnsi="ArialMT" w:cs="ArialMT"/>
          <w:b/>
          <w:color w:val="000000"/>
          <w:sz w:val="20"/>
          <w:szCs w:val="20"/>
        </w:rPr>
        <w:t>Resultaten vergelijking TpLO met RGBZ en ZTC</w:t>
      </w:r>
    </w:p>
    <w:p w:rsidR="00D93A5A" w:rsidRDefault="00E6796E" w:rsidP="00E6796E">
      <w:pPr>
        <w:rPr>
          <w:rFonts w:ascii="ArialMT" w:hAnsi="ArialMT" w:cs="ArialMT"/>
          <w:color w:val="000000"/>
          <w:sz w:val="20"/>
          <w:szCs w:val="20"/>
        </w:rPr>
      </w:pPr>
      <w:r>
        <w:t xml:space="preserve">In de onderstaande tabel vermelden we de resultaten van de vergelijking per (sub)metagegeven in het TpLO met RGBZ en ZTC 2.0 op de mogelijkheid tot het afleiden van waarden van die metagegevens uit </w:t>
      </w:r>
      <w:r>
        <w:rPr>
          <w:rFonts w:ascii="ArialMT" w:hAnsi="ArialMT" w:cs="ArialMT"/>
          <w:color w:val="000000"/>
          <w:sz w:val="20"/>
          <w:szCs w:val="20"/>
        </w:rPr>
        <w:t>conform het RGBZ (en deels ZTC) ingerichte registratie van zaken</w:t>
      </w:r>
      <w:ins w:id="104" w:author="Arjan" w:date="2013-08-09T18:18:00Z">
        <w:r w:rsidR="009379F2">
          <w:rPr>
            <w:rFonts w:ascii="ArialMT" w:hAnsi="ArialMT" w:cs="ArialMT"/>
            <w:color w:val="000000"/>
            <w:sz w:val="20"/>
            <w:szCs w:val="20"/>
          </w:rPr>
          <w:t xml:space="preserve"> voor records </w:t>
        </w:r>
      </w:ins>
      <w:ins w:id="105" w:author="Arjan" w:date="2013-10-02T09:12:00Z">
        <w:r w:rsidR="00FC7E09">
          <w:rPr>
            <w:rFonts w:ascii="ArialMT" w:hAnsi="ArialMT" w:cs="ArialMT"/>
            <w:color w:val="000000"/>
            <w:sz w:val="20"/>
            <w:szCs w:val="20"/>
          </w:rPr>
          <w:t xml:space="preserve">afgeleid van </w:t>
        </w:r>
      </w:ins>
      <w:ins w:id="106" w:author="Arjan" w:date="2013-08-09T18:18:00Z">
        <w:r w:rsidR="009379F2">
          <w:rPr>
            <w:rFonts w:ascii="ArialMT" w:hAnsi="ArialMT" w:cs="ArialMT"/>
            <w:color w:val="000000"/>
            <w:sz w:val="20"/>
            <w:szCs w:val="20"/>
          </w:rPr>
          <w:t>een Enkelvoudig informatieobject</w:t>
        </w:r>
      </w:ins>
      <w:ins w:id="107" w:author="Arjan" w:date="2013-10-02T17:34:00Z">
        <w:r w:rsidR="004F319F">
          <w:rPr>
            <w:rFonts w:ascii="ArialMT" w:hAnsi="ArialMT" w:cs="ArialMT"/>
            <w:color w:val="000000"/>
            <w:sz w:val="20"/>
            <w:szCs w:val="20"/>
          </w:rPr>
          <w:t xml:space="preserve"> (indien dit gerelateerd is aan één of meer zaken</w:t>
        </w:r>
      </w:ins>
      <w:ins w:id="108" w:author="Arjan" w:date="2013-10-02T17:35:00Z">
        <w:r w:rsidR="004F319F">
          <w:rPr>
            <w:rFonts w:ascii="ArialMT" w:hAnsi="ArialMT" w:cs="ArialMT"/>
            <w:color w:val="000000"/>
            <w:sz w:val="20"/>
            <w:szCs w:val="20"/>
          </w:rPr>
          <w:t>)</w:t>
        </w:r>
      </w:ins>
      <w:ins w:id="109" w:author="Arjan" w:date="2013-08-09T18:18:00Z">
        <w:r w:rsidR="009379F2">
          <w:rPr>
            <w:rFonts w:ascii="ArialMT" w:hAnsi="ArialMT" w:cs="ArialMT"/>
            <w:color w:val="000000"/>
            <w:sz w:val="20"/>
            <w:szCs w:val="20"/>
          </w:rPr>
          <w:t xml:space="preserve">, </w:t>
        </w:r>
      </w:ins>
      <w:ins w:id="110" w:author="Arjan" w:date="2013-08-09T18:19:00Z">
        <w:r w:rsidR="009379F2">
          <w:rPr>
            <w:rFonts w:ascii="ArialMT" w:hAnsi="ArialMT" w:cs="ArialMT"/>
            <w:color w:val="000000"/>
            <w:sz w:val="20"/>
            <w:szCs w:val="20"/>
          </w:rPr>
          <w:t>een Samengesteld informatieobject en een Zaak</w:t>
        </w:r>
      </w:ins>
      <w:ins w:id="111" w:author="Arjan" w:date="2013-10-02T17:35:00Z">
        <w:r w:rsidR="004F319F">
          <w:rPr>
            <w:rFonts w:ascii="ArialMT" w:hAnsi="ArialMT" w:cs="ArialMT"/>
            <w:color w:val="000000"/>
            <w:sz w:val="20"/>
            <w:szCs w:val="20"/>
          </w:rPr>
          <w:t xml:space="preserve"> (een Enkelvoudig informatieobject dat niet aan een zaak gerelateerd </w:t>
        </w:r>
      </w:ins>
      <w:ins w:id="112" w:author="Arjan" w:date="2013-10-02T17:36:00Z">
        <w:r w:rsidR="00AC60C8">
          <w:rPr>
            <w:rFonts w:ascii="ArialMT" w:hAnsi="ArialMT" w:cs="ArialMT"/>
            <w:color w:val="000000"/>
            <w:sz w:val="20"/>
            <w:szCs w:val="20"/>
          </w:rPr>
          <w:t xml:space="preserve">is </w:t>
        </w:r>
      </w:ins>
      <w:ins w:id="113" w:author="Arjan" w:date="2013-10-02T17:35:00Z">
        <w:r w:rsidR="004F319F">
          <w:rPr>
            <w:rFonts w:ascii="ArialMT" w:hAnsi="ArialMT" w:cs="ArialMT"/>
            <w:color w:val="000000"/>
            <w:sz w:val="20"/>
            <w:szCs w:val="20"/>
          </w:rPr>
          <w:t>maakt dientengevolge deel uit van een Samengesteld informatieobje</w:t>
        </w:r>
      </w:ins>
      <w:ins w:id="114" w:author="Arjan" w:date="2013-10-02T17:36:00Z">
        <w:r w:rsidR="004F319F">
          <w:rPr>
            <w:rFonts w:ascii="ArialMT" w:hAnsi="ArialMT" w:cs="ArialMT"/>
            <w:color w:val="000000"/>
            <w:sz w:val="20"/>
            <w:szCs w:val="20"/>
          </w:rPr>
          <w:t>ct en wordt als onderdeel van dat record opgenomen).</w:t>
        </w:r>
      </w:ins>
      <w:r>
        <w:rPr>
          <w:rFonts w:ascii="ArialMT" w:hAnsi="ArialMT" w:cs="ArialMT"/>
          <w:color w:val="000000"/>
          <w:sz w:val="20"/>
          <w:szCs w:val="20"/>
        </w:rPr>
        <w:t>.</w:t>
      </w:r>
    </w:p>
    <w:p w:rsidR="00E6796E" w:rsidRDefault="00627D2C" w:rsidP="00E6796E">
      <w:pPr>
        <w:rPr>
          <w:rFonts w:ascii="ArialMT" w:hAnsi="ArialMT" w:cs="ArialMT"/>
          <w:color w:val="000000"/>
          <w:sz w:val="20"/>
          <w:szCs w:val="20"/>
        </w:rPr>
      </w:pPr>
      <w:r>
        <w:rPr>
          <w:rFonts w:ascii="ArialMT" w:hAnsi="ArialMT" w:cs="ArialMT"/>
          <w:color w:val="000000"/>
          <w:sz w:val="20"/>
          <w:szCs w:val="20"/>
        </w:rPr>
        <w:t>De kolommen in de tabel geven de volgende informatie.</w:t>
      </w:r>
    </w:p>
    <w:p w:rsidR="00F6026A" w:rsidRDefault="00F6026A" w:rsidP="00E6796E">
      <w:pPr>
        <w:rPr>
          <w:rFonts w:ascii="ArialMT" w:hAnsi="ArialMT" w:cs="ArialMT"/>
          <w:color w:val="000000"/>
          <w:sz w:val="20"/>
          <w:szCs w:val="20"/>
        </w:rPr>
      </w:pPr>
    </w:p>
    <w:tbl>
      <w:tblPr>
        <w:tblW w:w="9242" w:type="dxa"/>
        <w:tblInd w:w="58" w:type="dxa"/>
        <w:tblLayout w:type="fixed"/>
        <w:tblCellMar>
          <w:left w:w="70" w:type="dxa"/>
          <w:right w:w="70" w:type="dxa"/>
        </w:tblCellMar>
        <w:tblLook w:val="04A0"/>
      </w:tblPr>
      <w:tblGrid>
        <w:gridCol w:w="2350"/>
        <w:gridCol w:w="3470"/>
        <w:gridCol w:w="3422"/>
      </w:tblGrid>
      <w:tr w:rsidR="00627D2C" w:rsidRPr="00627D2C" w:rsidTr="004D6767">
        <w:trPr>
          <w:trHeight w:val="300"/>
        </w:trPr>
        <w:tc>
          <w:tcPr>
            <w:tcW w:w="2350" w:type="dxa"/>
            <w:tcBorders>
              <w:top w:val="nil"/>
              <w:left w:val="nil"/>
              <w:bottom w:val="nil"/>
              <w:right w:val="nil"/>
            </w:tcBorders>
            <w:shd w:val="clear" w:color="auto" w:fill="auto"/>
            <w:hideMark/>
          </w:tcPr>
          <w:p w:rsidR="00627D2C" w:rsidRPr="00627D2C" w:rsidRDefault="00627D2C" w:rsidP="00627D2C">
            <w:pPr>
              <w:spacing w:before="0" w:line="240" w:lineRule="auto"/>
              <w:rPr>
                <w:rFonts w:ascii="Calibri" w:eastAsia="Times New Roman" w:hAnsi="Calibri" w:cs="Times New Roman"/>
                <w:b/>
                <w:bCs/>
                <w:color w:val="000000"/>
                <w:sz w:val="20"/>
                <w:szCs w:val="20"/>
                <w:lang w:eastAsia="nl-NL"/>
              </w:rPr>
            </w:pPr>
            <w:r w:rsidRPr="00627D2C">
              <w:rPr>
                <w:rFonts w:ascii="Calibri" w:eastAsia="Times New Roman" w:hAnsi="Calibri" w:cs="Times New Roman"/>
                <w:b/>
                <w:bCs/>
                <w:color w:val="000000"/>
                <w:sz w:val="20"/>
                <w:szCs w:val="20"/>
                <w:lang w:eastAsia="nl-NL"/>
              </w:rPr>
              <w:t>Kolomnaam</w:t>
            </w:r>
          </w:p>
        </w:tc>
        <w:tc>
          <w:tcPr>
            <w:tcW w:w="3470" w:type="dxa"/>
            <w:tcBorders>
              <w:top w:val="nil"/>
              <w:left w:val="nil"/>
              <w:bottom w:val="nil"/>
              <w:right w:val="nil"/>
            </w:tcBorders>
            <w:shd w:val="clear" w:color="auto" w:fill="auto"/>
            <w:hideMark/>
          </w:tcPr>
          <w:p w:rsidR="00627D2C" w:rsidRPr="00627D2C" w:rsidRDefault="00627D2C" w:rsidP="00627D2C">
            <w:pPr>
              <w:spacing w:before="0" w:line="240" w:lineRule="auto"/>
              <w:rPr>
                <w:rFonts w:ascii="Calibri" w:eastAsia="Times New Roman" w:hAnsi="Calibri" w:cs="Times New Roman"/>
                <w:b/>
                <w:bCs/>
                <w:color w:val="000000"/>
                <w:sz w:val="20"/>
                <w:szCs w:val="20"/>
                <w:lang w:eastAsia="nl-NL"/>
              </w:rPr>
            </w:pPr>
            <w:r w:rsidRPr="00627D2C">
              <w:rPr>
                <w:rFonts w:ascii="Calibri" w:eastAsia="Times New Roman" w:hAnsi="Calibri" w:cs="Times New Roman"/>
                <w:b/>
                <w:bCs/>
                <w:color w:val="000000"/>
                <w:sz w:val="20"/>
                <w:szCs w:val="20"/>
                <w:lang w:eastAsia="nl-NL"/>
              </w:rPr>
              <w:t>Toelichting</w:t>
            </w:r>
          </w:p>
        </w:tc>
        <w:tc>
          <w:tcPr>
            <w:tcW w:w="3422" w:type="dxa"/>
            <w:tcBorders>
              <w:top w:val="nil"/>
              <w:left w:val="nil"/>
              <w:bottom w:val="nil"/>
              <w:right w:val="nil"/>
            </w:tcBorders>
            <w:shd w:val="clear" w:color="auto" w:fill="auto"/>
            <w:hideMark/>
          </w:tcPr>
          <w:p w:rsidR="00627D2C" w:rsidRPr="00627D2C" w:rsidRDefault="00627D2C" w:rsidP="00627D2C">
            <w:pPr>
              <w:spacing w:before="0" w:line="240" w:lineRule="auto"/>
              <w:rPr>
                <w:rFonts w:ascii="Calibri" w:eastAsia="Times New Roman" w:hAnsi="Calibri" w:cs="Times New Roman"/>
                <w:b/>
                <w:bCs/>
                <w:color w:val="000000"/>
                <w:sz w:val="20"/>
                <w:szCs w:val="20"/>
                <w:lang w:eastAsia="nl-NL"/>
              </w:rPr>
            </w:pPr>
            <w:r w:rsidRPr="00627D2C">
              <w:rPr>
                <w:rFonts w:ascii="Calibri" w:eastAsia="Times New Roman" w:hAnsi="Calibri" w:cs="Times New Roman"/>
                <w:b/>
                <w:bCs/>
                <w:color w:val="000000"/>
                <w:sz w:val="20"/>
                <w:szCs w:val="20"/>
                <w:lang w:eastAsia="nl-NL"/>
              </w:rPr>
              <w:t>Celinhoud</w:t>
            </w:r>
          </w:p>
        </w:tc>
      </w:tr>
      <w:tr w:rsidR="00627D2C" w:rsidRPr="00627D2C" w:rsidTr="004D6767">
        <w:trPr>
          <w:trHeight w:val="900"/>
        </w:trPr>
        <w:tc>
          <w:tcPr>
            <w:tcW w:w="2350" w:type="dxa"/>
            <w:tcBorders>
              <w:top w:val="nil"/>
              <w:left w:val="nil"/>
              <w:bottom w:val="nil"/>
              <w:right w:val="nil"/>
            </w:tcBorders>
            <w:shd w:val="clear" w:color="auto" w:fill="auto"/>
            <w:hideMark/>
          </w:tcPr>
          <w:p w:rsidR="00627D2C" w:rsidRPr="00627D2C" w:rsidRDefault="00627D2C" w:rsidP="00627D2C">
            <w:pPr>
              <w:spacing w:before="0" w:line="240" w:lineRule="auto"/>
              <w:rPr>
                <w:rFonts w:ascii="Calibri" w:eastAsia="Times New Roman" w:hAnsi="Calibri" w:cs="Times New Roman"/>
                <w:color w:val="000000"/>
                <w:sz w:val="20"/>
                <w:szCs w:val="20"/>
                <w:lang w:eastAsia="nl-NL"/>
              </w:rPr>
            </w:pPr>
            <w:r w:rsidRPr="00627D2C">
              <w:rPr>
                <w:rFonts w:ascii="Calibri" w:eastAsia="Times New Roman" w:hAnsi="Calibri" w:cs="Times New Roman"/>
                <w:color w:val="000000"/>
                <w:sz w:val="20"/>
                <w:szCs w:val="20"/>
                <w:lang w:eastAsia="nl-NL"/>
              </w:rPr>
              <w:t>Elementnaam</w:t>
            </w:r>
          </w:p>
        </w:tc>
        <w:tc>
          <w:tcPr>
            <w:tcW w:w="3470" w:type="dxa"/>
            <w:tcBorders>
              <w:top w:val="nil"/>
              <w:left w:val="nil"/>
              <w:bottom w:val="nil"/>
              <w:right w:val="nil"/>
            </w:tcBorders>
            <w:shd w:val="clear" w:color="auto" w:fill="auto"/>
            <w:hideMark/>
          </w:tcPr>
          <w:p w:rsidR="00627D2C" w:rsidRPr="00627D2C" w:rsidRDefault="00627D2C" w:rsidP="00627D2C">
            <w:pPr>
              <w:spacing w:before="0" w:line="240" w:lineRule="auto"/>
              <w:rPr>
                <w:rFonts w:ascii="Calibri" w:eastAsia="Times New Roman" w:hAnsi="Calibri" w:cs="Times New Roman"/>
                <w:color w:val="000000"/>
                <w:sz w:val="20"/>
                <w:szCs w:val="20"/>
                <w:lang w:eastAsia="nl-NL"/>
              </w:rPr>
            </w:pPr>
            <w:r w:rsidRPr="00627D2C">
              <w:rPr>
                <w:rFonts w:ascii="Calibri" w:eastAsia="Times New Roman" w:hAnsi="Calibri" w:cs="Times New Roman"/>
                <w:color w:val="000000"/>
                <w:sz w:val="20"/>
                <w:szCs w:val="20"/>
                <w:lang w:eastAsia="nl-NL"/>
              </w:rPr>
              <w:t>De naam van het element in het TpLO.</w:t>
            </w:r>
            <w:r w:rsidRPr="00627D2C">
              <w:rPr>
                <w:rFonts w:ascii="Calibri" w:eastAsia="Times New Roman" w:hAnsi="Calibri" w:cs="Times New Roman"/>
                <w:color w:val="000000"/>
                <w:sz w:val="20"/>
                <w:szCs w:val="20"/>
                <w:lang w:eastAsia="nl-NL"/>
              </w:rPr>
              <w:br/>
              <w:t xml:space="preserve">Zie voor een toelichting hierop het </w:t>
            </w:r>
            <w:proofErr w:type="spellStart"/>
            <w:r w:rsidRPr="00627D2C">
              <w:rPr>
                <w:rFonts w:ascii="Calibri" w:eastAsia="Times New Roman" w:hAnsi="Calibri" w:cs="Times New Roman"/>
                <w:color w:val="000000"/>
                <w:sz w:val="20"/>
                <w:szCs w:val="20"/>
                <w:lang w:eastAsia="nl-NL"/>
              </w:rPr>
              <w:t>TpLO-document</w:t>
            </w:r>
            <w:proofErr w:type="spellEnd"/>
            <w:r w:rsidRPr="00627D2C">
              <w:rPr>
                <w:rFonts w:ascii="Calibri" w:eastAsia="Times New Roman" w:hAnsi="Calibri" w:cs="Times New Roman"/>
                <w:color w:val="000000"/>
                <w:sz w:val="20"/>
                <w:szCs w:val="20"/>
                <w:lang w:eastAsia="nl-NL"/>
              </w:rPr>
              <w:t>, de tabel vanaf bladzij 16 (20 in pdf)</w:t>
            </w:r>
          </w:p>
        </w:tc>
        <w:tc>
          <w:tcPr>
            <w:tcW w:w="3422" w:type="dxa"/>
            <w:tcBorders>
              <w:top w:val="nil"/>
              <w:left w:val="nil"/>
              <w:bottom w:val="nil"/>
              <w:right w:val="nil"/>
            </w:tcBorders>
            <w:shd w:val="clear" w:color="auto" w:fill="auto"/>
            <w:hideMark/>
          </w:tcPr>
          <w:p w:rsidR="00627D2C" w:rsidRPr="00627D2C" w:rsidRDefault="00627D2C" w:rsidP="00627D2C">
            <w:pPr>
              <w:spacing w:before="0" w:line="240" w:lineRule="auto"/>
              <w:rPr>
                <w:rFonts w:ascii="Calibri" w:eastAsia="Times New Roman" w:hAnsi="Calibri" w:cs="Times New Roman"/>
                <w:color w:val="000000"/>
                <w:sz w:val="20"/>
                <w:szCs w:val="20"/>
                <w:lang w:eastAsia="nl-NL"/>
              </w:rPr>
            </w:pPr>
            <w:r w:rsidRPr="00627D2C">
              <w:rPr>
                <w:rFonts w:ascii="Calibri" w:eastAsia="Times New Roman" w:hAnsi="Calibri" w:cs="Times New Roman"/>
                <w:color w:val="000000"/>
                <w:sz w:val="20"/>
                <w:szCs w:val="20"/>
                <w:lang w:eastAsia="nl-NL"/>
              </w:rPr>
              <w:t>Overgenomen uit het TpLO</w:t>
            </w:r>
          </w:p>
        </w:tc>
      </w:tr>
      <w:tr w:rsidR="00627D2C" w:rsidRPr="00627D2C" w:rsidTr="004D6767">
        <w:trPr>
          <w:trHeight w:val="300"/>
        </w:trPr>
        <w:tc>
          <w:tcPr>
            <w:tcW w:w="2350" w:type="dxa"/>
            <w:tcBorders>
              <w:top w:val="nil"/>
              <w:left w:val="nil"/>
              <w:bottom w:val="nil"/>
              <w:right w:val="nil"/>
            </w:tcBorders>
            <w:shd w:val="clear" w:color="auto" w:fill="auto"/>
            <w:hideMark/>
          </w:tcPr>
          <w:p w:rsidR="00627D2C" w:rsidRPr="00627D2C" w:rsidRDefault="00627D2C" w:rsidP="00627D2C">
            <w:pPr>
              <w:spacing w:before="0" w:line="240" w:lineRule="auto"/>
              <w:rPr>
                <w:rFonts w:ascii="Calibri" w:eastAsia="Times New Roman" w:hAnsi="Calibri" w:cs="Times New Roman"/>
                <w:color w:val="000000"/>
                <w:sz w:val="20"/>
                <w:szCs w:val="20"/>
                <w:lang w:eastAsia="nl-NL"/>
              </w:rPr>
            </w:pPr>
            <w:r w:rsidRPr="00627D2C">
              <w:rPr>
                <w:rFonts w:ascii="Calibri" w:eastAsia="Times New Roman" w:hAnsi="Calibri" w:cs="Times New Roman"/>
                <w:color w:val="000000"/>
                <w:sz w:val="20"/>
                <w:szCs w:val="20"/>
                <w:lang w:eastAsia="nl-NL"/>
              </w:rPr>
              <w:t>Nr.</w:t>
            </w:r>
          </w:p>
        </w:tc>
        <w:tc>
          <w:tcPr>
            <w:tcW w:w="3470" w:type="dxa"/>
            <w:tcBorders>
              <w:top w:val="nil"/>
              <w:left w:val="nil"/>
              <w:bottom w:val="nil"/>
              <w:right w:val="nil"/>
            </w:tcBorders>
            <w:shd w:val="clear" w:color="auto" w:fill="auto"/>
            <w:hideMark/>
          </w:tcPr>
          <w:p w:rsidR="00627D2C" w:rsidRPr="00627D2C" w:rsidRDefault="00627D2C" w:rsidP="00627D2C">
            <w:pPr>
              <w:spacing w:before="0" w:line="240" w:lineRule="auto"/>
              <w:rPr>
                <w:rFonts w:ascii="Calibri" w:eastAsia="Times New Roman" w:hAnsi="Calibri" w:cs="Times New Roman"/>
                <w:color w:val="000000"/>
                <w:sz w:val="20"/>
                <w:szCs w:val="20"/>
                <w:lang w:eastAsia="nl-NL"/>
              </w:rPr>
            </w:pPr>
            <w:r w:rsidRPr="00627D2C">
              <w:rPr>
                <w:rFonts w:ascii="Calibri" w:eastAsia="Times New Roman" w:hAnsi="Calibri" w:cs="Times New Roman"/>
                <w:color w:val="000000"/>
                <w:sz w:val="20"/>
                <w:szCs w:val="20"/>
                <w:lang w:eastAsia="nl-NL"/>
              </w:rPr>
              <w:t>Het nummer van het element in het TpLO</w:t>
            </w:r>
          </w:p>
        </w:tc>
        <w:tc>
          <w:tcPr>
            <w:tcW w:w="3422" w:type="dxa"/>
            <w:tcBorders>
              <w:top w:val="nil"/>
              <w:left w:val="nil"/>
              <w:bottom w:val="nil"/>
              <w:right w:val="nil"/>
            </w:tcBorders>
            <w:shd w:val="clear" w:color="auto" w:fill="auto"/>
            <w:hideMark/>
          </w:tcPr>
          <w:p w:rsidR="00627D2C" w:rsidRPr="00627D2C" w:rsidRDefault="00627D2C" w:rsidP="00627D2C">
            <w:pPr>
              <w:spacing w:before="0" w:line="240" w:lineRule="auto"/>
              <w:rPr>
                <w:rFonts w:ascii="Calibri" w:eastAsia="Times New Roman" w:hAnsi="Calibri" w:cs="Times New Roman"/>
                <w:color w:val="000000"/>
                <w:sz w:val="20"/>
                <w:szCs w:val="20"/>
                <w:lang w:eastAsia="nl-NL"/>
              </w:rPr>
            </w:pPr>
            <w:r w:rsidRPr="00627D2C">
              <w:rPr>
                <w:rFonts w:ascii="Calibri" w:eastAsia="Times New Roman" w:hAnsi="Calibri" w:cs="Times New Roman"/>
                <w:color w:val="000000"/>
                <w:sz w:val="20"/>
                <w:szCs w:val="20"/>
                <w:lang w:eastAsia="nl-NL"/>
              </w:rPr>
              <w:t>Overgenomen uit het TpLO</w:t>
            </w:r>
          </w:p>
        </w:tc>
      </w:tr>
      <w:tr w:rsidR="00627D2C" w:rsidRPr="00627D2C" w:rsidTr="004D6767">
        <w:trPr>
          <w:trHeight w:val="300"/>
        </w:trPr>
        <w:tc>
          <w:tcPr>
            <w:tcW w:w="2350" w:type="dxa"/>
            <w:tcBorders>
              <w:top w:val="nil"/>
              <w:left w:val="nil"/>
              <w:bottom w:val="nil"/>
              <w:right w:val="nil"/>
            </w:tcBorders>
            <w:shd w:val="clear" w:color="auto" w:fill="auto"/>
            <w:hideMark/>
          </w:tcPr>
          <w:p w:rsidR="00627D2C" w:rsidRPr="00627D2C" w:rsidRDefault="00627D2C" w:rsidP="00627D2C">
            <w:pPr>
              <w:spacing w:before="0" w:line="240" w:lineRule="auto"/>
              <w:rPr>
                <w:rFonts w:ascii="Calibri" w:eastAsia="Times New Roman" w:hAnsi="Calibri" w:cs="Times New Roman"/>
                <w:color w:val="000000"/>
                <w:sz w:val="20"/>
                <w:szCs w:val="20"/>
                <w:lang w:eastAsia="nl-NL"/>
              </w:rPr>
            </w:pPr>
            <w:r w:rsidRPr="00627D2C">
              <w:rPr>
                <w:rFonts w:ascii="Calibri" w:eastAsia="Times New Roman" w:hAnsi="Calibri" w:cs="Times New Roman"/>
                <w:color w:val="000000"/>
                <w:sz w:val="20"/>
                <w:szCs w:val="20"/>
                <w:lang w:eastAsia="nl-NL"/>
              </w:rPr>
              <w:t>Definitie</w:t>
            </w:r>
          </w:p>
        </w:tc>
        <w:tc>
          <w:tcPr>
            <w:tcW w:w="3470" w:type="dxa"/>
            <w:tcBorders>
              <w:top w:val="nil"/>
              <w:left w:val="nil"/>
              <w:bottom w:val="nil"/>
              <w:right w:val="nil"/>
            </w:tcBorders>
            <w:shd w:val="clear" w:color="auto" w:fill="auto"/>
            <w:hideMark/>
          </w:tcPr>
          <w:p w:rsidR="00627D2C" w:rsidRPr="00627D2C" w:rsidRDefault="00627D2C" w:rsidP="00627D2C">
            <w:pPr>
              <w:spacing w:before="0" w:line="240" w:lineRule="auto"/>
              <w:rPr>
                <w:rFonts w:ascii="Calibri" w:eastAsia="Times New Roman" w:hAnsi="Calibri" w:cs="Times New Roman"/>
                <w:color w:val="000000"/>
                <w:sz w:val="20"/>
                <w:szCs w:val="20"/>
                <w:lang w:eastAsia="nl-NL"/>
              </w:rPr>
            </w:pPr>
            <w:r w:rsidRPr="00627D2C">
              <w:rPr>
                <w:rFonts w:ascii="Calibri" w:eastAsia="Times New Roman" w:hAnsi="Calibri" w:cs="Times New Roman"/>
                <w:color w:val="000000"/>
                <w:sz w:val="20"/>
                <w:szCs w:val="20"/>
                <w:lang w:eastAsia="nl-NL"/>
              </w:rPr>
              <w:t>De definitie van het element in het TpLO</w:t>
            </w:r>
          </w:p>
        </w:tc>
        <w:tc>
          <w:tcPr>
            <w:tcW w:w="3422" w:type="dxa"/>
            <w:tcBorders>
              <w:top w:val="nil"/>
              <w:left w:val="nil"/>
              <w:bottom w:val="nil"/>
              <w:right w:val="nil"/>
            </w:tcBorders>
            <w:shd w:val="clear" w:color="auto" w:fill="auto"/>
            <w:hideMark/>
          </w:tcPr>
          <w:p w:rsidR="00627D2C" w:rsidRPr="00627D2C" w:rsidRDefault="00627D2C" w:rsidP="00627D2C">
            <w:pPr>
              <w:spacing w:before="0" w:line="240" w:lineRule="auto"/>
              <w:rPr>
                <w:rFonts w:ascii="Calibri" w:eastAsia="Times New Roman" w:hAnsi="Calibri" w:cs="Times New Roman"/>
                <w:color w:val="000000"/>
                <w:sz w:val="20"/>
                <w:szCs w:val="20"/>
                <w:lang w:eastAsia="nl-NL"/>
              </w:rPr>
            </w:pPr>
            <w:r w:rsidRPr="00627D2C">
              <w:rPr>
                <w:rFonts w:ascii="Calibri" w:eastAsia="Times New Roman" w:hAnsi="Calibri" w:cs="Times New Roman"/>
                <w:color w:val="000000"/>
                <w:sz w:val="20"/>
                <w:szCs w:val="20"/>
                <w:lang w:eastAsia="nl-NL"/>
              </w:rPr>
              <w:t>Overgenomen uit het TpLO</w:t>
            </w:r>
          </w:p>
        </w:tc>
      </w:tr>
      <w:tr w:rsidR="00627D2C" w:rsidRPr="00627D2C" w:rsidTr="004D6767">
        <w:trPr>
          <w:trHeight w:val="600"/>
        </w:trPr>
        <w:tc>
          <w:tcPr>
            <w:tcW w:w="2350" w:type="dxa"/>
            <w:tcBorders>
              <w:top w:val="nil"/>
              <w:left w:val="nil"/>
              <w:bottom w:val="nil"/>
              <w:right w:val="nil"/>
            </w:tcBorders>
            <w:shd w:val="clear" w:color="auto" w:fill="auto"/>
            <w:hideMark/>
          </w:tcPr>
          <w:p w:rsidR="00627D2C" w:rsidRPr="00627D2C" w:rsidRDefault="00627D2C" w:rsidP="00627D2C">
            <w:pPr>
              <w:spacing w:before="0" w:line="240" w:lineRule="auto"/>
              <w:rPr>
                <w:rFonts w:ascii="Calibri" w:eastAsia="Times New Roman" w:hAnsi="Calibri" w:cs="Times New Roman"/>
                <w:color w:val="000000"/>
                <w:sz w:val="20"/>
                <w:szCs w:val="20"/>
                <w:lang w:eastAsia="nl-NL"/>
              </w:rPr>
            </w:pPr>
            <w:r w:rsidRPr="00627D2C">
              <w:rPr>
                <w:rFonts w:ascii="Calibri" w:eastAsia="Times New Roman" w:hAnsi="Calibri" w:cs="Times New Roman"/>
                <w:color w:val="000000"/>
                <w:sz w:val="20"/>
                <w:szCs w:val="20"/>
                <w:lang w:eastAsia="nl-NL"/>
              </w:rPr>
              <w:t>Toelichting</w:t>
            </w:r>
          </w:p>
        </w:tc>
        <w:tc>
          <w:tcPr>
            <w:tcW w:w="3470" w:type="dxa"/>
            <w:tcBorders>
              <w:top w:val="nil"/>
              <w:left w:val="nil"/>
              <w:bottom w:val="nil"/>
              <w:right w:val="nil"/>
            </w:tcBorders>
            <w:shd w:val="clear" w:color="auto" w:fill="auto"/>
            <w:hideMark/>
          </w:tcPr>
          <w:p w:rsidR="00627D2C" w:rsidRPr="00627D2C" w:rsidRDefault="00627D2C" w:rsidP="00627D2C">
            <w:pPr>
              <w:spacing w:before="0" w:line="240" w:lineRule="auto"/>
              <w:rPr>
                <w:rFonts w:ascii="Calibri" w:eastAsia="Times New Roman" w:hAnsi="Calibri" w:cs="Times New Roman"/>
                <w:color w:val="000000"/>
                <w:sz w:val="20"/>
                <w:szCs w:val="20"/>
                <w:lang w:eastAsia="nl-NL"/>
              </w:rPr>
            </w:pPr>
            <w:r w:rsidRPr="00627D2C">
              <w:rPr>
                <w:rFonts w:ascii="Calibri" w:eastAsia="Times New Roman" w:hAnsi="Calibri" w:cs="Times New Roman"/>
                <w:color w:val="000000"/>
                <w:sz w:val="20"/>
                <w:szCs w:val="20"/>
                <w:lang w:eastAsia="nl-NL"/>
              </w:rPr>
              <w:t>De toelichting op )het gebruik van) het element in het TpLO</w:t>
            </w:r>
          </w:p>
        </w:tc>
        <w:tc>
          <w:tcPr>
            <w:tcW w:w="3422" w:type="dxa"/>
            <w:tcBorders>
              <w:top w:val="nil"/>
              <w:left w:val="nil"/>
              <w:bottom w:val="nil"/>
              <w:right w:val="nil"/>
            </w:tcBorders>
            <w:shd w:val="clear" w:color="auto" w:fill="auto"/>
            <w:hideMark/>
          </w:tcPr>
          <w:p w:rsidR="00627D2C" w:rsidRPr="00627D2C" w:rsidRDefault="00627D2C" w:rsidP="00627D2C">
            <w:pPr>
              <w:spacing w:before="0" w:line="240" w:lineRule="auto"/>
              <w:rPr>
                <w:rFonts w:ascii="Calibri" w:eastAsia="Times New Roman" w:hAnsi="Calibri" w:cs="Times New Roman"/>
                <w:color w:val="000000"/>
                <w:sz w:val="20"/>
                <w:szCs w:val="20"/>
                <w:lang w:eastAsia="nl-NL"/>
              </w:rPr>
            </w:pPr>
            <w:r w:rsidRPr="00627D2C">
              <w:rPr>
                <w:rFonts w:ascii="Calibri" w:eastAsia="Times New Roman" w:hAnsi="Calibri" w:cs="Times New Roman"/>
                <w:color w:val="000000"/>
                <w:sz w:val="20"/>
                <w:szCs w:val="20"/>
                <w:lang w:eastAsia="nl-NL"/>
              </w:rPr>
              <w:t>Overgenomen uit het TpLO</w:t>
            </w:r>
          </w:p>
        </w:tc>
      </w:tr>
      <w:tr w:rsidR="00627D2C" w:rsidRPr="00627D2C" w:rsidTr="004D6767">
        <w:trPr>
          <w:trHeight w:val="600"/>
        </w:trPr>
        <w:tc>
          <w:tcPr>
            <w:tcW w:w="2350" w:type="dxa"/>
            <w:tcBorders>
              <w:top w:val="nil"/>
              <w:left w:val="nil"/>
              <w:bottom w:val="nil"/>
              <w:right w:val="nil"/>
            </w:tcBorders>
            <w:shd w:val="clear" w:color="auto" w:fill="auto"/>
            <w:hideMark/>
          </w:tcPr>
          <w:p w:rsidR="00627D2C" w:rsidRPr="00627D2C" w:rsidRDefault="00627D2C" w:rsidP="00627D2C">
            <w:pPr>
              <w:spacing w:before="0" w:line="240" w:lineRule="auto"/>
              <w:rPr>
                <w:rFonts w:ascii="Calibri" w:eastAsia="Times New Roman" w:hAnsi="Calibri" w:cs="Times New Roman"/>
                <w:color w:val="000000"/>
                <w:sz w:val="20"/>
                <w:szCs w:val="20"/>
                <w:lang w:eastAsia="nl-NL"/>
              </w:rPr>
            </w:pPr>
            <w:proofErr w:type="spellStart"/>
            <w:r w:rsidRPr="00627D2C">
              <w:rPr>
                <w:rFonts w:ascii="Calibri" w:eastAsia="Times New Roman" w:hAnsi="Calibri" w:cs="Times New Roman"/>
                <w:color w:val="000000"/>
                <w:sz w:val="20"/>
                <w:szCs w:val="20"/>
                <w:lang w:eastAsia="nl-NL"/>
              </w:rPr>
              <w:t>Kardinaliteit</w:t>
            </w:r>
            <w:proofErr w:type="spellEnd"/>
          </w:p>
        </w:tc>
        <w:tc>
          <w:tcPr>
            <w:tcW w:w="3470" w:type="dxa"/>
            <w:tcBorders>
              <w:top w:val="nil"/>
              <w:left w:val="nil"/>
              <w:bottom w:val="nil"/>
              <w:right w:val="nil"/>
            </w:tcBorders>
            <w:shd w:val="clear" w:color="auto" w:fill="auto"/>
            <w:hideMark/>
          </w:tcPr>
          <w:p w:rsidR="00627D2C" w:rsidRPr="00627D2C" w:rsidRDefault="00627D2C" w:rsidP="00627D2C">
            <w:pPr>
              <w:spacing w:before="0" w:line="240" w:lineRule="auto"/>
              <w:rPr>
                <w:rFonts w:ascii="Calibri" w:eastAsia="Times New Roman" w:hAnsi="Calibri" w:cs="Times New Roman"/>
                <w:color w:val="000000"/>
                <w:sz w:val="20"/>
                <w:szCs w:val="20"/>
                <w:lang w:eastAsia="nl-NL"/>
              </w:rPr>
            </w:pPr>
            <w:r w:rsidRPr="00627D2C">
              <w:rPr>
                <w:rFonts w:ascii="Calibri" w:eastAsia="Times New Roman" w:hAnsi="Calibri" w:cs="Times New Roman"/>
                <w:color w:val="000000"/>
                <w:sz w:val="20"/>
                <w:szCs w:val="20"/>
                <w:lang w:eastAsia="nl-NL"/>
              </w:rPr>
              <w:t xml:space="preserve">indicatie hoeveel waarden van dit element kunnen voorkomen bij een record </w:t>
            </w:r>
          </w:p>
        </w:tc>
        <w:tc>
          <w:tcPr>
            <w:tcW w:w="3422" w:type="dxa"/>
            <w:tcBorders>
              <w:top w:val="nil"/>
              <w:left w:val="nil"/>
              <w:bottom w:val="nil"/>
              <w:right w:val="nil"/>
            </w:tcBorders>
            <w:shd w:val="clear" w:color="auto" w:fill="auto"/>
            <w:hideMark/>
          </w:tcPr>
          <w:p w:rsidR="00627D2C" w:rsidRPr="00627D2C" w:rsidRDefault="00627D2C" w:rsidP="00627D2C">
            <w:pPr>
              <w:spacing w:before="0" w:line="240" w:lineRule="auto"/>
              <w:rPr>
                <w:rFonts w:ascii="Calibri" w:eastAsia="Times New Roman" w:hAnsi="Calibri" w:cs="Times New Roman"/>
                <w:color w:val="000000"/>
                <w:sz w:val="20"/>
                <w:szCs w:val="20"/>
                <w:lang w:eastAsia="nl-NL"/>
              </w:rPr>
            </w:pPr>
            <w:r w:rsidRPr="00627D2C">
              <w:rPr>
                <w:rFonts w:ascii="Calibri" w:eastAsia="Times New Roman" w:hAnsi="Calibri" w:cs="Times New Roman"/>
                <w:color w:val="000000"/>
                <w:sz w:val="20"/>
                <w:szCs w:val="20"/>
                <w:lang w:eastAsia="nl-NL"/>
              </w:rPr>
              <w:t>Ontleend aan de kolommen 'Waardering' en 'Herhaalbaar' in het TpLO</w:t>
            </w:r>
          </w:p>
        </w:tc>
      </w:tr>
      <w:tr w:rsidR="00627D2C" w:rsidRPr="00627D2C" w:rsidTr="004D6767">
        <w:trPr>
          <w:trHeight w:val="1200"/>
        </w:trPr>
        <w:tc>
          <w:tcPr>
            <w:tcW w:w="2350" w:type="dxa"/>
            <w:tcBorders>
              <w:top w:val="nil"/>
              <w:left w:val="nil"/>
              <w:bottom w:val="nil"/>
              <w:right w:val="nil"/>
            </w:tcBorders>
            <w:shd w:val="clear" w:color="auto" w:fill="auto"/>
            <w:hideMark/>
          </w:tcPr>
          <w:p w:rsidR="00627D2C" w:rsidRPr="00627D2C" w:rsidRDefault="00627D2C" w:rsidP="009379F2">
            <w:pPr>
              <w:spacing w:before="0" w:line="240" w:lineRule="auto"/>
              <w:rPr>
                <w:rFonts w:ascii="Calibri" w:eastAsia="Times New Roman" w:hAnsi="Calibri" w:cs="Times New Roman"/>
                <w:color w:val="000000"/>
                <w:sz w:val="20"/>
                <w:szCs w:val="20"/>
                <w:lang w:eastAsia="nl-NL"/>
              </w:rPr>
            </w:pPr>
            <w:r w:rsidRPr="00627D2C">
              <w:rPr>
                <w:rFonts w:ascii="Calibri" w:eastAsia="Times New Roman" w:hAnsi="Calibri" w:cs="Times New Roman"/>
                <w:color w:val="000000"/>
                <w:sz w:val="20"/>
                <w:szCs w:val="20"/>
                <w:lang w:eastAsia="nl-NL"/>
              </w:rPr>
              <w:t xml:space="preserve">RGBZ: Enkelvoudig </w:t>
            </w:r>
            <w:del w:id="115" w:author="Arjan" w:date="2013-08-09T18:20:00Z">
              <w:r w:rsidRPr="00627D2C" w:rsidDel="009379F2">
                <w:rPr>
                  <w:rFonts w:ascii="Calibri" w:eastAsia="Times New Roman" w:hAnsi="Calibri" w:cs="Times New Roman"/>
                  <w:color w:val="000000"/>
                  <w:sz w:val="20"/>
                  <w:szCs w:val="20"/>
                  <w:lang w:eastAsia="nl-NL"/>
                </w:rPr>
                <w:delText>document</w:delText>
              </w:r>
            </w:del>
            <w:ins w:id="116" w:author="Arjan" w:date="2013-08-09T18:20:00Z">
              <w:r w:rsidR="009379F2">
                <w:rPr>
                  <w:rFonts w:ascii="Calibri" w:eastAsia="Times New Roman" w:hAnsi="Calibri" w:cs="Times New Roman"/>
                  <w:color w:val="000000"/>
                  <w:sz w:val="20"/>
                  <w:szCs w:val="20"/>
                  <w:lang w:eastAsia="nl-NL"/>
                </w:rPr>
                <w:t>informatieobject</w:t>
              </w:r>
            </w:ins>
          </w:p>
        </w:tc>
        <w:tc>
          <w:tcPr>
            <w:tcW w:w="3470" w:type="dxa"/>
            <w:tcBorders>
              <w:top w:val="nil"/>
              <w:left w:val="nil"/>
              <w:bottom w:val="nil"/>
              <w:right w:val="nil"/>
            </w:tcBorders>
            <w:shd w:val="clear" w:color="auto" w:fill="auto"/>
            <w:hideMark/>
          </w:tcPr>
          <w:p w:rsidR="00627D2C" w:rsidRPr="00627D2C" w:rsidRDefault="00627D2C" w:rsidP="006B70D0">
            <w:pPr>
              <w:spacing w:before="0" w:line="240" w:lineRule="auto"/>
              <w:rPr>
                <w:rFonts w:ascii="Calibri" w:eastAsia="Times New Roman" w:hAnsi="Calibri" w:cs="Times New Roman"/>
                <w:color w:val="000000"/>
                <w:sz w:val="20"/>
                <w:szCs w:val="20"/>
                <w:lang w:eastAsia="nl-NL"/>
              </w:rPr>
            </w:pPr>
            <w:r w:rsidRPr="00627D2C">
              <w:rPr>
                <w:rFonts w:ascii="Calibri" w:eastAsia="Times New Roman" w:hAnsi="Calibri" w:cs="Times New Roman"/>
                <w:color w:val="000000"/>
                <w:sz w:val="20"/>
                <w:szCs w:val="20"/>
                <w:lang w:eastAsia="nl-NL"/>
              </w:rPr>
              <w:t xml:space="preserve">Specificatie van de attributen in het RGBZ waarmee het </w:t>
            </w:r>
            <w:proofErr w:type="spellStart"/>
            <w:r w:rsidRPr="00627D2C">
              <w:rPr>
                <w:rFonts w:ascii="Calibri" w:eastAsia="Times New Roman" w:hAnsi="Calibri" w:cs="Times New Roman"/>
                <w:color w:val="000000"/>
                <w:sz w:val="20"/>
                <w:szCs w:val="20"/>
                <w:lang w:eastAsia="nl-NL"/>
              </w:rPr>
              <w:t>TpLO-element</w:t>
            </w:r>
            <w:proofErr w:type="spellEnd"/>
            <w:r w:rsidRPr="00627D2C">
              <w:rPr>
                <w:rFonts w:ascii="Calibri" w:eastAsia="Times New Roman" w:hAnsi="Calibri" w:cs="Times New Roman"/>
                <w:color w:val="000000"/>
                <w:sz w:val="20"/>
                <w:szCs w:val="20"/>
                <w:lang w:eastAsia="nl-NL"/>
              </w:rPr>
              <w:t xml:space="preserve"> van een waarde voorzien kan worden in het geval dat een record een</w:t>
            </w:r>
            <w:ins w:id="117" w:author="Arjan" w:date="2013-10-01T08:32:00Z">
              <w:r w:rsidR="006B70D0">
                <w:rPr>
                  <w:rFonts w:ascii="Calibri" w:eastAsia="Times New Roman" w:hAnsi="Calibri" w:cs="Times New Roman"/>
                  <w:color w:val="000000"/>
                  <w:sz w:val="20"/>
                  <w:szCs w:val="20"/>
                  <w:lang w:eastAsia="nl-NL"/>
                </w:rPr>
                <w:t>, aan de zaak gerelateerd,</w:t>
              </w:r>
            </w:ins>
            <w:r w:rsidRPr="00627D2C">
              <w:rPr>
                <w:rFonts w:ascii="Calibri" w:eastAsia="Times New Roman" w:hAnsi="Calibri" w:cs="Times New Roman"/>
                <w:color w:val="000000"/>
                <w:sz w:val="20"/>
                <w:szCs w:val="20"/>
                <w:lang w:eastAsia="nl-NL"/>
              </w:rPr>
              <w:t xml:space="preserve"> Enkelvoudig </w:t>
            </w:r>
            <w:ins w:id="118" w:author="Arjan" w:date="2013-08-09T18:21:00Z">
              <w:r w:rsidR="004D6767">
                <w:rPr>
                  <w:rFonts w:ascii="Calibri" w:eastAsia="Times New Roman" w:hAnsi="Calibri" w:cs="Times New Roman"/>
                  <w:color w:val="000000"/>
                  <w:sz w:val="20"/>
                  <w:szCs w:val="20"/>
                  <w:lang w:eastAsia="nl-NL"/>
                </w:rPr>
                <w:t>informatieobject</w:t>
              </w:r>
            </w:ins>
            <w:del w:id="119" w:author="Arjan" w:date="2013-08-09T18:21:00Z">
              <w:r w:rsidRPr="00627D2C" w:rsidDel="004D6767">
                <w:rPr>
                  <w:rFonts w:ascii="Calibri" w:eastAsia="Times New Roman" w:hAnsi="Calibri" w:cs="Times New Roman"/>
                  <w:color w:val="000000"/>
                  <w:sz w:val="20"/>
                  <w:szCs w:val="20"/>
                  <w:lang w:eastAsia="nl-NL"/>
                </w:rPr>
                <w:delText>document</w:delText>
              </w:r>
            </w:del>
            <w:r w:rsidRPr="00627D2C">
              <w:rPr>
                <w:rFonts w:ascii="Calibri" w:eastAsia="Times New Roman" w:hAnsi="Calibri" w:cs="Times New Roman"/>
                <w:color w:val="000000"/>
                <w:sz w:val="20"/>
                <w:szCs w:val="20"/>
                <w:lang w:eastAsia="nl-NL"/>
              </w:rPr>
              <w:t xml:space="preserve"> betreft.</w:t>
            </w:r>
          </w:p>
        </w:tc>
        <w:tc>
          <w:tcPr>
            <w:tcW w:w="3422" w:type="dxa"/>
            <w:vMerge w:val="restart"/>
            <w:tcBorders>
              <w:top w:val="nil"/>
              <w:left w:val="nil"/>
              <w:bottom w:val="nil"/>
              <w:right w:val="nil"/>
            </w:tcBorders>
            <w:shd w:val="clear" w:color="auto" w:fill="auto"/>
            <w:vAlign w:val="center"/>
            <w:hideMark/>
          </w:tcPr>
          <w:p w:rsidR="00627D2C" w:rsidRPr="00627D2C" w:rsidRDefault="00627D2C" w:rsidP="00627D2C">
            <w:pPr>
              <w:spacing w:before="0" w:line="240" w:lineRule="auto"/>
              <w:rPr>
                <w:rFonts w:ascii="Calibri" w:eastAsia="Times New Roman" w:hAnsi="Calibri" w:cs="Times New Roman"/>
                <w:color w:val="000000"/>
                <w:sz w:val="20"/>
                <w:szCs w:val="20"/>
                <w:lang w:eastAsia="nl-NL"/>
              </w:rPr>
            </w:pPr>
            <w:r w:rsidRPr="00627D2C">
              <w:rPr>
                <w:rFonts w:ascii="Calibri" w:eastAsia="Times New Roman" w:hAnsi="Calibri" w:cs="Times New Roman"/>
                <w:color w:val="000000"/>
                <w:sz w:val="20"/>
                <w:szCs w:val="20"/>
                <w:lang w:eastAsia="nl-NL"/>
              </w:rPr>
              <w:t>Indien tekst tussen '</w:t>
            </w:r>
            <w:proofErr w:type="spellStart"/>
            <w:r w:rsidRPr="00627D2C">
              <w:rPr>
                <w:rFonts w:ascii="Calibri" w:eastAsia="Times New Roman" w:hAnsi="Calibri" w:cs="Times New Roman"/>
                <w:color w:val="000000"/>
                <w:sz w:val="20"/>
                <w:szCs w:val="20"/>
                <w:lang w:eastAsia="nl-NL"/>
              </w:rPr>
              <w:t>apostrophen</w:t>
            </w:r>
            <w:proofErr w:type="spellEnd"/>
            <w:r w:rsidRPr="00627D2C">
              <w:rPr>
                <w:rFonts w:ascii="Calibri" w:eastAsia="Times New Roman" w:hAnsi="Calibri" w:cs="Times New Roman"/>
                <w:color w:val="000000"/>
                <w:sz w:val="20"/>
                <w:szCs w:val="20"/>
                <w:lang w:eastAsia="nl-NL"/>
              </w:rPr>
              <w:t>' dan betreft het een vaste waarde.</w:t>
            </w:r>
            <w:r w:rsidRPr="00627D2C">
              <w:rPr>
                <w:rFonts w:ascii="Calibri" w:eastAsia="Times New Roman" w:hAnsi="Calibri" w:cs="Times New Roman"/>
                <w:color w:val="000000"/>
                <w:sz w:val="20"/>
                <w:szCs w:val="20"/>
                <w:lang w:eastAsia="nl-NL"/>
              </w:rPr>
              <w:br/>
              <w:t xml:space="preserve">In andere gevallen wordt het objecttype in het RGBZ vermeld (in hoofdletters) gevolgd door het van toepassing zijnde attribuut daarvan.  </w:t>
            </w:r>
            <w:r w:rsidRPr="00627D2C">
              <w:rPr>
                <w:rFonts w:ascii="Calibri" w:eastAsia="Times New Roman" w:hAnsi="Calibri" w:cs="Times New Roman"/>
                <w:color w:val="000000"/>
                <w:sz w:val="20"/>
                <w:szCs w:val="20"/>
                <w:lang w:eastAsia="nl-NL"/>
              </w:rPr>
              <w:br/>
              <w:t>In enkele gevallen worden afleidingsregels gespecificeerd.</w:t>
            </w:r>
          </w:p>
        </w:tc>
      </w:tr>
      <w:tr w:rsidR="00627D2C" w:rsidRPr="00627D2C" w:rsidTr="004D6767">
        <w:trPr>
          <w:trHeight w:val="1200"/>
        </w:trPr>
        <w:tc>
          <w:tcPr>
            <w:tcW w:w="2350" w:type="dxa"/>
            <w:tcBorders>
              <w:top w:val="nil"/>
              <w:left w:val="nil"/>
              <w:bottom w:val="nil"/>
              <w:right w:val="nil"/>
            </w:tcBorders>
            <w:shd w:val="clear" w:color="auto" w:fill="auto"/>
            <w:hideMark/>
          </w:tcPr>
          <w:p w:rsidR="00627D2C" w:rsidRPr="00627D2C" w:rsidRDefault="00627D2C" w:rsidP="00627D2C">
            <w:pPr>
              <w:spacing w:before="0" w:line="240" w:lineRule="auto"/>
              <w:rPr>
                <w:rFonts w:ascii="Calibri" w:eastAsia="Times New Roman" w:hAnsi="Calibri" w:cs="Times New Roman"/>
                <w:color w:val="000000"/>
                <w:sz w:val="20"/>
                <w:szCs w:val="20"/>
                <w:lang w:eastAsia="nl-NL"/>
              </w:rPr>
            </w:pPr>
            <w:r w:rsidRPr="00627D2C">
              <w:rPr>
                <w:rFonts w:ascii="Calibri" w:eastAsia="Times New Roman" w:hAnsi="Calibri" w:cs="Times New Roman"/>
                <w:color w:val="000000"/>
                <w:sz w:val="20"/>
                <w:szCs w:val="20"/>
                <w:lang w:eastAsia="nl-NL"/>
              </w:rPr>
              <w:t xml:space="preserve">RGBZ: Samengesteld </w:t>
            </w:r>
            <w:ins w:id="120" w:author="Arjan" w:date="2013-08-09T18:21:00Z">
              <w:r w:rsidR="004D6767">
                <w:rPr>
                  <w:rFonts w:ascii="Calibri" w:eastAsia="Times New Roman" w:hAnsi="Calibri" w:cs="Times New Roman"/>
                  <w:color w:val="000000"/>
                  <w:sz w:val="20"/>
                  <w:szCs w:val="20"/>
                  <w:lang w:eastAsia="nl-NL"/>
                </w:rPr>
                <w:t>informatieobject</w:t>
              </w:r>
            </w:ins>
            <w:del w:id="121" w:author="Arjan" w:date="2013-08-09T18:21:00Z">
              <w:r w:rsidRPr="00627D2C" w:rsidDel="004D6767">
                <w:rPr>
                  <w:rFonts w:ascii="Calibri" w:eastAsia="Times New Roman" w:hAnsi="Calibri" w:cs="Times New Roman"/>
                  <w:color w:val="000000"/>
                  <w:sz w:val="20"/>
                  <w:szCs w:val="20"/>
                  <w:lang w:eastAsia="nl-NL"/>
                </w:rPr>
                <w:delText>document</w:delText>
              </w:r>
            </w:del>
          </w:p>
        </w:tc>
        <w:tc>
          <w:tcPr>
            <w:tcW w:w="3470" w:type="dxa"/>
            <w:tcBorders>
              <w:top w:val="nil"/>
              <w:left w:val="nil"/>
              <w:bottom w:val="nil"/>
              <w:right w:val="nil"/>
            </w:tcBorders>
            <w:shd w:val="clear" w:color="auto" w:fill="auto"/>
            <w:hideMark/>
          </w:tcPr>
          <w:p w:rsidR="00627D2C" w:rsidRPr="00627D2C" w:rsidRDefault="00627D2C" w:rsidP="00627D2C">
            <w:pPr>
              <w:spacing w:before="0" w:line="240" w:lineRule="auto"/>
              <w:rPr>
                <w:rFonts w:ascii="Calibri" w:eastAsia="Times New Roman" w:hAnsi="Calibri" w:cs="Times New Roman"/>
                <w:color w:val="000000"/>
                <w:sz w:val="20"/>
                <w:szCs w:val="20"/>
                <w:lang w:eastAsia="nl-NL"/>
              </w:rPr>
            </w:pPr>
            <w:r w:rsidRPr="00627D2C">
              <w:rPr>
                <w:rFonts w:ascii="Calibri" w:eastAsia="Times New Roman" w:hAnsi="Calibri" w:cs="Times New Roman"/>
                <w:color w:val="000000"/>
                <w:sz w:val="20"/>
                <w:szCs w:val="20"/>
                <w:lang w:eastAsia="nl-NL"/>
              </w:rPr>
              <w:t xml:space="preserve">Specificatie van de attributen in het RGBZ waarmee het </w:t>
            </w:r>
            <w:proofErr w:type="spellStart"/>
            <w:r w:rsidRPr="00627D2C">
              <w:rPr>
                <w:rFonts w:ascii="Calibri" w:eastAsia="Times New Roman" w:hAnsi="Calibri" w:cs="Times New Roman"/>
                <w:color w:val="000000"/>
                <w:sz w:val="20"/>
                <w:szCs w:val="20"/>
                <w:lang w:eastAsia="nl-NL"/>
              </w:rPr>
              <w:t>TpLO-element</w:t>
            </w:r>
            <w:proofErr w:type="spellEnd"/>
            <w:r w:rsidRPr="00627D2C">
              <w:rPr>
                <w:rFonts w:ascii="Calibri" w:eastAsia="Times New Roman" w:hAnsi="Calibri" w:cs="Times New Roman"/>
                <w:color w:val="000000"/>
                <w:sz w:val="20"/>
                <w:szCs w:val="20"/>
                <w:lang w:eastAsia="nl-NL"/>
              </w:rPr>
              <w:t xml:space="preserve"> van een waarde voorzien kan worden in het geval dat een record een</w:t>
            </w:r>
            <w:ins w:id="122" w:author="Arjan" w:date="2013-10-01T08:33:00Z">
              <w:r w:rsidR="006B70D0">
                <w:rPr>
                  <w:rFonts w:ascii="Calibri" w:eastAsia="Times New Roman" w:hAnsi="Calibri" w:cs="Times New Roman"/>
                  <w:color w:val="000000"/>
                  <w:sz w:val="20"/>
                  <w:szCs w:val="20"/>
                  <w:lang w:eastAsia="nl-NL"/>
                </w:rPr>
                <w:t>, aan de zaak gerelateerd,</w:t>
              </w:r>
            </w:ins>
            <w:r w:rsidRPr="00627D2C">
              <w:rPr>
                <w:rFonts w:ascii="Calibri" w:eastAsia="Times New Roman" w:hAnsi="Calibri" w:cs="Times New Roman"/>
                <w:color w:val="000000"/>
                <w:sz w:val="20"/>
                <w:szCs w:val="20"/>
                <w:lang w:eastAsia="nl-NL"/>
              </w:rPr>
              <w:t xml:space="preserve"> Samengesteld </w:t>
            </w:r>
            <w:ins w:id="123" w:author="Arjan" w:date="2013-08-09T18:21:00Z">
              <w:r w:rsidR="004D6767">
                <w:rPr>
                  <w:rFonts w:ascii="Calibri" w:eastAsia="Times New Roman" w:hAnsi="Calibri" w:cs="Times New Roman"/>
                  <w:color w:val="000000"/>
                  <w:sz w:val="20"/>
                  <w:szCs w:val="20"/>
                  <w:lang w:eastAsia="nl-NL"/>
                </w:rPr>
                <w:t>informatieobject</w:t>
              </w:r>
            </w:ins>
            <w:del w:id="124" w:author="Arjan" w:date="2013-08-09T18:21:00Z">
              <w:r w:rsidRPr="00627D2C" w:rsidDel="004D6767">
                <w:rPr>
                  <w:rFonts w:ascii="Calibri" w:eastAsia="Times New Roman" w:hAnsi="Calibri" w:cs="Times New Roman"/>
                  <w:color w:val="000000"/>
                  <w:sz w:val="20"/>
                  <w:szCs w:val="20"/>
                  <w:lang w:eastAsia="nl-NL"/>
                </w:rPr>
                <w:delText>document</w:delText>
              </w:r>
            </w:del>
            <w:r w:rsidRPr="00627D2C">
              <w:rPr>
                <w:rFonts w:ascii="Calibri" w:eastAsia="Times New Roman" w:hAnsi="Calibri" w:cs="Times New Roman"/>
                <w:color w:val="000000"/>
                <w:sz w:val="20"/>
                <w:szCs w:val="20"/>
                <w:lang w:eastAsia="nl-NL"/>
              </w:rPr>
              <w:t xml:space="preserve"> betreft.</w:t>
            </w:r>
          </w:p>
        </w:tc>
        <w:tc>
          <w:tcPr>
            <w:tcW w:w="3422" w:type="dxa"/>
            <w:vMerge/>
            <w:tcBorders>
              <w:top w:val="nil"/>
              <w:left w:val="nil"/>
              <w:bottom w:val="nil"/>
              <w:right w:val="nil"/>
            </w:tcBorders>
            <w:vAlign w:val="center"/>
            <w:hideMark/>
          </w:tcPr>
          <w:p w:rsidR="00627D2C" w:rsidRPr="00627D2C" w:rsidRDefault="00627D2C" w:rsidP="00627D2C">
            <w:pPr>
              <w:spacing w:before="0" w:line="240" w:lineRule="auto"/>
              <w:rPr>
                <w:rFonts w:ascii="Calibri" w:eastAsia="Times New Roman" w:hAnsi="Calibri" w:cs="Times New Roman"/>
                <w:color w:val="000000"/>
                <w:sz w:val="20"/>
                <w:szCs w:val="20"/>
                <w:lang w:eastAsia="nl-NL"/>
              </w:rPr>
            </w:pPr>
          </w:p>
        </w:tc>
      </w:tr>
      <w:tr w:rsidR="00627D2C" w:rsidRPr="00627D2C" w:rsidTr="004D6767">
        <w:trPr>
          <w:trHeight w:val="1200"/>
        </w:trPr>
        <w:tc>
          <w:tcPr>
            <w:tcW w:w="2350" w:type="dxa"/>
            <w:tcBorders>
              <w:top w:val="nil"/>
              <w:left w:val="nil"/>
              <w:bottom w:val="nil"/>
              <w:right w:val="nil"/>
            </w:tcBorders>
            <w:shd w:val="clear" w:color="auto" w:fill="auto"/>
            <w:hideMark/>
          </w:tcPr>
          <w:p w:rsidR="00627D2C" w:rsidRPr="00627D2C" w:rsidRDefault="00627D2C" w:rsidP="00627D2C">
            <w:pPr>
              <w:spacing w:before="0" w:line="240" w:lineRule="auto"/>
              <w:rPr>
                <w:rFonts w:ascii="Calibri" w:eastAsia="Times New Roman" w:hAnsi="Calibri" w:cs="Times New Roman"/>
                <w:color w:val="000000"/>
                <w:sz w:val="20"/>
                <w:szCs w:val="20"/>
                <w:lang w:eastAsia="nl-NL"/>
              </w:rPr>
            </w:pPr>
            <w:r w:rsidRPr="00627D2C">
              <w:rPr>
                <w:rFonts w:ascii="Calibri" w:eastAsia="Times New Roman" w:hAnsi="Calibri" w:cs="Times New Roman"/>
                <w:color w:val="000000"/>
                <w:sz w:val="20"/>
                <w:szCs w:val="20"/>
                <w:lang w:eastAsia="nl-NL"/>
              </w:rPr>
              <w:t>RGBZ: Zaak</w:t>
            </w:r>
          </w:p>
        </w:tc>
        <w:tc>
          <w:tcPr>
            <w:tcW w:w="3470" w:type="dxa"/>
            <w:tcBorders>
              <w:top w:val="nil"/>
              <w:left w:val="nil"/>
              <w:bottom w:val="nil"/>
              <w:right w:val="nil"/>
            </w:tcBorders>
            <w:shd w:val="clear" w:color="auto" w:fill="auto"/>
            <w:hideMark/>
          </w:tcPr>
          <w:p w:rsidR="00627D2C" w:rsidRPr="00627D2C" w:rsidRDefault="00627D2C" w:rsidP="00627D2C">
            <w:pPr>
              <w:spacing w:before="0" w:line="240" w:lineRule="auto"/>
              <w:rPr>
                <w:rFonts w:ascii="Calibri" w:eastAsia="Times New Roman" w:hAnsi="Calibri" w:cs="Times New Roman"/>
                <w:color w:val="000000"/>
                <w:sz w:val="20"/>
                <w:szCs w:val="20"/>
                <w:lang w:eastAsia="nl-NL"/>
              </w:rPr>
            </w:pPr>
            <w:r w:rsidRPr="00627D2C">
              <w:rPr>
                <w:rFonts w:ascii="Calibri" w:eastAsia="Times New Roman" w:hAnsi="Calibri" w:cs="Times New Roman"/>
                <w:color w:val="000000"/>
                <w:sz w:val="20"/>
                <w:szCs w:val="20"/>
                <w:lang w:eastAsia="nl-NL"/>
              </w:rPr>
              <w:t xml:space="preserve">Specificatie van de attributen in het RGBZ waarmee het </w:t>
            </w:r>
            <w:proofErr w:type="spellStart"/>
            <w:r w:rsidRPr="00627D2C">
              <w:rPr>
                <w:rFonts w:ascii="Calibri" w:eastAsia="Times New Roman" w:hAnsi="Calibri" w:cs="Times New Roman"/>
                <w:color w:val="000000"/>
                <w:sz w:val="20"/>
                <w:szCs w:val="20"/>
                <w:lang w:eastAsia="nl-NL"/>
              </w:rPr>
              <w:t>TpLO-element</w:t>
            </w:r>
            <w:proofErr w:type="spellEnd"/>
            <w:r w:rsidRPr="00627D2C">
              <w:rPr>
                <w:rFonts w:ascii="Calibri" w:eastAsia="Times New Roman" w:hAnsi="Calibri" w:cs="Times New Roman"/>
                <w:color w:val="000000"/>
                <w:sz w:val="20"/>
                <w:szCs w:val="20"/>
                <w:lang w:eastAsia="nl-NL"/>
              </w:rPr>
              <w:t xml:space="preserve"> van een waarde voorzien kan worden in het geval dat een record een Zaakdossier betreft.</w:t>
            </w:r>
          </w:p>
        </w:tc>
        <w:tc>
          <w:tcPr>
            <w:tcW w:w="3422" w:type="dxa"/>
            <w:vMerge/>
            <w:tcBorders>
              <w:top w:val="nil"/>
              <w:left w:val="nil"/>
              <w:bottom w:val="nil"/>
              <w:right w:val="nil"/>
            </w:tcBorders>
            <w:vAlign w:val="center"/>
            <w:hideMark/>
          </w:tcPr>
          <w:p w:rsidR="00627D2C" w:rsidRPr="00627D2C" w:rsidRDefault="00627D2C" w:rsidP="00627D2C">
            <w:pPr>
              <w:spacing w:before="0" w:line="240" w:lineRule="auto"/>
              <w:rPr>
                <w:rFonts w:ascii="Calibri" w:eastAsia="Times New Roman" w:hAnsi="Calibri" w:cs="Times New Roman"/>
                <w:color w:val="000000"/>
                <w:sz w:val="20"/>
                <w:szCs w:val="20"/>
                <w:lang w:eastAsia="nl-NL"/>
              </w:rPr>
            </w:pPr>
          </w:p>
        </w:tc>
      </w:tr>
      <w:tr w:rsidR="00627D2C" w:rsidRPr="00627D2C" w:rsidTr="004D6767">
        <w:trPr>
          <w:trHeight w:val="900"/>
        </w:trPr>
        <w:tc>
          <w:tcPr>
            <w:tcW w:w="2350" w:type="dxa"/>
            <w:tcBorders>
              <w:top w:val="nil"/>
              <w:left w:val="nil"/>
              <w:bottom w:val="nil"/>
              <w:right w:val="nil"/>
            </w:tcBorders>
            <w:shd w:val="clear" w:color="auto" w:fill="auto"/>
            <w:hideMark/>
          </w:tcPr>
          <w:p w:rsidR="00627D2C" w:rsidRPr="00627D2C" w:rsidRDefault="00627D2C" w:rsidP="00627D2C">
            <w:pPr>
              <w:spacing w:before="0" w:line="240" w:lineRule="auto"/>
              <w:rPr>
                <w:rFonts w:ascii="Calibri" w:eastAsia="Times New Roman" w:hAnsi="Calibri" w:cs="Times New Roman"/>
                <w:color w:val="000000"/>
                <w:sz w:val="20"/>
                <w:szCs w:val="20"/>
                <w:lang w:eastAsia="nl-NL"/>
              </w:rPr>
            </w:pPr>
            <w:r w:rsidRPr="00627D2C">
              <w:rPr>
                <w:rFonts w:ascii="Calibri" w:eastAsia="Times New Roman" w:hAnsi="Calibri" w:cs="Times New Roman"/>
                <w:color w:val="000000"/>
                <w:sz w:val="20"/>
                <w:szCs w:val="20"/>
                <w:lang w:eastAsia="nl-NL"/>
              </w:rPr>
              <w:t>Opmerking</w:t>
            </w:r>
          </w:p>
        </w:tc>
        <w:tc>
          <w:tcPr>
            <w:tcW w:w="3470" w:type="dxa"/>
            <w:tcBorders>
              <w:top w:val="nil"/>
              <w:left w:val="nil"/>
              <w:bottom w:val="nil"/>
              <w:right w:val="nil"/>
            </w:tcBorders>
            <w:shd w:val="clear" w:color="auto" w:fill="auto"/>
            <w:hideMark/>
          </w:tcPr>
          <w:p w:rsidR="00627D2C" w:rsidRPr="00627D2C" w:rsidRDefault="00627D2C" w:rsidP="00627D2C">
            <w:pPr>
              <w:spacing w:before="0" w:line="240" w:lineRule="auto"/>
              <w:rPr>
                <w:rFonts w:ascii="Calibri" w:eastAsia="Times New Roman" w:hAnsi="Calibri" w:cs="Times New Roman"/>
                <w:color w:val="000000"/>
                <w:sz w:val="20"/>
                <w:szCs w:val="20"/>
                <w:lang w:eastAsia="nl-NL"/>
              </w:rPr>
            </w:pPr>
            <w:r w:rsidRPr="00627D2C">
              <w:rPr>
                <w:rFonts w:ascii="Calibri" w:eastAsia="Times New Roman" w:hAnsi="Calibri" w:cs="Times New Roman"/>
                <w:color w:val="000000"/>
                <w:sz w:val="20"/>
                <w:szCs w:val="20"/>
                <w:lang w:eastAsia="nl-NL"/>
              </w:rPr>
              <w:t>Vraagpunten over eventuele problemen bij de '</w:t>
            </w:r>
            <w:proofErr w:type="spellStart"/>
            <w:r w:rsidRPr="00627D2C">
              <w:rPr>
                <w:rFonts w:ascii="Calibri" w:eastAsia="Times New Roman" w:hAnsi="Calibri" w:cs="Times New Roman"/>
                <w:color w:val="000000"/>
                <w:sz w:val="20"/>
                <w:szCs w:val="20"/>
                <w:lang w:eastAsia="nl-NL"/>
              </w:rPr>
              <w:t>mapping</w:t>
            </w:r>
            <w:proofErr w:type="spellEnd"/>
            <w:r w:rsidRPr="00627D2C">
              <w:rPr>
                <w:rFonts w:ascii="Calibri" w:eastAsia="Times New Roman" w:hAnsi="Calibri" w:cs="Times New Roman"/>
                <w:color w:val="000000"/>
                <w:sz w:val="20"/>
                <w:szCs w:val="20"/>
                <w:lang w:eastAsia="nl-NL"/>
              </w:rPr>
              <w:t xml:space="preserve">' van het RGBZ op het TpLO voor het desbetreffende element. </w:t>
            </w:r>
          </w:p>
        </w:tc>
        <w:tc>
          <w:tcPr>
            <w:tcW w:w="3422" w:type="dxa"/>
            <w:tcBorders>
              <w:top w:val="nil"/>
              <w:left w:val="nil"/>
              <w:bottom w:val="nil"/>
              <w:right w:val="nil"/>
            </w:tcBorders>
            <w:shd w:val="clear" w:color="auto" w:fill="auto"/>
            <w:hideMark/>
          </w:tcPr>
          <w:p w:rsidR="00627D2C" w:rsidRPr="00627D2C" w:rsidRDefault="00627D2C" w:rsidP="00627D2C">
            <w:pPr>
              <w:spacing w:before="0" w:line="240" w:lineRule="auto"/>
              <w:rPr>
                <w:rFonts w:ascii="Calibri" w:eastAsia="Times New Roman" w:hAnsi="Calibri" w:cs="Times New Roman"/>
                <w:color w:val="000000"/>
                <w:sz w:val="20"/>
                <w:szCs w:val="20"/>
                <w:lang w:eastAsia="nl-NL"/>
              </w:rPr>
            </w:pPr>
          </w:p>
        </w:tc>
      </w:tr>
    </w:tbl>
    <w:p w:rsidR="00627D2C" w:rsidRDefault="00627D2C" w:rsidP="00E6796E"/>
    <w:p w:rsidR="00E6796E" w:rsidRDefault="00E6796E" w:rsidP="0049262D">
      <w:pPr>
        <w:autoSpaceDE w:val="0"/>
        <w:autoSpaceDN w:val="0"/>
        <w:adjustRightInd w:val="0"/>
        <w:spacing w:before="120" w:line="240" w:lineRule="auto"/>
        <w:rPr>
          <w:rFonts w:ascii="ArialMT" w:hAnsi="ArialMT" w:cs="ArialMT"/>
          <w:color w:val="000000"/>
          <w:sz w:val="20"/>
          <w:szCs w:val="20"/>
        </w:rPr>
      </w:pPr>
    </w:p>
    <w:p w:rsidR="00E6796E" w:rsidRDefault="00E6796E" w:rsidP="0049262D">
      <w:pPr>
        <w:autoSpaceDE w:val="0"/>
        <w:autoSpaceDN w:val="0"/>
        <w:adjustRightInd w:val="0"/>
        <w:spacing w:before="120" w:line="240" w:lineRule="auto"/>
        <w:rPr>
          <w:rFonts w:ascii="ArialMT" w:hAnsi="ArialMT" w:cs="ArialMT"/>
          <w:color w:val="000000"/>
          <w:sz w:val="20"/>
          <w:szCs w:val="20"/>
        </w:rPr>
        <w:sectPr w:rsidR="00E6796E" w:rsidSect="00A31FF6">
          <w:headerReference w:type="default" r:id="rId13"/>
          <w:footerReference w:type="default" r:id="rId14"/>
          <w:pgSz w:w="11906" w:h="16838"/>
          <w:pgMar w:top="1702" w:right="1417" w:bottom="1417" w:left="1417" w:header="708" w:footer="708" w:gutter="0"/>
          <w:cols w:space="708"/>
          <w:docGrid w:linePitch="360"/>
        </w:sectPr>
      </w:pPr>
    </w:p>
    <w:p w:rsidR="00D93A5A" w:rsidRDefault="00D93A5A" w:rsidP="0049262D">
      <w:pPr>
        <w:autoSpaceDE w:val="0"/>
        <w:autoSpaceDN w:val="0"/>
        <w:adjustRightInd w:val="0"/>
        <w:spacing w:before="120" w:line="240" w:lineRule="auto"/>
        <w:rPr>
          <w:rFonts w:ascii="ArialMT" w:hAnsi="ArialMT" w:cs="ArialMT"/>
          <w:color w:val="000000"/>
          <w:sz w:val="20"/>
          <w:szCs w:val="20"/>
        </w:rPr>
      </w:pPr>
    </w:p>
    <w:tbl>
      <w:tblPr>
        <w:tblW w:w="15026" w:type="dxa"/>
        <w:tblInd w:w="53" w:type="dxa"/>
        <w:tblLayout w:type="fixed"/>
        <w:tblCellMar>
          <w:left w:w="70" w:type="dxa"/>
          <w:right w:w="70" w:type="dxa"/>
        </w:tblCellMar>
        <w:tblLook w:val="04A0"/>
      </w:tblPr>
      <w:tblGrid>
        <w:gridCol w:w="1293"/>
        <w:gridCol w:w="425"/>
        <w:gridCol w:w="1701"/>
        <w:gridCol w:w="3402"/>
        <w:gridCol w:w="567"/>
        <w:gridCol w:w="1843"/>
        <w:gridCol w:w="1843"/>
        <w:gridCol w:w="1843"/>
        <w:gridCol w:w="2109"/>
      </w:tblGrid>
      <w:tr w:rsidR="0071174A" w:rsidRPr="0071174A" w:rsidTr="00647DCE">
        <w:trPr>
          <w:tblHeader/>
        </w:trPr>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b/>
                <w:bCs/>
                <w:color w:val="000000"/>
                <w:sz w:val="18"/>
                <w:szCs w:val="18"/>
                <w:lang w:eastAsia="nl-NL"/>
              </w:rPr>
            </w:pPr>
            <w:r w:rsidRPr="0071174A">
              <w:rPr>
                <w:rFonts w:eastAsia="Times New Roman" w:cs="Times New Roman"/>
                <w:b/>
                <w:bCs/>
                <w:color w:val="000000"/>
                <w:sz w:val="18"/>
                <w:szCs w:val="18"/>
                <w:lang w:eastAsia="nl-NL"/>
              </w:rPr>
              <w:t>Elementnaam</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b/>
                <w:bCs/>
                <w:color w:val="000000"/>
                <w:sz w:val="18"/>
                <w:szCs w:val="18"/>
                <w:lang w:eastAsia="nl-NL"/>
              </w:rPr>
            </w:pPr>
            <w:r w:rsidRPr="0071174A">
              <w:rPr>
                <w:rFonts w:eastAsia="Times New Roman" w:cs="Times New Roman"/>
                <w:b/>
                <w:bCs/>
                <w:color w:val="000000"/>
                <w:sz w:val="18"/>
                <w:szCs w:val="18"/>
                <w:lang w:eastAsia="nl-NL"/>
              </w:rPr>
              <w:t>Nr.</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b/>
                <w:bCs/>
                <w:color w:val="000000"/>
                <w:sz w:val="18"/>
                <w:szCs w:val="18"/>
                <w:lang w:eastAsia="nl-NL"/>
              </w:rPr>
            </w:pPr>
            <w:r w:rsidRPr="0071174A">
              <w:rPr>
                <w:rFonts w:eastAsia="Times New Roman" w:cs="Times New Roman"/>
                <w:b/>
                <w:bCs/>
                <w:color w:val="000000"/>
                <w:sz w:val="18"/>
                <w:szCs w:val="18"/>
                <w:lang w:eastAsia="nl-NL"/>
              </w:rPr>
              <w:t>Definitie</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b/>
                <w:bCs/>
                <w:color w:val="000000"/>
                <w:sz w:val="18"/>
                <w:szCs w:val="18"/>
                <w:lang w:eastAsia="nl-NL"/>
              </w:rPr>
            </w:pPr>
            <w:r w:rsidRPr="0071174A">
              <w:rPr>
                <w:rFonts w:eastAsia="Times New Roman" w:cs="Times New Roman"/>
                <w:b/>
                <w:bCs/>
                <w:color w:val="000000"/>
                <w:sz w:val="18"/>
                <w:szCs w:val="18"/>
                <w:lang w:eastAsia="nl-NL"/>
              </w:rPr>
              <w:t>Toelichting</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b/>
                <w:bCs/>
                <w:color w:val="000000"/>
                <w:sz w:val="18"/>
                <w:szCs w:val="18"/>
                <w:lang w:eastAsia="nl-NL"/>
              </w:rPr>
            </w:pPr>
            <w:proofErr w:type="spellStart"/>
            <w:r w:rsidRPr="0071174A">
              <w:rPr>
                <w:rFonts w:eastAsia="Times New Roman" w:cs="Times New Roman"/>
                <w:b/>
                <w:bCs/>
                <w:color w:val="000000"/>
                <w:sz w:val="18"/>
                <w:szCs w:val="18"/>
                <w:lang w:eastAsia="nl-NL"/>
              </w:rPr>
              <w:t>Kar</w:t>
            </w:r>
            <w:r w:rsidR="00DD5657">
              <w:rPr>
                <w:rFonts w:eastAsia="Times New Roman" w:cs="Times New Roman"/>
                <w:b/>
                <w:bCs/>
                <w:color w:val="000000"/>
                <w:sz w:val="18"/>
                <w:szCs w:val="18"/>
                <w:lang w:eastAsia="nl-NL"/>
              </w:rPr>
              <w:softHyphen/>
            </w:r>
            <w:r w:rsidRPr="0071174A">
              <w:rPr>
                <w:rFonts w:eastAsia="Times New Roman" w:cs="Times New Roman"/>
                <w:b/>
                <w:bCs/>
                <w:color w:val="000000"/>
                <w:sz w:val="18"/>
                <w:szCs w:val="18"/>
                <w:lang w:eastAsia="nl-NL"/>
              </w:rPr>
              <w:t>dina-liteit</w:t>
            </w:r>
            <w:proofErr w:type="spellEnd"/>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b/>
                <w:bCs/>
                <w:color w:val="000000"/>
                <w:sz w:val="18"/>
                <w:szCs w:val="18"/>
                <w:lang w:eastAsia="nl-NL"/>
              </w:rPr>
            </w:pPr>
            <w:r w:rsidRPr="0071174A">
              <w:rPr>
                <w:rFonts w:eastAsia="Times New Roman" w:cs="Times New Roman"/>
                <w:b/>
                <w:bCs/>
                <w:color w:val="000000"/>
                <w:sz w:val="18"/>
                <w:szCs w:val="18"/>
                <w:lang w:eastAsia="nl-NL"/>
              </w:rPr>
              <w:t xml:space="preserve">RGBZ: Enkelvoudig </w:t>
            </w:r>
            <w:r w:rsidR="004D6767">
              <w:rPr>
                <w:rFonts w:eastAsia="Times New Roman" w:cs="Times New Roman"/>
                <w:b/>
                <w:bCs/>
                <w:color w:val="000000"/>
                <w:sz w:val="18"/>
                <w:szCs w:val="18"/>
                <w:lang w:eastAsia="nl-NL"/>
              </w:rPr>
              <w:t>informatieobject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b/>
                <w:bCs/>
                <w:color w:val="000000"/>
                <w:sz w:val="18"/>
                <w:szCs w:val="18"/>
                <w:lang w:eastAsia="nl-NL"/>
              </w:rPr>
            </w:pPr>
            <w:r w:rsidRPr="0071174A">
              <w:rPr>
                <w:rFonts w:eastAsia="Times New Roman" w:cs="Times New Roman"/>
                <w:b/>
                <w:bCs/>
                <w:color w:val="000000"/>
                <w:sz w:val="18"/>
                <w:szCs w:val="18"/>
                <w:lang w:eastAsia="nl-NL"/>
              </w:rPr>
              <w:t xml:space="preserve">RGBZ: Samengesteld </w:t>
            </w:r>
            <w:r w:rsidR="004D6767">
              <w:rPr>
                <w:rFonts w:eastAsia="Times New Roman" w:cs="Times New Roman"/>
                <w:b/>
                <w:bCs/>
                <w:color w:val="000000"/>
                <w:sz w:val="18"/>
                <w:szCs w:val="18"/>
                <w:lang w:eastAsia="nl-NL"/>
              </w:rPr>
              <w:t>informatieobject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b/>
                <w:bCs/>
                <w:color w:val="000000"/>
                <w:sz w:val="18"/>
                <w:szCs w:val="18"/>
                <w:lang w:eastAsia="nl-NL"/>
              </w:rPr>
            </w:pPr>
            <w:r w:rsidRPr="0071174A">
              <w:rPr>
                <w:rFonts w:eastAsia="Times New Roman" w:cs="Times New Roman"/>
                <w:b/>
                <w:bCs/>
                <w:color w:val="000000"/>
                <w:sz w:val="18"/>
                <w:szCs w:val="18"/>
                <w:lang w:eastAsia="nl-NL"/>
              </w:rPr>
              <w:t>RGBZ: Zaak</w:t>
            </w:r>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b/>
                <w:bCs/>
                <w:color w:val="000000"/>
                <w:sz w:val="18"/>
                <w:szCs w:val="18"/>
                <w:lang w:eastAsia="nl-NL"/>
              </w:rPr>
            </w:pPr>
            <w:r w:rsidRPr="0071174A">
              <w:rPr>
                <w:rFonts w:eastAsia="Times New Roman" w:cs="Times New Roman"/>
                <w:b/>
                <w:bCs/>
                <w:color w:val="000000"/>
                <w:sz w:val="18"/>
                <w:szCs w:val="18"/>
                <w:lang w:eastAsia="nl-NL"/>
              </w:rPr>
              <w:t>Opmerking</w:t>
            </w: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Entiteittype</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Specificeert type van de beschreven entiteit</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Alleen noodzakelijk wanneer metagegevens los van de records worden opgeslagen en er ook andere entiteiten worden geregistreerd. </w:t>
            </w:r>
            <w:r w:rsidRPr="0071174A">
              <w:rPr>
                <w:rFonts w:eastAsia="Times New Roman" w:cs="Times New Roman"/>
                <w:color w:val="000000"/>
                <w:sz w:val="18"/>
                <w:szCs w:val="18"/>
                <w:lang w:eastAsia="nl-NL"/>
              </w:rPr>
              <w:br/>
              <w:t xml:space="preserve">N.B. Wordt in het </w:t>
            </w:r>
            <w:proofErr w:type="spellStart"/>
            <w:r w:rsidRPr="0071174A">
              <w:rPr>
                <w:rFonts w:eastAsia="Times New Roman" w:cs="Times New Roman"/>
                <w:color w:val="000000"/>
                <w:sz w:val="18"/>
                <w:szCs w:val="18"/>
                <w:lang w:eastAsia="nl-NL"/>
              </w:rPr>
              <w:t>TpLO</w:t>
            </w:r>
            <w:proofErr w:type="spellEnd"/>
            <w:r w:rsidRPr="0071174A">
              <w:rPr>
                <w:rFonts w:eastAsia="Times New Roman" w:cs="Times New Roman"/>
                <w:color w:val="000000"/>
                <w:sz w:val="18"/>
                <w:szCs w:val="18"/>
                <w:lang w:eastAsia="nl-NL"/>
              </w:rPr>
              <w:t xml:space="preserve"> niet zozeer als een </w:t>
            </w:r>
            <w:proofErr w:type="spellStart"/>
            <w:r w:rsidRPr="0071174A">
              <w:rPr>
                <w:rFonts w:eastAsia="Times New Roman" w:cs="Times New Roman"/>
                <w:color w:val="000000"/>
                <w:sz w:val="18"/>
                <w:szCs w:val="18"/>
                <w:lang w:eastAsia="nl-NL"/>
              </w:rPr>
              <w:t>metagegevenselement</w:t>
            </w:r>
            <w:proofErr w:type="spellEnd"/>
            <w:r w:rsidRPr="0071174A">
              <w:rPr>
                <w:rFonts w:eastAsia="Times New Roman" w:cs="Times New Roman"/>
                <w:color w:val="000000"/>
                <w:sz w:val="18"/>
                <w:szCs w:val="18"/>
                <w:lang w:eastAsia="nl-NL"/>
              </w:rPr>
              <w:t xml:space="preserve"> gezien. Het type entiteit dient uiteraard te zijn opgenomen in het gegevensontwerp van de systemen waarop het </w:t>
            </w:r>
            <w:proofErr w:type="spellStart"/>
            <w:r w:rsidRPr="0071174A">
              <w:rPr>
                <w:rFonts w:eastAsia="Times New Roman" w:cs="Times New Roman"/>
                <w:color w:val="000000"/>
                <w:sz w:val="18"/>
                <w:szCs w:val="18"/>
                <w:lang w:eastAsia="nl-NL"/>
              </w:rPr>
              <w:t>metagegevensschema</w:t>
            </w:r>
            <w:proofErr w:type="spellEnd"/>
            <w:r w:rsidRPr="0071174A">
              <w:rPr>
                <w:rFonts w:eastAsia="Times New Roman" w:cs="Times New Roman"/>
                <w:color w:val="000000"/>
                <w:sz w:val="18"/>
                <w:szCs w:val="18"/>
                <w:lang w:eastAsia="nl-NL"/>
              </w:rPr>
              <w:t xml:space="preserve"> van toepassing is.</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'Record'</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'Record'</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'Record'</w:t>
            </w:r>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Identificatiekenmerk</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2</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Uniek kenmerk van een entiteit </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Uniek kenmerk van een archiefstuk. Binnen een organisatie is de uniciteit nog wel gewaarborgd, maar zodra het daarbuiten wordt gepubliceerd wordt het eigen kenmerk toegevoegd aan het </w:t>
            </w:r>
            <w:proofErr w:type="spellStart"/>
            <w:r w:rsidRPr="0071174A">
              <w:rPr>
                <w:rFonts w:eastAsia="Times New Roman" w:cs="Times New Roman"/>
                <w:color w:val="000000"/>
                <w:sz w:val="18"/>
                <w:szCs w:val="18"/>
                <w:lang w:eastAsia="nl-NL"/>
              </w:rPr>
              <w:t>ID-kenmerk</w:t>
            </w:r>
            <w:proofErr w:type="spellEnd"/>
            <w:r w:rsidRPr="0071174A">
              <w:rPr>
                <w:rFonts w:eastAsia="Times New Roman" w:cs="Times New Roman"/>
                <w:color w:val="000000"/>
                <w:sz w:val="18"/>
                <w:szCs w:val="18"/>
                <w:lang w:eastAsia="nl-NL"/>
              </w:rPr>
              <w:t xml:space="preserve"> (Indien aanwezig).</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Unieke aanduiding </w:t>
            </w:r>
            <w:r w:rsidR="004D6767">
              <w:rPr>
                <w:rFonts w:eastAsia="Times New Roman" w:cs="Times New Roman"/>
                <w:color w:val="000000"/>
                <w:sz w:val="18"/>
                <w:szCs w:val="18"/>
                <w:lang w:eastAsia="nl-NL"/>
              </w:rPr>
              <w:t>INFORMATIEOBJECT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Unieke aanduiding </w:t>
            </w:r>
            <w:r w:rsidR="004D6767">
              <w:rPr>
                <w:rFonts w:eastAsia="Times New Roman" w:cs="Times New Roman"/>
                <w:color w:val="000000"/>
                <w:sz w:val="18"/>
                <w:szCs w:val="18"/>
                <w:lang w:eastAsia="nl-NL"/>
              </w:rPr>
              <w:t>INFORMATIEOBJECT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Unieke aanduiding ZAAK</w:t>
            </w:r>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Aggregatieniveau</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3</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Het niveau waarop een entiteit kan worden beschreven</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Het aggregatieniveau geeft aan op welk niveau in het archief een metagegeven van toepassing is.</w:t>
            </w:r>
            <w:r w:rsidRPr="0071174A">
              <w:rPr>
                <w:rFonts w:eastAsia="Times New Roman" w:cs="Times New Roman"/>
                <w:color w:val="000000"/>
                <w:sz w:val="18"/>
                <w:szCs w:val="18"/>
                <w:lang w:eastAsia="nl-NL"/>
              </w:rPr>
              <w:br/>
              <w:t>De lagere aggregatieniveaus overerven automatisch de kenmerken/metagegevens van het hogere aggregatieniveau.</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'Archiefstuk'</w:t>
            </w:r>
          </w:p>
        </w:tc>
        <w:tc>
          <w:tcPr>
            <w:tcW w:w="1843" w:type="dxa"/>
            <w:tcBorders>
              <w:top w:val="nil"/>
              <w:left w:val="nil"/>
              <w:bottom w:val="nil"/>
              <w:right w:val="nil"/>
            </w:tcBorders>
            <w:shd w:val="clear" w:color="auto" w:fill="auto"/>
            <w:hideMark/>
          </w:tcPr>
          <w:p w:rsidR="0071174A" w:rsidRPr="0071174A" w:rsidRDefault="0071174A" w:rsidP="007F5D04">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'Archief</w:t>
            </w:r>
            <w:del w:id="125" w:author="Arjan" w:date="2013-10-01T08:22:00Z">
              <w:r w:rsidRPr="0071174A" w:rsidDel="007F5D04">
                <w:rPr>
                  <w:rFonts w:eastAsia="Times New Roman" w:cs="Times New Roman"/>
                  <w:color w:val="000000"/>
                  <w:sz w:val="18"/>
                  <w:szCs w:val="18"/>
                  <w:lang w:eastAsia="nl-NL"/>
                </w:rPr>
                <w:delText>bestanddeel</w:delText>
              </w:r>
            </w:del>
            <w:ins w:id="126" w:author="Arjan" w:date="2013-10-01T08:22:00Z">
              <w:r w:rsidR="007F5D04">
                <w:rPr>
                  <w:rFonts w:eastAsia="Times New Roman" w:cs="Times New Roman"/>
                  <w:color w:val="000000"/>
                  <w:sz w:val="18"/>
                  <w:szCs w:val="18"/>
                  <w:lang w:eastAsia="nl-NL"/>
                </w:rPr>
                <w:t>stuk</w:t>
              </w:r>
            </w:ins>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'Zaakdossier'</w:t>
            </w:r>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Naam</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4</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Beknopte </w:t>
            </w:r>
            <w:proofErr w:type="spellStart"/>
            <w:r w:rsidRPr="0071174A">
              <w:rPr>
                <w:rFonts w:eastAsia="Times New Roman" w:cs="Times New Roman"/>
                <w:color w:val="000000"/>
                <w:sz w:val="18"/>
                <w:szCs w:val="18"/>
                <w:lang w:eastAsia="nl-NL"/>
              </w:rPr>
              <w:t>formeel-inhoudelijk</w:t>
            </w:r>
            <w:proofErr w:type="spellEnd"/>
            <w:r w:rsidRPr="0071174A">
              <w:rPr>
                <w:rFonts w:eastAsia="Times New Roman" w:cs="Times New Roman"/>
                <w:color w:val="000000"/>
                <w:sz w:val="18"/>
                <w:szCs w:val="18"/>
                <w:lang w:eastAsia="nl-NL"/>
              </w:rPr>
              <w:t xml:space="preserve"> beschrijving (titel) van het record</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In principe gaat het hier om de dossieromschrijving of, op een lager aggregatieniveau, om de inhoudsomschrijving van een archiefstuk.</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1-N</w:t>
            </w:r>
          </w:p>
        </w:tc>
        <w:tc>
          <w:tcPr>
            <w:tcW w:w="1843" w:type="dxa"/>
            <w:tcBorders>
              <w:top w:val="nil"/>
              <w:left w:val="nil"/>
              <w:bottom w:val="nil"/>
              <w:right w:val="nil"/>
            </w:tcBorders>
            <w:shd w:val="clear" w:color="auto" w:fill="auto"/>
            <w:hideMark/>
          </w:tcPr>
          <w:p w:rsidR="0071174A" w:rsidRPr="0071174A" w:rsidRDefault="004D6767" w:rsidP="00D254B2">
            <w:pPr>
              <w:spacing w:line="240" w:lineRule="auto"/>
              <w:rPr>
                <w:rFonts w:eastAsia="Times New Roman" w:cs="Times New Roman"/>
                <w:color w:val="000000"/>
                <w:sz w:val="18"/>
                <w:szCs w:val="18"/>
                <w:lang w:eastAsia="nl-NL"/>
              </w:rPr>
            </w:pPr>
            <w:r>
              <w:rPr>
                <w:rFonts w:eastAsia="Times New Roman" w:cs="Times New Roman"/>
                <w:color w:val="000000"/>
                <w:sz w:val="18"/>
                <w:szCs w:val="18"/>
                <w:lang w:eastAsia="nl-NL"/>
              </w:rPr>
              <w:t>INFORMATIEOBJECT</w:t>
            </w:r>
            <w:r w:rsidR="0071174A" w:rsidRPr="0071174A">
              <w:rPr>
                <w:rFonts w:eastAsia="Times New Roman" w:cs="Times New Roman"/>
                <w:color w:val="000000"/>
                <w:sz w:val="18"/>
                <w:szCs w:val="18"/>
                <w:lang w:eastAsia="nl-NL"/>
              </w:rPr>
              <w:t xml:space="preserve"> . </w:t>
            </w:r>
            <w:r>
              <w:rPr>
                <w:rFonts w:eastAsia="Times New Roman" w:cs="Times New Roman"/>
                <w:color w:val="000000"/>
                <w:sz w:val="18"/>
                <w:szCs w:val="18"/>
                <w:lang w:eastAsia="nl-NL"/>
              </w:rPr>
              <w:t>T</w:t>
            </w:r>
            <w:r w:rsidR="0071174A" w:rsidRPr="0071174A">
              <w:rPr>
                <w:rFonts w:eastAsia="Times New Roman" w:cs="Times New Roman"/>
                <w:color w:val="000000"/>
                <w:sz w:val="18"/>
                <w:szCs w:val="18"/>
                <w:lang w:eastAsia="nl-NL"/>
              </w:rPr>
              <w:t>itel</w:t>
            </w:r>
            <w:ins w:id="127" w:author="Arjan" w:date="2013-10-02T09:36:00Z">
              <w:r w:rsidR="007A25F6">
                <w:rPr>
                  <w:rFonts w:eastAsia="Times New Roman" w:cs="Times New Roman"/>
                  <w:color w:val="000000"/>
                  <w:sz w:val="18"/>
                  <w:szCs w:val="18"/>
                  <w:lang w:eastAsia="nl-NL"/>
                </w:rPr>
                <w:t xml:space="preserve">; </w:t>
              </w:r>
              <w:r w:rsidR="007A25F6" w:rsidRPr="0071174A">
                <w:rPr>
                  <w:rFonts w:eastAsia="Times New Roman" w:cs="Times New Roman"/>
                  <w:color w:val="000000"/>
                  <w:sz w:val="18"/>
                  <w:szCs w:val="18"/>
                  <w:lang w:eastAsia="nl-NL"/>
                </w:rPr>
                <w:t>ZAAK</w:t>
              </w:r>
              <w:r w:rsidR="007A25F6">
                <w:rPr>
                  <w:rFonts w:eastAsia="Times New Roman" w:cs="Times New Roman"/>
                  <w:color w:val="000000"/>
                  <w:sz w:val="18"/>
                  <w:szCs w:val="18"/>
                  <w:lang w:eastAsia="nl-NL"/>
                </w:rPr>
                <w:t>INFORMATIEOBJECT</w:t>
              </w:r>
              <w:r w:rsidR="007A25F6" w:rsidRPr="0071174A">
                <w:rPr>
                  <w:rFonts w:eastAsia="Times New Roman" w:cs="Times New Roman"/>
                  <w:color w:val="000000"/>
                  <w:sz w:val="18"/>
                  <w:szCs w:val="18"/>
                  <w:lang w:eastAsia="nl-NL"/>
                </w:rPr>
                <w:t xml:space="preserve"> . </w:t>
              </w:r>
            </w:ins>
            <w:ins w:id="128" w:author="Arjan" w:date="2013-10-02T09:50:00Z">
              <w:r w:rsidR="00D254B2">
                <w:rPr>
                  <w:rFonts w:eastAsia="Times New Roman" w:cs="Times New Roman"/>
                  <w:color w:val="000000"/>
                  <w:sz w:val="18"/>
                  <w:szCs w:val="18"/>
                  <w:lang w:eastAsia="nl-NL"/>
                </w:rPr>
                <w:t>T</w:t>
              </w:r>
            </w:ins>
            <w:ins w:id="129" w:author="Arjan" w:date="2013-10-02T09:36:00Z">
              <w:r w:rsidR="007A25F6" w:rsidRPr="0071174A">
                <w:rPr>
                  <w:rFonts w:eastAsia="Times New Roman" w:cs="Times New Roman"/>
                  <w:color w:val="000000"/>
                  <w:sz w:val="18"/>
                  <w:szCs w:val="18"/>
                  <w:lang w:eastAsia="nl-NL"/>
                </w:rPr>
                <w:t>itel</w:t>
              </w:r>
            </w:ins>
          </w:p>
        </w:tc>
        <w:tc>
          <w:tcPr>
            <w:tcW w:w="1843" w:type="dxa"/>
            <w:tcBorders>
              <w:top w:val="nil"/>
              <w:left w:val="nil"/>
              <w:bottom w:val="nil"/>
              <w:right w:val="nil"/>
            </w:tcBorders>
            <w:shd w:val="clear" w:color="auto" w:fill="auto"/>
            <w:hideMark/>
          </w:tcPr>
          <w:p w:rsidR="0071174A" w:rsidRPr="0071174A" w:rsidRDefault="004D6767" w:rsidP="00D254B2">
            <w:pPr>
              <w:spacing w:line="240" w:lineRule="auto"/>
              <w:rPr>
                <w:rFonts w:eastAsia="Times New Roman" w:cs="Times New Roman"/>
                <w:color w:val="000000"/>
                <w:sz w:val="18"/>
                <w:szCs w:val="18"/>
                <w:lang w:eastAsia="nl-NL"/>
              </w:rPr>
            </w:pPr>
            <w:r>
              <w:rPr>
                <w:rFonts w:eastAsia="Times New Roman" w:cs="Times New Roman"/>
                <w:color w:val="000000"/>
                <w:sz w:val="18"/>
                <w:szCs w:val="18"/>
                <w:lang w:eastAsia="nl-NL"/>
              </w:rPr>
              <w:t>INFORMATIEOBJECT</w:t>
            </w:r>
            <w:r w:rsidR="0071174A" w:rsidRPr="0071174A">
              <w:rPr>
                <w:rFonts w:eastAsia="Times New Roman" w:cs="Times New Roman"/>
                <w:color w:val="000000"/>
                <w:sz w:val="18"/>
                <w:szCs w:val="18"/>
                <w:lang w:eastAsia="nl-NL"/>
              </w:rPr>
              <w:t xml:space="preserve"> . </w:t>
            </w:r>
            <w:r>
              <w:rPr>
                <w:rFonts w:eastAsia="Times New Roman" w:cs="Times New Roman"/>
                <w:color w:val="000000"/>
                <w:sz w:val="18"/>
                <w:szCs w:val="18"/>
                <w:lang w:eastAsia="nl-NL"/>
              </w:rPr>
              <w:t>T</w:t>
            </w:r>
            <w:r w:rsidR="0071174A" w:rsidRPr="0071174A">
              <w:rPr>
                <w:rFonts w:eastAsia="Times New Roman" w:cs="Times New Roman"/>
                <w:color w:val="000000"/>
                <w:sz w:val="18"/>
                <w:szCs w:val="18"/>
                <w:lang w:eastAsia="nl-NL"/>
              </w:rPr>
              <w:t>itel</w:t>
            </w:r>
            <w:ins w:id="130" w:author="Arjan" w:date="2013-10-02T09:36:00Z">
              <w:r w:rsidR="007A25F6">
                <w:rPr>
                  <w:rFonts w:eastAsia="Times New Roman" w:cs="Times New Roman"/>
                  <w:color w:val="000000"/>
                  <w:sz w:val="18"/>
                  <w:szCs w:val="18"/>
                  <w:lang w:eastAsia="nl-NL"/>
                </w:rPr>
                <w:t xml:space="preserve">; </w:t>
              </w:r>
              <w:r w:rsidR="007A25F6" w:rsidRPr="0071174A">
                <w:rPr>
                  <w:rFonts w:eastAsia="Times New Roman" w:cs="Times New Roman"/>
                  <w:color w:val="000000"/>
                  <w:sz w:val="18"/>
                  <w:szCs w:val="18"/>
                  <w:lang w:eastAsia="nl-NL"/>
                </w:rPr>
                <w:t>ZAAK</w:t>
              </w:r>
              <w:r w:rsidR="007A25F6">
                <w:rPr>
                  <w:rFonts w:eastAsia="Times New Roman" w:cs="Times New Roman"/>
                  <w:color w:val="000000"/>
                  <w:sz w:val="18"/>
                  <w:szCs w:val="18"/>
                  <w:lang w:eastAsia="nl-NL"/>
                </w:rPr>
                <w:t>INFORMATIEOBJECT</w:t>
              </w:r>
              <w:r w:rsidR="007A25F6" w:rsidRPr="0071174A">
                <w:rPr>
                  <w:rFonts w:eastAsia="Times New Roman" w:cs="Times New Roman"/>
                  <w:color w:val="000000"/>
                  <w:sz w:val="18"/>
                  <w:szCs w:val="18"/>
                  <w:lang w:eastAsia="nl-NL"/>
                </w:rPr>
                <w:t xml:space="preserve"> . </w:t>
              </w:r>
            </w:ins>
            <w:ins w:id="131" w:author="Arjan" w:date="2013-10-02T09:50:00Z">
              <w:r w:rsidR="00D254B2">
                <w:rPr>
                  <w:rFonts w:eastAsia="Times New Roman" w:cs="Times New Roman"/>
                  <w:color w:val="000000"/>
                  <w:sz w:val="18"/>
                  <w:szCs w:val="18"/>
                  <w:lang w:eastAsia="nl-NL"/>
                </w:rPr>
                <w:t>T</w:t>
              </w:r>
            </w:ins>
            <w:ins w:id="132" w:author="Arjan" w:date="2013-10-02T09:36:00Z">
              <w:r w:rsidR="007A25F6" w:rsidRPr="0071174A">
                <w:rPr>
                  <w:rFonts w:eastAsia="Times New Roman" w:cs="Times New Roman"/>
                  <w:color w:val="000000"/>
                  <w:sz w:val="18"/>
                  <w:szCs w:val="18"/>
                  <w:lang w:eastAsia="nl-NL"/>
                </w:rPr>
                <w:t>itel</w:t>
              </w:r>
            </w:ins>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ZAAK . Omschrijving</w:t>
            </w:r>
          </w:p>
        </w:tc>
        <w:tc>
          <w:tcPr>
            <w:tcW w:w="2109" w:type="dxa"/>
            <w:tcBorders>
              <w:top w:val="nil"/>
              <w:left w:val="nil"/>
              <w:bottom w:val="nil"/>
              <w:right w:val="nil"/>
            </w:tcBorders>
            <w:shd w:val="clear" w:color="auto" w:fill="auto"/>
            <w:hideMark/>
          </w:tcPr>
          <w:p w:rsidR="0071174A" w:rsidRPr="007A25F6" w:rsidRDefault="007A25F6" w:rsidP="007A25F6">
            <w:pPr>
              <w:spacing w:line="240" w:lineRule="auto"/>
              <w:rPr>
                <w:rFonts w:eastAsia="Times New Roman" w:cs="Times New Roman"/>
                <w:color w:val="000000"/>
                <w:sz w:val="18"/>
                <w:szCs w:val="18"/>
                <w:lang w:eastAsia="nl-NL"/>
              </w:rPr>
            </w:pPr>
            <w:ins w:id="133" w:author="Arjan" w:date="2013-10-02T09:37:00Z">
              <w:r>
                <w:rPr>
                  <w:rFonts w:eastAsia="Times New Roman" w:cs="Times New Roman"/>
                  <w:color w:val="000000"/>
                  <w:sz w:val="18"/>
                  <w:szCs w:val="18"/>
                  <w:lang w:eastAsia="nl-NL"/>
                </w:rPr>
                <w:t xml:space="preserve">Indien een INFORMATIEOBJECT </w:t>
              </w:r>
            </w:ins>
            <w:ins w:id="134" w:author="Arjan" w:date="2013-10-02T09:38:00Z">
              <w:r>
                <w:rPr>
                  <w:rFonts w:eastAsia="Times New Roman" w:cs="Times New Roman"/>
                  <w:color w:val="000000"/>
                  <w:sz w:val="18"/>
                  <w:szCs w:val="18"/>
                  <w:lang w:eastAsia="nl-NL"/>
                </w:rPr>
                <w:t xml:space="preserve">aan meer dan één ZAAK gerelateerd is, dan worden alle </w:t>
              </w:r>
            </w:ins>
            <w:proofErr w:type="spellStart"/>
            <w:ins w:id="135" w:author="Arjan" w:date="2013-10-02T09:39:00Z">
              <w:r w:rsidRPr="0071174A">
                <w:rPr>
                  <w:rFonts w:eastAsia="Times New Roman" w:cs="Times New Roman"/>
                  <w:color w:val="000000"/>
                  <w:sz w:val="18"/>
                  <w:szCs w:val="18"/>
                  <w:lang w:eastAsia="nl-NL"/>
                </w:rPr>
                <w:t>Zaak</w:t>
              </w:r>
              <w:r>
                <w:rPr>
                  <w:rFonts w:eastAsia="Times New Roman" w:cs="Times New Roman"/>
                  <w:color w:val="000000"/>
                  <w:sz w:val="18"/>
                  <w:szCs w:val="18"/>
                  <w:lang w:eastAsia="nl-NL"/>
                </w:rPr>
                <w:t>informa</w:t>
              </w:r>
              <w:r>
                <w:rPr>
                  <w:rFonts w:eastAsia="Times New Roman" w:cs="Times New Roman"/>
                  <w:color w:val="000000"/>
                  <w:sz w:val="18"/>
                  <w:szCs w:val="18"/>
                  <w:lang w:eastAsia="nl-NL"/>
                </w:rPr>
                <w:softHyphen/>
                <w:t>tie</w:t>
              </w:r>
              <w:r>
                <w:rPr>
                  <w:rFonts w:eastAsia="Times New Roman" w:cs="Times New Roman"/>
                  <w:color w:val="000000"/>
                  <w:sz w:val="18"/>
                  <w:szCs w:val="18"/>
                  <w:lang w:eastAsia="nl-NL"/>
                </w:rPr>
                <w:softHyphen/>
                <w:t>object</w:t>
              </w:r>
              <w:r w:rsidRPr="0071174A">
                <w:rPr>
                  <w:rFonts w:eastAsia="Times New Roman" w:cs="Times New Roman"/>
                  <w:color w:val="000000"/>
                  <w:sz w:val="18"/>
                  <w:szCs w:val="18"/>
                  <w:lang w:eastAsia="nl-NL"/>
                </w:rPr>
                <w:t>titel</w:t>
              </w:r>
              <w:r>
                <w:rPr>
                  <w:rFonts w:eastAsia="Times New Roman" w:cs="Times New Roman"/>
                  <w:color w:val="000000"/>
                  <w:sz w:val="18"/>
                  <w:szCs w:val="18"/>
                  <w:lang w:eastAsia="nl-NL"/>
                </w:rPr>
                <w:t>s</w:t>
              </w:r>
              <w:proofErr w:type="spellEnd"/>
              <w:r>
                <w:rPr>
                  <w:rFonts w:eastAsia="Times New Roman" w:cs="Times New Roman"/>
                  <w:color w:val="000000"/>
                  <w:sz w:val="18"/>
                  <w:szCs w:val="18"/>
                  <w:lang w:eastAsia="nl-NL"/>
                </w:rPr>
                <w:t xml:space="preserve"> vermeld van de gerelateerde zaken waarop het record van toepassing is. Een en ander </w:t>
              </w:r>
            </w:ins>
            <w:ins w:id="136" w:author="Arjan" w:date="2013-10-02T09:40:00Z">
              <w:r>
                <w:rPr>
                  <w:rFonts w:eastAsia="Times New Roman" w:cs="Times New Roman"/>
                  <w:color w:val="000000"/>
                  <w:sz w:val="18"/>
                  <w:szCs w:val="18"/>
                  <w:lang w:eastAsia="nl-NL"/>
                </w:rPr>
                <w:t xml:space="preserve">hangt af van de wijze waarop een </w:t>
              </w:r>
            </w:ins>
            <w:ins w:id="137" w:author="Arjan" w:date="2013-10-02T09:39:00Z">
              <w:r>
                <w:rPr>
                  <w:rFonts w:eastAsia="Times New Roman" w:cs="Times New Roman"/>
                  <w:color w:val="000000"/>
                  <w:sz w:val="18"/>
                  <w:szCs w:val="18"/>
                  <w:lang w:eastAsia="nl-NL"/>
                </w:rPr>
                <w:t xml:space="preserve"> </w:t>
              </w:r>
            </w:ins>
            <w:ins w:id="138" w:author="Arjan" w:date="2013-10-02T09:40:00Z">
              <w:r>
                <w:rPr>
                  <w:rFonts w:eastAsia="Times New Roman" w:cs="Times New Roman"/>
                  <w:color w:val="000000"/>
                  <w:sz w:val="18"/>
                  <w:szCs w:val="18"/>
                  <w:lang w:eastAsia="nl-NL"/>
                </w:rPr>
                <w:t xml:space="preserve">INFORMATIEOBJECT tot record(s) verwerkt wordt </w:t>
              </w:r>
            </w:ins>
            <w:ins w:id="139" w:author="Arjan" w:date="2013-10-02T10:00:00Z">
              <w:r w:rsidR="004F711C">
                <w:rPr>
                  <w:rFonts w:eastAsia="Times New Roman" w:cs="Times New Roman"/>
                  <w:color w:val="000000"/>
                  <w:sz w:val="18"/>
                  <w:szCs w:val="18"/>
                  <w:lang w:eastAsia="nl-NL"/>
                </w:rPr>
                <w:lastRenderedPageBreak/>
                <w:t xml:space="preserve">dat </w:t>
              </w:r>
            </w:ins>
            <w:ins w:id="140" w:author="Arjan" w:date="2013-10-02T09:40:00Z">
              <w:r>
                <w:rPr>
                  <w:rFonts w:eastAsia="Times New Roman" w:cs="Times New Roman"/>
                  <w:color w:val="000000"/>
                  <w:sz w:val="18"/>
                  <w:szCs w:val="18"/>
                  <w:lang w:eastAsia="nl-NL"/>
                </w:rPr>
                <w:t xml:space="preserve">aan meer dan één ZAAK is gerelateerd. </w:t>
              </w:r>
            </w:ins>
            <w:ins w:id="141" w:author="Arjan" w:date="2013-10-02T09:41:00Z">
              <w:r>
                <w:rPr>
                  <w:rFonts w:eastAsia="Times New Roman" w:cs="Times New Roman"/>
                  <w:color w:val="000000"/>
                  <w:sz w:val="18"/>
                  <w:szCs w:val="18"/>
                  <w:lang w:eastAsia="nl-NL"/>
                </w:rPr>
                <w:t>Zie ook opmerkingen elders.</w:t>
              </w:r>
            </w:ins>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Classificatie</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5</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Samenvoeging van archiefbestanddelen tot één nieuw geheel met een eigen identiteit</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1-N</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2109" w:type="dxa"/>
            <w:tcBorders>
              <w:top w:val="nil"/>
              <w:left w:val="nil"/>
              <w:bottom w:val="nil"/>
              <w:right w:val="nil"/>
            </w:tcBorders>
            <w:shd w:val="clear" w:color="auto" w:fill="auto"/>
            <w:hideMark/>
          </w:tcPr>
          <w:p w:rsidR="0071174A" w:rsidRPr="0071174A" w:rsidRDefault="0071174A" w:rsidP="00D254B2">
            <w:pPr>
              <w:spacing w:line="240" w:lineRule="auto"/>
              <w:rPr>
                <w:rFonts w:eastAsia="Times New Roman" w:cs="Times New Roman"/>
                <w:color w:val="000000"/>
                <w:sz w:val="18"/>
                <w:szCs w:val="18"/>
                <w:lang w:eastAsia="nl-NL"/>
              </w:rPr>
            </w:pPr>
            <w:proofErr w:type="spellStart"/>
            <w:r w:rsidRPr="0071174A">
              <w:rPr>
                <w:rFonts w:eastAsia="Times New Roman" w:cs="Times New Roman"/>
                <w:color w:val="000000"/>
                <w:sz w:val="18"/>
                <w:szCs w:val="18"/>
                <w:lang w:eastAsia="nl-NL"/>
              </w:rPr>
              <w:t>N.t.b</w:t>
            </w:r>
            <w:proofErr w:type="spellEnd"/>
            <w:r w:rsidRPr="0071174A">
              <w:rPr>
                <w:rFonts w:eastAsia="Times New Roman" w:cs="Times New Roman"/>
                <w:color w:val="000000"/>
                <w:sz w:val="18"/>
                <w:szCs w:val="18"/>
                <w:lang w:eastAsia="nl-NL"/>
              </w:rPr>
              <w:t>., voor de subelementen, hoe om te gaan met wijziging van het classificatiestelsel na het genereren van een record.</w:t>
            </w:r>
            <w:del w:id="142" w:author="Arjan" w:date="2013-10-02T09:43:00Z">
              <w:r w:rsidRPr="0071174A" w:rsidDel="00D254B2">
                <w:rPr>
                  <w:rFonts w:eastAsia="Times New Roman" w:cs="Times New Roman"/>
                  <w:color w:val="000000"/>
                  <w:sz w:val="18"/>
                  <w:szCs w:val="18"/>
                  <w:lang w:eastAsia="nl-NL"/>
                </w:rPr>
                <w:delText xml:space="preserve"> Wsl. issue voor RMA-applicatie, niet voor zaak/dms-applicatie.</w:delText>
              </w:r>
            </w:del>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Code (kenmerk)</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5.1</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Kenmerk waaronder de entiteit wordt ingedeeld/geklasseerd</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Geef hier aan welke classificatiecode van toepassing is. </w:t>
            </w:r>
            <w:r w:rsidRPr="0071174A">
              <w:rPr>
                <w:rFonts w:eastAsia="Times New Roman" w:cs="Times New Roman"/>
                <w:color w:val="000000"/>
                <w:sz w:val="18"/>
                <w:szCs w:val="18"/>
                <w:lang w:eastAsia="nl-NL"/>
              </w:rPr>
              <w:br/>
              <w:t>Advies: Zoveel mogelijk classificatie op dossierniveau toepassen</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Classificatiecode die deel uit maakt van ZAAK.ZAAKTYPE. </w:t>
            </w:r>
            <w:proofErr w:type="spellStart"/>
            <w:r w:rsidRPr="0071174A">
              <w:rPr>
                <w:rFonts w:eastAsia="Times New Roman" w:cs="Times New Roman"/>
                <w:color w:val="000000"/>
                <w:sz w:val="18"/>
                <w:szCs w:val="18"/>
                <w:lang w:eastAsia="nl-NL"/>
              </w:rPr>
              <w:t>Archiefclassificatie</w:t>
            </w:r>
            <w:r w:rsidR="008C076B">
              <w:rPr>
                <w:rFonts w:eastAsia="Times New Roman" w:cs="Times New Roman"/>
                <w:color w:val="000000"/>
                <w:sz w:val="18"/>
                <w:szCs w:val="18"/>
                <w:lang w:eastAsia="nl-NL"/>
              </w:rPr>
              <w:softHyphen/>
            </w:r>
            <w:r w:rsidRPr="0071174A">
              <w:rPr>
                <w:rFonts w:eastAsia="Times New Roman" w:cs="Times New Roman"/>
                <w:color w:val="000000"/>
                <w:sz w:val="18"/>
                <w:szCs w:val="18"/>
                <w:lang w:eastAsia="nl-NL"/>
              </w:rPr>
              <w:t>code</w:t>
            </w:r>
            <w:proofErr w:type="spellEnd"/>
            <w:r w:rsidRPr="0071174A">
              <w:rPr>
                <w:rFonts w:eastAsia="Times New Roman" w:cs="Times New Roman"/>
                <w:color w:val="000000"/>
                <w:sz w:val="18"/>
                <w:szCs w:val="18"/>
                <w:lang w:eastAsia="nl-NL"/>
              </w:rPr>
              <w:t xml:space="preserve"> van de ZAAK bij </w:t>
            </w:r>
            <w:r w:rsidR="004D6767">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Classificatiecode die deel uit maakt van ZAAK.ZAAKTYPE. </w:t>
            </w:r>
            <w:proofErr w:type="spellStart"/>
            <w:r w:rsidRPr="0071174A">
              <w:rPr>
                <w:rFonts w:eastAsia="Times New Roman" w:cs="Times New Roman"/>
                <w:color w:val="000000"/>
                <w:sz w:val="18"/>
                <w:szCs w:val="18"/>
                <w:lang w:eastAsia="nl-NL"/>
              </w:rPr>
              <w:t>Archiefclassificatie</w:t>
            </w:r>
            <w:r w:rsidR="008C076B">
              <w:rPr>
                <w:rFonts w:eastAsia="Times New Roman" w:cs="Times New Roman"/>
                <w:color w:val="000000"/>
                <w:sz w:val="18"/>
                <w:szCs w:val="18"/>
                <w:lang w:eastAsia="nl-NL"/>
              </w:rPr>
              <w:softHyphen/>
            </w:r>
            <w:r w:rsidRPr="0071174A">
              <w:rPr>
                <w:rFonts w:eastAsia="Times New Roman" w:cs="Times New Roman"/>
                <w:color w:val="000000"/>
                <w:sz w:val="18"/>
                <w:szCs w:val="18"/>
                <w:lang w:eastAsia="nl-NL"/>
              </w:rPr>
              <w:t>code</w:t>
            </w:r>
            <w:proofErr w:type="spellEnd"/>
            <w:r w:rsidRPr="0071174A">
              <w:rPr>
                <w:rFonts w:eastAsia="Times New Roman" w:cs="Times New Roman"/>
                <w:color w:val="000000"/>
                <w:sz w:val="18"/>
                <w:szCs w:val="18"/>
                <w:lang w:eastAsia="nl-NL"/>
              </w:rPr>
              <w:t xml:space="preserve"> van de ZAAK bij </w:t>
            </w:r>
            <w:r w:rsidR="004D6767">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Classificatiecode die deel uit maakt van ZAAK.ZAAKTYPE. </w:t>
            </w:r>
            <w:proofErr w:type="spellStart"/>
            <w:r w:rsidRPr="0071174A">
              <w:rPr>
                <w:rFonts w:eastAsia="Times New Roman" w:cs="Times New Roman"/>
                <w:color w:val="000000"/>
                <w:sz w:val="18"/>
                <w:szCs w:val="18"/>
                <w:lang w:eastAsia="nl-NL"/>
              </w:rPr>
              <w:t>Archiefclassificatie</w:t>
            </w:r>
            <w:r w:rsidR="008C076B">
              <w:rPr>
                <w:rFonts w:eastAsia="Times New Roman" w:cs="Times New Roman"/>
                <w:color w:val="000000"/>
                <w:sz w:val="18"/>
                <w:szCs w:val="18"/>
                <w:lang w:eastAsia="nl-NL"/>
              </w:rPr>
              <w:softHyphen/>
            </w:r>
            <w:r w:rsidRPr="0071174A">
              <w:rPr>
                <w:rFonts w:eastAsia="Times New Roman" w:cs="Times New Roman"/>
                <w:color w:val="000000"/>
                <w:sz w:val="18"/>
                <w:szCs w:val="18"/>
                <w:lang w:eastAsia="nl-NL"/>
              </w:rPr>
              <w:t>code</w:t>
            </w:r>
            <w:proofErr w:type="spellEnd"/>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Vanwege het advies in het </w:t>
            </w:r>
            <w:proofErr w:type="spellStart"/>
            <w:r w:rsidRPr="0071174A">
              <w:rPr>
                <w:rFonts w:eastAsia="Times New Roman" w:cs="Times New Roman"/>
                <w:color w:val="000000"/>
                <w:sz w:val="18"/>
                <w:szCs w:val="18"/>
                <w:lang w:eastAsia="nl-NL"/>
              </w:rPr>
              <w:t>TpLO</w:t>
            </w:r>
            <w:proofErr w:type="spellEnd"/>
            <w:r w:rsidRPr="0071174A">
              <w:rPr>
                <w:rFonts w:eastAsia="Times New Roman" w:cs="Times New Roman"/>
                <w:color w:val="000000"/>
                <w:sz w:val="18"/>
                <w:szCs w:val="18"/>
                <w:lang w:eastAsia="nl-NL"/>
              </w:rPr>
              <w:t xml:space="preserve"> bij de Classificatiecode (5) is er van uit gegaan dat het classificatiestelsel en -code van de zaak ook van toepassing zijn op het Enkelvoudig </w:t>
            </w:r>
            <w:r w:rsidR="004D6767">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 xml:space="preserve"> en op het Samengesteld </w:t>
            </w:r>
            <w:r w:rsidR="004D6767">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 xml:space="preserve">. </w:t>
            </w: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Omschrijving</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5.2</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Nadere omschrijving van classificatie[code]</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De omschrijving van de gebruikte code zoals gegeven in het classificatieschema. De omschrijving wordt dus automatisch afgeleid van de code.</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Ontlenen aan classificatiestelsel </w:t>
            </w:r>
            <w:proofErr w:type="spellStart"/>
            <w:r w:rsidRPr="0071174A">
              <w:rPr>
                <w:rFonts w:eastAsia="Times New Roman" w:cs="Times New Roman"/>
                <w:color w:val="000000"/>
                <w:sz w:val="18"/>
                <w:szCs w:val="18"/>
                <w:lang w:eastAsia="nl-NL"/>
              </w:rPr>
              <w:t>a.d.h.v</w:t>
            </w:r>
            <w:proofErr w:type="spellEnd"/>
            <w:r w:rsidRPr="0071174A">
              <w:rPr>
                <w:rFonts w:eastAsia="Times New Roman" w:cs="Times New Roman"/>
                <w:color w:val="000000"/>
                <w:sz w:val="18"/>
                <w:szCs w:val="18"/>
                <w:lang w:eastAsia="nl-NL"/>
              </w:rPr>
              <w:t>. code ad. 5.1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Ontlenen aan classificatiestelsel </w:t>
            </w:r>
            <w:proofErr w:type="spellStart"/>
            <w:r w:rsidRPr="0071174A">
              <w:rPr>
                <w:rFonts w:eastAsia="Times New Roman" w:cs="Times New Roman"/>
                <w:color w:val="000000"/>
                <w:sz w:val="18"/>
                <w:szCs w:val="18"/>
                <w:lang w:eastAsia="nl-NL"/>
              </w:rPr>
              <w:t>a.d.h.v</w:t>
            </w:r>
            <w:proofErr w:type="spellEnd"/>
            <w:r w:rsidRPr="0071174A">
              <w:rPr>
                <w:rFonts w:eastAsia="Times New Roman" w:cs="Times New Roman"/>
                <w:color w:val="000000"/>
                <w:sz w:val="18"/>
                <w:szCs w:val="18"/>
                <w:lang w:eastAsia="nl-NL"/>
              </w:rPr>
              <w:t>. code ad. 5.1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Ontlenen aan classificatiestelsel </w:t>
            </w:r>
            <w:proofErr w:type="spellStart"/>
            <w:r w:rsidRPr="0071174A">
              <w:rPr>
                <w:rFonts w:eastAsia="Times New Roman" w:cs="Times New Roman"/>
                <w:color w:val="000000"/>
                <w:sz w:val="18"/>
                <w:szCs w:val="18"/>
                <w:lang w:eastAsia="nl-NL"/>
              </w:rPr>
              <w:t>a.d.h.v</w:t>
            </w:r>
            <w:proofErr w:type="spellEnd"/>
            <w:r w:rsidRPr="0071174A">
              <w:rPr>
                <w:rFonts w:eastAsia="Times New Roman" w:cs="Times New Roman"/>
                <w:color w:val="000000"/>
                <w:sz w:val="18"/>
                <w:szCs w:val="18"/>
                <w:lang w:eastAsia="nl-NL"/>
              </w:rPr>
              <w:t>. code ad. 5.1</w:t>
            </w:r>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Geen </w:t>
            </w:r>
            <w:proofErr w:type="spellStart"/>
            <w:r w:rsidRPr="0071174A">
              <w:rPr>
                <w:rFonts w:eastAsia="Times New Roman" w:cs="Times New Roman"/>
                <w:color w:val="000000"/>
                <w:sz w:val="18"/>
                <w:szCs w:val="18"/>
                <w:lang w:eastAsia="nl-NL"/>
              </w:rPr>
              <w:t>RGBZ-gegeven</w:t>
            </w:r>
            <w:proofErr w:type="spellEnd"/>
            <w:r w:rsidRPr="0071174A">
              <w:rPr>
                <w:rFonts w:eastAsia="Times New Roman" w:cs="Times New Roman"/>
                <w:color w:val="000000"/>
                <w:sz w:val="18"/>
                <w:szCs w:val="18"/>
                <w:lang w:eastAsia="nl-NL"/>
              </w:rPr>
              <w:t>.</w:t>
            </w: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Bron</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5.3</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Verwijzing naar het geldende classificatieschema/</w:t>
            </w:r>
            <w:r w:rsidR="00D254B2">
              <w:rPr>
                <w:rFonts w:eastAsia="Times New Roman" w:cs="Times New Roman"/>
                <w:color w:val="000000"/>
                <w:sz w:val="18"/>
                <w:szCs w:val="18"/>
                <w:lang w:eastAsia="nl-NL"/>
              </w:rPr>
              <w:br/>
            </w:r>
            <w:r w:rsidRPr="0071174A">
              <w:rPr>
                <w:rFonts w:eastAsia="Times New Roman" w:cs="Times New Roman"/>
                <w:color w:val="000000"/>
                <w:sz w:val="18"/>
                <w:szCs w:val="18"/>
                <w:lang w:eastAsia="nl-NL"/>
              </w:rPr>
              <w:t>ordeningsplan</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Naam van het geldende classificatieschema</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71174A" w:rsidP="00114BF9">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Ontlenen aan het </w:t>
            </w:r>
            <w:proofErr w:type="spellStart"/>
            <w:r w:rsidRPr="0071174A">
              <w:rPr>
                <w:rFonts w:eastAsia="Times New Roman" w:cs="Times New Roman"/>
                <w:color w:val="000000"/>
                <w:sz w:val="18"/>
                <w:szCs w:val="18"/>
                <w:lang w:eastAsia="nl-NL"/>
              </w:rPr>
              <w:t>classificatie-stelsel</w:t>
            </w:r>
            <w:proofErr w:type="spellEnd"/>
            <w:r w:rsidRPr="0071174A">
              <w:rPr>
                <w:rFonts w:eastAsia="Times New Roman" w:cs="Times New Roman"/>
                <w:color w:val="000000"/>
                <w:sz w:val="18"/>
                <w:szCs w:val="18"/>
                <w:lang w:eastAsia="nl-NL"/>
              </w:rPr>
              <w:t xml:space="preserve"> m.b.v. de afkorting </w:t>
            </w:r>
            <w:del w:id="143" w:author="Arjan" w:date="2013-08-15T12:07:00Z">
              <w:r w:rsidRPr="0071174A" w:rsidDel="00114BF9">
                <w:rPr>
                  <w:rFonts w:eastAsia="Times New Roman" w:cs="Times New Roman"/>
                  <w:color w:val="000000"/>
                  <w:sz w:val="18"/>
                  <w:szCs w:val="18"/>
                  <w:lang w:eastAsia="nl-NL"/>
                </w:rPr>
                <w:delText>daar</w:delText>
              </w:r>
            </w:del>
            <w:r w:rsidRPr="0071174A">
              <w:rPr>
                <w:rFonts w:eastAsia="Times New Roman" w:cs="Times New Roman"/>
                <w:color w:val="000000"/>
                <w:sz w:val="18"/>
                <w:szCs w:val="18"/>
                <w:lang w:eastAsia="nl-NL"/>
              </w:rPr>
              <w:t xml:space="preserve">van </w:t>
            </w:r>
            <w:ins w:id="144" w:author="Arjan" w:date="2013-08-15T12:07:00Z">
              <w:r w:rsidR="00114BF9">
                <w:rPr>
                  <w:rFonts w:eastAsia="Times New Roman" w:cs="Times New Roman"/>
                  <w:color w:val="000000"/>
                  <w:sz w:val="18"/>
                  <w:szCs w:val="18"/>
                  <w:lang w:eastAsia="nl-NL"/>
                </w:rPr>
                <w:t xml:space="preserve">de naam van het classificatieschema </w:t>
              </w:r>
            </w:ins>
            <w:r w:rsidRPr="0071174A">
              <w:rPr>
                <w:rFonts w:eastAsia="Times New Roman" w:cs="Times New Roman"/>
                <w:color w:val="000000"/>
                <w:sz w:val="18"/>
                <w:szCs w:val="18"/>
                <w:lang w:eastAsia="nl-NL"/>
              </w:rPr>
              <w:t xml:space="preserve">die deel uit maakt </w:t>
            </w:r>
            <w:r w:rsidR="008C076B">
              <w:rPr>
                <w:rFonts w:eastAsia="Times New Roman" w:cs="Times New Roman"/>
                <w:color w:val="000000"/>
                <w:sz w:val="18"/>
                <w:szCs w:val="18"/>
                <w:lang w:eastAsia="nl-NL"/>
              </w:rPr>
              <w:t xml:space="preserve">van </w:t>
            </w:r>
            <w:proofErr w:type="spellStart"/>
            <w:r w:rsidR="008C076B">
              <w:rPr>
                <w:rFonts w:eastAsia="Times New Roman" w:cs="Times New Roman"/>
                <w:color w:val="000000"/>
                <w:sz w:val="18"/>
                <w:szCs w:val="18"/>
                <w:lang w:eastAsia="nl-NL"/>
              </w:rPr>
              <w:t>ZAAK.ZAAKTYPE.Ar</w:t>
            </w:r>
            <w:r w:rsidR="008C076B">
              <w:rPr>
                <w:rFonts w:eastAsia="Times New Roman" w:cs="Times New Roman"/>
                <w:color w:val="000000"/>
                <w:sz w:val="18"/>
                <w:szCs w:val="18"/>
                <w:lang w:eastAsia="nl-NL"/>
              </w:rPr>
              <w:softHyphen/>
              <w:t>chiefclassi</w:t>
            </w:r>
            <w:r w:rsidRPr="0071174A">
              <w:rPr>
                <w:rFonts w:eastAsia="Times New Roman" w:cs="Times New Roman"/>
                <w:color w:val="000000"/>
                <w:sz w:val="18"/>
                <w:szCs w:val="18"/>
                <w:lang w:eastAsia="nl-NL"/>
              </w:rPr>
              <w:t>ficatiecode</w:t>
            </w:r>
            <w:proofErr w:type="spellEnd"/>
            <w:r w:rsidRPr="0071174A">
              <w:rPr>
                <w:rFonts w:eastAsia="Times New Roman" w:cs="Times New Roman"/>
                <w:color w:val="000000"/>
                <w:sz w:val="18"/>
                <w:szCs w:val="18"/>
                <w:lang w:eastAsia="nl-NL"/>
              </w:rPr>
              <w:t xml:space="preserve"> van de ZAAK bij </w:t>
            </w:r>
            <w:r w:rsidR="004D6767">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114BF9">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Ontlenen aan het </w:t>
            </w:r>
            <w:proofErr w:type="spellStart"/>
            <w:r w:rsidRPr="0071174A">
              <w:rPr>
                <w:rFonts w:eastAsia="Times New Roman" w:cs="Times New Roman"/>
                <w:color w:val="000000"/>
                <w:sz w:val="18"/>
                <w:szCs w:val="18"/>
                <w:lang w:eastAsia="nl-NL"/>
              </w:rPr>
              <w:t>classificatie-stelsel</w:t>
            </w:r>
            <w:proofErr w:type="spellEnd"/>
            <w:r w:rsidRPr="0071174A">
              <w:rPr>
                <w:rFonts w:eastAsia="Times New Roman" w:cs="Times New Roman"/>
                <w:color w:val="000000"/>
                <w:sz w:val="18"/>
                <w:szCs w:val="18"/>
                <w:lang w:eastAsia="nl-NL"/>
              </w:rPr>
              <w:t xml:space="preserve"> m.b.v. de afkorting </w:t>
            </w:r>
            <w:del w:id="145" w:author="Arjan" w:date="2013-08-15T12:07:00Z">
              <w:r w:rsidRPr="0071174A" w:rsidDel="00114BF9">
                <w:rPr>
                  <w:rFonts w:eastAsia="Times New Roman" w:cs="Times New Roman"/>
                  <w:color w:val="000000"/>
                  <w:sz w:val="18"/>
                  <w:szCs w:val="18"/>
                  <w:lang w:eastAsia="nl-NL"/>
                </w:rPr>
                <w:delText>daar</w:delText>
              </w:r>
            </w:del>
            <w:r w:rsidRPr="0071174A">
              <w:rPr>
                <w:rFonts w:eastAsia="Times New Roman" w:cs="Times New Roman"/>
                <w:color w:val="000000"/>
                <w:sz w:val="18"/>
                <w:szCs w:val="18"/>
                <w:lang w:eastAsia="nl-NL"/>
              </w:rPr>
              <w:t xml:space="preserve">van </w:t>
            </w:r>
            <w:ins w:id="146" w:author="Arjan" w:date="2013-08-15T12:07:00Z">
              <w:r w:rsidR="00114BF9">
                <w:rPr>
                  <w:rFonts w:eastAsia="Times New Roman" w:cs="Times New Roman"/>
                  <w:color w:val="000000"/>
                  <w:sz w:val="18"/>
                  <w:szCs w:val="18"/>
                  <w:lang w:eastAsia="nl-NL"/>
                </w:rPr>
                <w:t xml:space="preserve">de naam van het classificatieschema </w:t>
              </w:r>
            </w:ins>
            <w:r w:rsidRPr="0071174A">
              <w:rPr>
                <w:rFonts w:eastAsia="Times New Roman" w:cs="Times New Roman"/>
                <w:color w:val="000000"/>
                <w:sz w:val="18"/>
                <w:szCs w:val="18"/>
                <w:lang w:eastAsia="nl-NL"/>
              </w:rPr>
              <w:t xml:space="preserve">die deel uit maakt </w:t>
            </w:r>
            <w:r w:rsidR="008C076B">
              <w:rPr>
                <w:rFonts w:eastAsia="Times New Roman" w:cs="Times New Roman"/>
                <w:color w:val="000000"/>
                <w:sz w:val="18"/>
                <w:szCs w:val="18"/>
                <w:lang w:eastAsia="nl-NL"/>
              </w:rPr>
              <w:t xml:space="preserve">van </w:t>
            </w:r>
            <w:proofErr w:type="spellStart"/>
            <w:r w:rsidR="008C076B">
              <w:rPr>
                <w:rFonts w:eastAsia="Times New Roman" w:cs="Times New Roman"/>
                <w:color w:val="000000"/>
                <w:sz w:val="18"/>
                <w:szCs w:val="18"/>
                <w:lang w:eastAsia="nl-NL"/>
              </w:rPr>
              <w:t>ZAAK.ZAAKTYPE.Ar</w:t>
            </w:r>
            <w:r w:rsidR="008C076B">
              <w:rPr>
                <w:rFonts w:eastAsia="Times New Roman" w:cs="Times New Roman"/>
                <w:color w:val="000000"/>
                <w:sz w:val="18"/>
                <w:szCs w:val="18"/>
                <w:lang w:eastAsia="nl-NL"/>
              </w:rPr>
              <w:softHyphen/>
              <w:t>chiefclassi</w:t>
            </w:r>
            <w:r w:rsidRPr="0071174A">
              <w:rPr>
                <w:rFonts w:eastAsia="Times New Roman" w:cs="Times New Roman"/>
                <w:color w:val="000000"/>
                <w:sz w:val="18"/>
                <w:szCs w:val="18"/>
                <w:lang w:eastAsia="nl-NL"/>
              </w:rPr>
              <w:t>ficatiecode</w:t>
            </w:r>
            <w:proofErr w:type="spellEnd"/>
            <w:r w:rsidRPr="0071174A">
              <w:rPr>
                <w:rFonts w:eastAsia="Times New Roman" w:cs="Times New Roman"/>
                <w:color w:val="000000"/>
                <w:sz w:val="18"/>
                <w:szCs w:val="18"/>
                <w:lang w:eastAsia="nl-NL"/>
              </w:rPr>
              <w:t xml:space="preserve"> van de ZAAK bij </w:t>
            </w:r>
            <w:r w:rsidR="004D6767">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114BF9">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Ontlenen aan het </w:t>
            </w:r>
            <w:proofErr w:type="spellStart"/>
            <w:r w:rsidRPr="0071174A">
              <w:rPr>
                <w:rFonts w:eastAsia="Times New Roman" w:cs="Times New Roman"/>
                <w:color w:val="000000"/>
                <w:sz w:val="18"/>
                <w:szCs w:val="18"/>
                <w:lang w:eastAsia="nl-NL"/>
              </w:rPr>
              <w:t>classificatie-stelsel</w:t>
            </w:r>
            <w:proofErr w:type="spellEnd"/>
            <w:r w:rsidRPr="0071174A">
              <w:rPr>
                <w:rFonts w:eastAsia="Times New Roman" w:cs="Times New Roman"/>
                <w:color w:val="000000"/>
                <w:sz w:val="18"/>
                <w:szCs w:val="18"/>
                <w:lang w:eastAsia="nl-NL"/>
              </w:rPr>
              <w:t xml:space="preserve"> m.b.v. de afkorting </w:t>
            </w:r>
            <w:del w:id="147" w:author="Arjan" w:date="2013-08-15T12:08:00Z">
              <w:r w:rsidRPr="0071174A" w:rsidDel="00114BF9">
                <w:rPr>
                  <w:rFonts w:eastAsia="Times New Roman" w:cs="Times New Roman"/>
                  <w:color w:val="000000"/>
                  <w:sz w:val="18"/>
                  <w:szCs w:val="18"/>
                  <w:lang w:eastAsia="nl-NL"/>
                </w:rPr>
                <w:delText>daar</w:delText>
              </w:r>
            </w:del>
            <w:r w:rsidRPr="0071174A">
              <w:rPr>
                <w:rFonts w:eastAsia="Times New Roman" w:cs="Times New Roman"/>
                <w:color w:val="000000"/>
                <w:sz w:val="18"/>
                <w:szCs w:val="18"/>
                <w:lang w:eastAsia="nl-NL"/>
              </w:rPr>
              <w:t xml:space="preserve">van </w:t>
            </w:r>
            <w:ins w:id="148" w:author="Arjan" w:date="2013-08-15T12:08:00Z">
              <w:r w:rsidR="00114BF9">
                <w:rPr>
                  <w:rFonts w:eastAsia="Times New Roman" w:cs="Times New Roman"/>
                  <w:color w:val="000000"/>
                  <w:sz w:val="18"/>
                  <w:szCs w:val="18"/>
                  <w:lang w:eastAsia="nl-NL"/>
                </w:rPr>
                <w:t xml:space="preserve">de naam van het classificatieschema </w:t>
              </w:r>
            </w:ins>
            <w:r w:rsidRPr="0071174A">
              <w:rPr>
                <w:rFonts w:eastAsia="Times New Roman" w:cs="Times New Roman"/>
                <w:color w:val="000000"/>
                <w:sz w:val="18"/>
                <w:szCs w:val="18"/>
                <w:lang w:eastAsia="nl-NL"/>
              </w:rPr>
              <w:t xml:space="preserve">die deel uit maakt van </w:t>
            </w:r>
            <w:proofErr w:type="spellStart"/>
            <w:r w:rsidRPr="0071174A">
              <w:rPr>
                <w:rFonts w:eastAsia="Times New Roman" w:cs="Times New Roman"/>
                <w:color w:val="000000"/>
                <w:sz w:val="18"/>
                <w:szCs w:val="18"/>
                <w:lang w:eastAsia="nl-NL"/>
              </w:rPr>
              <w:t>ZAAK.ZAAKTYPE.Ar</w:t>
            </w:r>
            <w:r w:rsidR="008C076B">
              <w:rPr>
                <w:rFonts w:eastAsia="Times New Roman" w:cs="Times New Roman"/>
                <w:color w:val="000000"/>
                <w:sz w:val="18"/>
                <w:szCs w:val="18"/>
                <w:lang w:eastAsia="nl-NL"/>
              </w:rPr>
              <w:softHyphen/>
            </w:r>
            <w:r w:rsidRPr="0071174A">
              <w:rPr>
                <w:rFonts w:eastAsia="Times New Roman" w:cs="Times New Roman"/>
                <w:color w:val="000000"/>
                <w:sz w:val="18"/>
                <w:szCs w:val="18"/>
                <w:lang w:eastAsia="nl-NL"/>
              </w:rPr>
              <w:t>chiefclassificatie</w:t>
            </w:r>
            <w:r w:rsidR="008C076B">
              <w:rPr>
                <w:rFonts w:eastAsia="Times New Roman" w:cs="Times New Roman"/>
                <w:color w:val="000000"/>
                <w:sz w:val="18"/>
                <w:szCs w:val="18"/>
                <w:lang w:eastAsia="nl-NL"/>
              </w:rPr>
              <w:softHyphen/>
            </w:r>
            <w:r w:rsidRPr="0071174A">
              <w:rPr>
                <w:rFonts w:eastAsia="Times New Roman" w:cs="Times New Roman"/>
                <w:color w:val="000000"/>
                <w:sz w:val="18"/>
                <w:szCs w:val="18"/>
                <w:lang w:eastAsia="nl-NL"/>
              </w:rPr>
              <w:t>code</w:t>
            </w:r>
            <w:proofErr w:type="spellEnd"/>
          </w:p>
        </w:tc>
        <w:tc>
          <w:tcPr>
            <w:tcW w:w="2109" w:type="dxa"/>
            <w:tcBorders>
              <w:top w:val="nil"/>
              <w:left w:val="nil"/>
              <w:bottom w:val="nil"/>
              <w:right w:val="nil"/>
            </w:tcBorders>
            <w:shd w:val="clear" w:color="auto" w:fill="auto"/>
            <w:hideMark/>
          </w:tcPr>
          <w:p w:rsidR="0071174A" w:rsidRDefault="0071174A" w:rsidP="0071174A">
            <w:pPr>
              <w:spacing w:line="240" w:lineRule="auto"/>
              <w:rPr>
                <w:ins w:id="149" w:author="Arjan" w:date="2013-10-02T10:16:00Z"/>
                <w:rFonts w:eastAsia="Times New Roman" w:cs="Times New Roman"/>
                <w:color w:val="000000"/>
                <w:sz w:val="18"/>
                <w:szCs w:val="18"/>
                <w:lang w:eastAsia="nl-NL"/>
              </w:rPr>
            </w:pPr>
            <w:r w:rsidRPr="0071174A">
              <w:rPr>
                <w:rFonts w:eastAsia="Times New Roman" w:cs="Times New Roman"/>
                <w:color w:val="000000"/>
                <w:sz w:val="18"/>
                <w:szCs w:val="18"/>
                <w:lang w:eastAsia="nl-NL"/>
              </w:rPr>
              <w:t>Zie opmerking bij Code (5.1)</w:t>
            </w:r>
            <w:ins w:id="150" w:author="Arjan" w:date="2013-10-02T10:16:00Z">
              <w:r w:rsidR="00C1242C">
                <w:rPr>
                  <w:rFonts w:eastAsia="Times New Roman" w:cs="Times New Roman"/>
                  <w:color w:val="000000"/>
                  <w:sz w:val="18"/>
                  <w:szCs w:val="18"/>
                  <w:lang w:eastAsia="nl-NL"/>
                </w:rPr>
                <w:t>.</w:t>
              </w:r>
            </w:ins>
          </w:p>
          <w:p w:rsidR="00C1242C" w:rsidRPr="0071174A" w:rsidRDefault="00C1242C" w:rsidP="0071174A">
            <w:pPr>
              <w:spacing w:line="240" w:lineRule="auto"/>
              <w:rPr>
                <w:rFonts w:eastAsia="Times New Roman" w:cs="Times New Roman"/>
                <w:color w:val="000000"/>
                <w:sz w:val="18"/>
                <w:szCs w:val="18"/>
                <w:lang w:eastAsia="nl-NL"/>
              </w:rPr>
            </w:pPr>
            <w:ins w:id="151" w:author="Arjan" w:date="2013-10-02T10:16:00Z">
              <w:r>
                <w:rPr>
                  <w:rFonts w:eastAsia="Times New Roman" w:cs="Times New Roman"/>
                  <w:color w:val="000000"/>
                  <w:sz w:val="18"/>
                  <w:szCs w:val="18"/>
                  <w:lang w:eastAsia="nl-NL"/>
                </w:rPr>
                <w:t xml:space="preserve">Te overwegen is om de naam van </w:t>
              </w:r>
            </w:ins>
            <w:ins w:id="152" w:author="Arjan" w:date="2013-10-02T10:17:00Z">
              <w:r>
                <w:rPr>
                  <w:rFonts w:eastAsia="Times New Roman" w:cs="Times New Roman"/>
                  <w:color w:val="000000"/>
                  <w:sz w:val="18"/>
                  <w:szCs w:val="18"/>
                  <w:lang w:eastAsia="nl-NL"/>
                </w:rPr>
                <w:t>het classificatieschema als apart attribuut bij ZAAKTYPE op te nemen.</w:t>
              </w:r>
            </w:ins>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 </w:t>
            </w:r>
            <w:r w:rsidRPr="0071174A">
              <w:rPr>
                <w:rFonts w:eastAsia="Times New Roman" w:cs="Times New Roman"/>
                <w:color w:val="000000"/>
                <w:sz w:val="18"/>
                <w:szCs w:val="18"/>
                <w:lang w:eastAsia="nl-NL"/>
              </w:rPr>
              <w:lastRenderedPageBreak/>
              <w:t>Datum/periode</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5.4</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Datum of periode </w:t>
            </w:r>
            <w:r w:rsidRPr="0071174A">
              <w:rPr>
                <w:rFonts w:eastAsia="Times New Roman" w:cs="Times New Roman"/>
                <w:color w:val="000000"/>
                <w:sz w:val="18"/>
                <w:szCs w:val="18"/>
                <w:lang w:eastAsia="nl-NL"/>
              </w:rPr>
              <w:lastRenderedPageBreak/>
              <w:t>wanneer geldig/gebruikt</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 xml:space="preserve">Hier wordt ingevuld over welke periode </w:t>
            </w:r>
            <w:r w:rsidRPr="0071174A">
              <w:rPr>
                <w:rFonts w:eastAsia="Times New Roman" w:cs="Times New Roman"/>
                <w:color w:val="000000"/>
                <w:sz w:val="18"/>
                <w:szCs w:val="18"/>
                <w:lang w:eastAsia="nl-NL"/>
              </w:rPr>
              <w:lastRenderedPageBreak/>
              <w:t xml:space="preserve">deze classificatie gebruikt wordt / is. </w:t>
            </w:r>
            <w:r w:rsidRPr="0071174A">
              <w:rPr>
                <w:rFonts w:eastAsia="Times New Roman" w:cs="Times New Roman"/>
                <w:color w:val="000000"/>
                <w:sz w:val="18"/>
                <w:szCs w:val="18"/>
                <w:lang w:eastAsia="nl-NL"/>
              </w:rPr>
              <w:br/>
              <w:t>Omdat van tevoren onbekend is hoe lang een bepaald systeem nog in gebruik zal zijn, zal dit element uit twee data bestaan: vanaf en tot. De eerste wordt altijd ingevuld, de tweede alleen indien van toepassing.</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1-1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Ontlenen aan </w:t>
            </w:r>
            <w:r w:rsidRPr="0071174A">
              <w:rPr>
                <w:rFonts w:eastAsia="Times New Roman" w:cs="Times New Roman"/>
                <w:color w:val="000000"/>
                <w:sz w:val="18"/>
                <w:szCs w:val="18"/>
                <w:lang w:eastAsia="nl-NL"/>
              </w:rPr>
              <w:lastRenderedPageBreak/>
              <w:t>geldigheidsgegevens van classificatiestelsel ad. 5.3</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 xml:space="preserve">Ontlenen aan </w:t>
            </w:r>
            <w:r w:rsidRPr="0071174A">
              <w:rPr>
                <w:rFonts w:eastAsia="Times New Roman" w:cs="Times New Roman"/>
                <w:color w:val="000000"/>
                <w:sz w:val="18"/>
                <w:szCs w:val="18"/>
                <w:lang w:eastAsia="nl-NL"/>
              </w:rPr>
              <w:lastRenderedPageBreak/>
              <w:t>geldigheidsgegevens van classificatiestelsel ad. 5.3</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 xml:space="preserve">Ontlenen aan </w:t>
            </w:r>
            <w:r w:rsidRPr="0071174A">
              <w:rPr>
                <w:rFonts w:eastAsia="Times New Roman" w:cs="Times New Roman"/>
                <w:color w:val="000000"/>
                <w:sz w:val="18"/>
                <w:szCs w:val="18"/>
                <w:lang w:eastAsia="nl-NL"/>
              </w:rPr>
              <w:lastRenderedPageBreak/>
              <w:t>geldigheidsgege</w:t>
            </w:r>
            <w:r w:rsidR="008C076B">
              <w:rPr>
                <w:rFonts w:eastAsia="Times New Roman" w:cs="Times New Roman"/>
                <w:color w:val="000000"/>
                <w:sz w:val="18"/>
                <w:szCs w:val="18"/>
                <w:lang w:eastAsia="nl-NL"/>
              </w:rPr>
              <w:softHyphen/>
            </w:r>
            <w:r w:rsidRPr="0071174A">
              <w:rPr>
                <w:rFonts w:eastAsia="Times New Roman" w:cs="Times New Roman"/>
                <w:color w:val="000000"/>
                <w:sz w:val="18"/>
                <w:szCs w:val="18"/>
                <w:lang w:eastAsia="nl-NL"/>
              </w:rPr>
              <w:t>vens van classificatiestelsel ad. 5.3</w:t>
            </w:r>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 xml:space="preserve">Geen </w:t>
            </w:r>
            <w:proofErr w:type="spellStart"/>
            <w:r w:rsidRPr="0071174A">
              <w:rPr>
                <w:rFonts w:eastAsia="Times New Roman" w:cs="Times New Roman"/>
                <w:color w:val="000000"/>
                <w:sz w:val="18"/>
                <w:szCs w:val="18"/>
                <w:lang w:eastAsia="nl-NL"/>
              </w:rPr>
              <w:t>RGBZ-gegeven</w:t>
            </w:r>
            <w:proofErr w:type="spellEnd"/>
            <w:r w:rsidRPr="0071174A">
              <w:rPr>
                <w:rFonts w:eastAsia="Times New Roman" w:cs="Times New Roman"/>
                <w:color w:val="000000"/>
                <w:sz w:val="18"/>
                <w:szCs w:val="18"/>
                <w:lang w:eastAsia="nl-NL"/>
              </w:rPr>
              <w:t>.</w:t>
            </w: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Omschrijving</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6</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Vrije tekst met nadere beschrijving van entiteit</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Het verschaffen van nadere inhoudelijke informatie</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0-N</w:t>
            </w:r>
          </w:p>
        </w:tc>
        <w:tc>
          <w:tcPr>
            <w:tcW w:w="1843" w:type="dxa"/>
            <w:tcBorders>
              <w:top w:val="nil"/>
              <w:left w:val="nil"/>
              <w:bottom w:val="nil"/>
              <w:right w:val="nil"/>
            </w:tcBorders>
            <w:shd w:val="clear" w:color="auto" w:fill="auto"/>
            <w:hideMark/>
          </w:tcPr>
          <w:p w:rsidR="0071174A" w:rsidRPr="0071174A" w:rsidRDefault="004D6767" w:rsidP="004D6767">
            <w:pPr>
              <w:spacing w:line="240" w:lineRule="auto"/>
              <w:rPr>
                <w:rFonts w:eastAsia="Times New Roman" w:cs="Times New Roman"/>
                <w:color w:val="000000"/>
                <w:sz w:val="18"/>
                <w:szCs w:val="18"/>
                <w:lang w:eastAsia="nl-NL"/>
              </w:rPr>
            </w:pPr>
            <w:r>
              <w:rPr>
                <w:rFonts w:eastAsia="Times New Roman" w:cs="Times New Roman"/>
                <w:color w:val="000000"/>
                <w:sz w:val="18"/>
                <w:szCs w:val="18"/>
                <w:lang w:eastAsia="nl-NL"/>
              </w:rPr>
              <w:t>INFORMATIEOBJECT</w:t>
            </w:r>
            <w:r w:rsidR="0071174A" w:rsidRPr="0071174A">
              <w:rPr>
                <w:rFonts w:eastAsia="Times New Roman" w:cs="Times New Roman"/>
                <w:color w:val="000000"/>
                <w:sz w:val="18"/>
                <w:szCs w:val="18"/>
                <w:lang w:eastAsia="nl-NL"/>
              </w:rPr>
              <w:t xml:space="preserve"> . </w:t>
            </w:r>
            <w:r>
              <w:rPr>
                <w:rFonts w:eastAsia="Times New Roman" w:cs="Times New Roman"/>
                <w:color w:val="000000"/>
                <w:sz w:val="18"/>
                <w:szCs w:val="18"/>
                <w:lang w:eastAsia="nl-NL"/>
              </w:rPr>
              <w:t>B</w:t>
            </w:r>
            <w:r w:rsidR="0071174A" w:rsidRPr="0071174A">
              <w:rPr>
                <w:rFonts w:eastAsia="Times New Roman" w:cs="Times New Roman"/>
                <w:color w:val="000000"/>
                <w:sz w:val="18"/>
                <w:szCs w:val="18"/>
                <w:lang w:eastAsia="nl-NL"/>
              </w:rPr>
              <w:t>eschrijving</w:t>
            </w:r>
            <w:ins w:id="153" w:author="Arjan" w:date="2013-10-02T09:51:00Z">
              <w:r w:rsidR="00D254B2">
                <w:rPr>
                  <w:rFonts w:eastAsia="Times New Roman" w:cs="Times New Roman"/>
                  <w:color w:val="000000"/>
                  <w:sz w:val="18"/>
                  <w:szCs w:val="18"/>
                  <w:lang w:eastAsia="nl-NL"/>
                </w:rPr>
                <w:t xml:space="preserve">; </w:t>
              </w:r>
              <w:r w:rsidR="00D254B2" w:rsidRPr="0071174A">
                <w:rPr>
                  <w:rFonts w:eastAsia="Times New Roman" w:cs="Times New Roman"/>
                  <w:color w:val="000000"/>
                  <w:sz w:val="18"/>
                  <w:szCs w:val="18"/>
                  <w:lang w:eastAsia="nl-NL"/>
                </w:rPr>
                <w:t>ZAAK</w:t>
              </w:r>
              <w:r w:rsidR="00D254B2">
                <w:rPr>
                  <w:rFonts w:eastAsia="Times New Roman" w:cs="Times New Roman"/>
                  <w:color w:val="000000"/>
                  <w:sz w:val="18"/>
                  <w:szCs w:val="18"/>
                  <w:lang w:eastAsia="nl-NL"/>
                </w:rPr>
                <w:t>INFORMATIEOBJECT</w:t>
              </w:r>
              <w:r w:rsidR="00D254B2" w:rsidRPr="0071174A">
                <w:rPr>
                  <w:rFonts w:eastAsia="Times New Roman" w:cs="Times New Roman"/>
                  <w:color w:val="000000"/>
                  <w:sz w:val="18"/>
                  <w:szCs w:val="18"/>
                  <w:lang w:eastAsia="nl-NL"/>
                </w:rPr>
                <w:t xml:space="preserve"> . </w:t>
              </w:r>
              <w:r w:rsidR="00D254B2">
                <w:rPr>
                  <w:rFonts w:eastAsia="Times New Roman" w:cs="Times New Roman"/>
                  <w:color w:val="000000"/>
                  <w:sz w:val="18"/>
                  <w:szCs w:val="18"/>
                  <w:lang w:eastAsia="nl-NL"/>
                </w:rPr>
                <w:t>Beschrijving</w:t>
              </w:r>
            </w:ins>
          </w:p>
        </w:tc>
        <w:tc>
          <w:tcPr>
            <w:tcW w:w="1843" w:type="dxa"/>
            <w:tcBorders>
              <w:top w:val="nil"/>
              <w:left w:val="nil"/>
              <w:bottom w:val="nil"/>
              <w:right w:val="nil"/>
            </w:tcBorders>
            <w:shd w:val="clear" w:color="auto" w:fill="auto"/>
            <w:hideMark/>
          </w:tcPr>
          <w:p w:rsidR="0071174A" w:rsidRPr="0071174A" w:rsidRDefault="004D6767" w:rsidP="004D6767">
            <w:pPr>
              <w:spacing w:line="240" w:lineRule="auto"/>
              <w:rPr>
                <w:rFonts w:eastAsia="Times New Roman" w:cs="Times New Roman"/>
                <w:color w:val="000000"/>
                <w:sz w:val="18"/>
                <w:szCs w:val="18"/>
                <w:lang w:eastAsia="nl-NL"/>
              </w:rPr>
            </w:pPr>
            <w:r>
              <w:rPr>
                <w:rFonts w:eastAsia="Times New Roman" w:cs="Times New Roman"/>
                <w:color w:val="000000"/>
                <w:sz w:val="18"/>
                <w:szCs w:val="18"/>
                <w:lang w:eastAsia="nl-NL"/>
              </w:rPr>
              <w:t>INFORMATIEOBJECT</w:t>
            </w:r>
            <w:r w:rsidR="0071174A" w:rsidRPr="0071174A">
              <w:rPr>
                <w:rFonts w:eastAsia="Times New Roman" w:cs="Times New Roman"/>
                <w:color w:val="000000"/>
                <w:sz w:val="18"/>
                <w:szCs w:val="18"/>
                <w:lang w:eastAsia="nl-NL"/>
              </w:rPr>
              <w:t xml:space="preserve"> . </w:t>
            </w:r>
            <w:r>
              <w:rPr>
                <w:rFonts w:eastAsia="Times New Roman" w:cs="Times New Roman"/>
                <w:color w:val="000000"/>
                <w:sz w:val="18"/>
                <w:szCs w:val="18"/>
                <w:lang w:eastAsia="nl-NL"/>
              </w:rPr>
              <w:t>B</w:t>
            </w:r>
            <w:r w:rsidR="0071174A" w:rsidRPr="0071174A">
              <w:rPr>
                <w:rFonts w:eastAsia="Times New Roman" w:cs="Times New Roman"/>
                <w:color w:val="000000"/>
                <w:sz w:val="18"/>
                <w:szCs w:val="18"/>
                <w:lang w:eastAsia="nl-NL"/>
              </w:rPr>
              <w:t>eschrijving</w:t>
            </w:r>
            <w:ins w:id="154" w:author="Arjan" w:date="2013-10-02T09:51:00Z">
              <w:r w:rsidR="00D254B2">
                <w:rPr>
                  <w:rFonts w:eastAsia="Times New Roman" w:cs="Times New Roman"/>
                  <w:color w:val="000000"/>
                  <w:sz w:val="18"/>
                  <w:szCs w:val="18"/>
                  <w:lang w:eastAsia="nl-NL"/>
                </w:rPr>
                <w:t xml:space="preserve">; </w:t>
              </w:r>
              <w:r w:rsidR="00D254B2" w:rsidRPr="0071174A">
                <w:rPr>
                  <w:rFonts w:eastAsia="Times New Roman" w:cs="Times New Roman"/>
                  <w:color w:val="000000"/>
                  <w:sz w:val="18"/>
                  <w:szCs w:val="18"/>
                  <w:lang w:eastAsia="nl-NL"/>
                </w:rPr>
                <w:t>ZAAK</w:t>
              </w:r>
              <w:r w:rsidR="00D254B2">
                <w:rPr>
                  <w:rFonts w:eastAsia="Times New Roman" w:cs="Times New Roman"/>
                  <w:color w:val="000000"/>
                  <w:sz w:val="18"/>
                  <w:szCs w:val="18"/>
                  <w:lang w:eastAsia="nl-NL"/>
                </w:rPr>
                <w:t>INFORMATIEOBJECT</w:t>
              </w:r>
              <w:r w:rsidR="00D254B2" w:rsidRPr="0071174A">
                <w:rPr>
                  <w:rFonts w:eastAsia="Times New Roman" w:cs="Times New Roman"/>
                  <w:color w:val="000000"/>
                  <w:sz w:val="18"/>
                  <w:szCs w:val="18"/>
                  <w:lang w:eastAsia="nl-NL"/>
                </w:rPr>
                <w:t xml:space="preserve"> . </w:t>
              </w:r>
              <w:r w:rsidR="00D254B2">
                <w:rPr>
                  <w:rFonts w:eastAsia="Times New Roman" w:cs="Times New Roman"/>
                  <w:color w:val="000000"/>
                  <w:sz w:val="18"/>
                  <w:szCs w:val="18"/>
                  <w:lang w:eastAsia="nl-NL"/>
                </w:rPr>
                <w:t>Beschrijving</w:t>
              </w:r>
            </w:ins>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ZAAK . Toelichting</w:t>
            </w:r>
          </w:p>
        </w:tc>
        <w:tc>
          <w:tcPr>
            <w:tcW w:w="2109" w:type="dxa"/>
            <w:tcBorders>
              <w:top w:val="nil"/>
              <w:left w:val="nil"/>
              <w:bottom w:val="nil"/>
              <w:right w:val="nil"/>
            </w:tcBorders>
            <w:shd w:val="clear" w:color="auto" w:fill="auto"/>
            <w:hideMark/>
          </w:tcPr>
          <w:p w:rsidR="0071174A" w:rsidRPr="0071174A" w:rsidRDefault="00D254B2" w:rsidP="0071174A">
            <w:pPr>
              <w:spacing w:line="240" w:lineRule="auto"/>
              <w:rPr>
                <w:rFonts w:eastAsia="Times New Roman" w:cs="Times New Roman"/>
                <w:color w:val="000000"/>
                <w:sz w:val="18"/>
                <w:szCs w:val="18"/>
                <w:lang w:eastAsia="nl-NL"/>
              </w:rPr>
            </w:pPr>
            <w:ins w:id="155" w:author="Arjan" w:date="2013-10-02T09:51:00Z">
              <w:r>
                <w:rPr>
                  <w:rFonts w:eastAsia="Times New Roman" w:cs="Times New Roman"/>
                  <w:color w:val="000000"/>
                  <w:sz w:val="18"/>
                  <w:szCs w:val="18"/>
                  <w:lang w:eastAsia="nl-NL"/>
                </w:rPr>
                <w:t>Zie opmerking bij element 4.</w:t>
              </w:r>
            </w:ins>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Plaats</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7</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Fysieke of virtuele locatie van entiteit</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Doel is het beheer en de terugvindbaarheid van het archiefstuk. </w:t>
            </w:r>
            <w:r w:rsidRPr="0071174A">
              <w:rPr>
                <w:rFonts w:eastAsia="Times New Roman" w:cs="Times New Roman"/>
                <w:color w:val="000000"/>
                <w:sz w:val="18"/>
                <w:szCs w:val="18"/>
                <w:lang w:eastAsia="nl-NL"/>
              </w:rPr>
              <w:br/>
              <w:t xml:space="preserve">Kan voor een digitaal archiefstuk bijvoorbeeld een applicatie met unieke sleutel, een URL of locatie van offline </w:t>
            </w:r>
            <w:proofErr w:type="spellStart"/>
            <w:r w:rsidRPr="0071174A">
              <w:rPr>
                <w:rFonts w:eastAsia="Times New Roman" w:cs="Times New Roman"/>
                <w:color w:val="000000"/>
                <w:sz w:val="18"/>
                <w:szCs w:val="18"/>
                <w:lang w:eastAsia="nl-NL"/>
              </w:rPr>
              <w:t>storage</w:t>
            </w:r>
            <w:proofErr w:type="spellEnd"/>
            <w:r w:rsidRPr="0071174A">
              <w:rPr>
                <w:rFonts w:eastAsia="Times New Roman" w:cs="Times New Roman"/>
                <w:color w:val="000000"/>
                <w:sz w:val="18"/>
                <w:szCs w:val="18"/>
                <w:lang w:eastAsia="nl-NL"/>
              </w:rPr>
              <w:t xml:space="preserve"> zijn. Het gaat hier over de vindplaats van het archiefstuk, dossier, serie of het archief. </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ENKELVOUDIG </w:t>
            </w:r>
            <w:r w:rsidR="004D6767">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 xml:space="preserve"> . Link</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del w:id="156" w:author="Arjan" w:date="2013-10-02T09:56:00Z">
              <w:r w:rsidRPr="0071174A" w:rsidDel="004F711C">
                <w:rPr>
                  <w:rFonts w:eastAsia="Times New Roman" w:cs="Times New Roman"/>
                  <w:color w:val="000000"/>
                  <w:sz w:val="18"/>
                  <w:szCs w:val="18"/>
                  <w:lang w:eastAsia="nl-NL"/>
                </w:rPr>
                <w:delText xml:space="preserve">Naam van de (RMA-)applicatie waarin het archiefstuk beheerd wordt. </w:delText>
              </w:r>
            </w:del>
            <w:ins w:id="157" w:author="Arjan" w:date="2013-10-02T09:59:00Z">
              <w:r w:rsidR="004F711C">
                <w:rPr>
                  <w:rFonts w:eastAsia="Times New Roman" w:cs="Times New Roman"/>
                  <w:color w:val="000000"/>
                  <w:sz w:val="18"/>
                  <w:szCs w:val="18"/>
                  <w:lang w:eastAsia="nl-NL"/>
                </w:rPr>
                <w:t>?</w:t>
              </w:r>
            </w:ins>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del w:id="158" w:author="Arjan" w:date="2013-10-02T09:57:00Z">
              <w:r w:rsidRPr="0071174A" w:rsidDel="004F711C">
                <w:rPr>
                  <w:rFonts w:eastAsia="Times New Roman" w:cs="Times New Roman"/>
                  <w:color w:val="000000"/>
                  <w:sz w:val="18"/>
                  <w:szCs w:val="18"/>
                  <w:lang w:eastAsia="nl-NL"/>
                </w:rPr>
                <w:delText xml:space="preserve">Naam van de (RMA-)applicatie waarin het archiefstuk beheerd wordt. </w:delText>
              </w:r>
            </w:del>
            <w:ins w:id="159" w:author="Arjan" w:date="2013-10-02T09:59:00Z">
              <w:r w:rsidR="004F711C">
                <w:rPr>
                  <w:rFonts w:eastAsia="Times New Roman" w:cs="Times New Roman"/>
                  <w:color w:val="000000"/>
                  <w:sz w:val="18"/>
                  <w:szCs w:val="18"/>
                  <w:lang w:eastAsia="nl-NL"/>
                </w:rPr>
                <w:t>?</w:t>
              </w:r>
            </w:ins>
          </w:p>
        </w:tc>
        <w:tc>
          <w:tcPr>
            <w:tcW w:w="2109" w:type="dxa"/>
            <w:tcBorders>
              <w:top w:val="nil"/>
              <w:left w:val="nil"/>
              <w:bottom w:val="nil"/>
              <w:right w:val="nil"/>
            </w:tcBorders>
            <w:shd w:val="clear" w:color="auto" w:fill="auto"/>
            <w:hideMark/>
          </w:tcPr>
          <w:p w:rsidR="0071174A" w:rsidRPr="0071174A" w:rsidRDefault="0071174A" w:rsidP="00D52E2B">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V.w.b. SAMENGESTELD </w:t>
            </w:r>
            <w:r w:rsidR="004D6767">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 xml:space="preserve"> en ZAAK geen </w:t>
            </w:r>
            <w:proofErr w:type="spellStart"/>
            <w:r w:rsidRPr="0071174A">
              <w:rPr>
                <w:rFonts w:eastAsia="Times New Roman" w:cs="Times New Roman"/>
                <w:color w:val="000000"/>
                <w:sz w:val="18"/>
                <w:szCs w:val="18"/>
                <w:lang w:eastAsia="nl-NL"/>
              </w:rPr>
              <w:t>RGBZ-gegeven.</w:t>
            </w:r>
            <w:ins w:id="160" w:author="Arjan" w:date="2013-10-02T10:03:00Z">
              <w:r w:rsidR="00D52E2B">
                <w:rPr>
                  <w:rFonts w:eastAsia="Times New Roman" w:cs="Times New Roman"/>
                  <w:color w:val="000000"/>
                  <w:sz w:val="18"/>
                  <w:szCs w:val="18"/>
                  <w:lang w:eastAsia="nl-NL"/>
                </w:rPr>
                <w:t>Waarde</w:t>
              </w:r>
              <w:proofErr w:type="spellEnd"/>
              <w:r w:rsidR="00D52E2B">
                <w:rPr>
                  <w:rFonts w:eastAsia="Times New Roman" w:cs="Times New Roman"/>
                  <w:color w:val="000000"/>
                  <w:sz w:val="18"/>
                  <w:szCs w:val="18"/>
                  <w:lang w:eastAsia="nl-NL"/>
                </w:rPr>
                <w:t xml:space="preserve"> moet </w:t>
              </w:r>
            </w:ins>
            <w:ins w:id="161" w:author="Arjan" w:date="2013-10-02T10:04:00Z">
              <w:r w:rsidR="00D52E2B">
                <w:rPr>
                  <w:rFonts w:eastAsia="Times New Roman" w:cs="Times New Roman"/>
                  <w:color w:val="000000"/>
                  <w:sz w:val="18"/>
                  <w:szCs w:val="18"/>
                  <w:lang w:eastAsia="nl-NL"/>
                </w:rPr>
                <w:t xml:space="preserve">bepaald worden bij genereren record. </w:t>
              </w:r>
            </w:ins>
            <w:ins w:id="162" w:author="Arjan" w:date="2013-10-02T09:57:00Z">
              <w:r w:rsidR="004F711C">
                <w:rPr>
                  <w:rFonts w:eastAsia="Times New Roman" w:cs="Times New Roman"/>
                  <w:color w:val="000000"/>
                  <w:sz w:val="18"/>
                  <w:szCs w:val="18"/>
                  <w:lang w:eastAsia="nl-NL"/>
                </w:rPr>
                <w:t xml:space="preserve">Nog niet duidelijk is wat </w:t>
              </w:r>
            </w:ins>
            <w:ins w:id="163" w:author="Arjan" w:date="2013-10-02T09:59:00Z">
              <w:r w:rsidR="004F711C">
                <w:rPr>
                  <w:rFonts w:eastAsia="Times New Roman" w:cs="Times New Roman"/>
                  <w:color w:val="000000"/>
                  <w:sz w:val="18"/>
                  <w:szCs w:val="18"/>
                  <w:lang w:eastAsia="nl-NL"/>
                </w:rPr>
                <w:t>er van waarden van dit</w:t>
              </w:r>
            </w:ins>
            <w:ins w:id="164" w:author="Arjan" w:date="2013-10-02T09:57:00Z">
              <w:r w:rsidR="004F711C">
                <w:rPr>
                  <w:rFonts w:eastAsia="Times New Roman" w:cs="Times New Roman"/>
                  <w:color w:val="000000"/>
                  <w:sz w:val="18"/>
                  <w:szCs w:val="18"/>
                  <w:lang w:eastAsia="nl-NL"/>
                </w:rPr>
                <w:t xml:space="preserve"> element </w:t>
              </w:r>
            </w:ins>
            <w:ins w:id="165" w:author="Arjan" w:date="2013-10-02T09:59:00Z">
              <w:r w:rsidR="004F711C">
                <w:rPr>
                  <w:rFonts w:eastAsia="Times New Roman" w:cs="Times New Roman"/>
                  <w:color w:val="000000"/>
                  <w:sz w:val="18"/>
                  <w:szCs w:val="18"/>
                  <w:lang w:eastAsia="nl-NL"/>
                </w:rPr>
                <w:t>verwacht</w:t>
              </w:r>
            </w:ins>
            <w:ins w:id="166" w:author="Arjan" w:date="2013-10-02T09:57:00Z">
              <w:r w:rsidR="004F711C">
                <w:rPr>
                  <w:rFonts w:eastAsia="Times New Roman" w:cs="Times New Roman"/>
                  <w:color w:val="000000"/>
                  <w:sz w:val="18"/>
                  <w:szCs w:val="18"/>
                  <w:lang w:eastAsia="nl-NL"/>
                </w:rPr>
                <w:t xml:space="preserve"> wordt</w:t>
              </w:r>
            </w:ins>
            <w:ins w:id="167" w:author="Arjan" w:date="2013-10-02T09:59:00Z">
              <w:r w:rsidR="004F711C">
                <w:rPr>
                  <w:rFonts w:eastAsia="Times New Roman" w:cs="Times New Roman"/>
                  <w:color w:val="000000"/>
                  <w:sz w:val="18"/>
                  <w:szCs w:val="18"/>
                  <w:lang w:eastAsia="nl-NL"/>
                </w:rPr>
                <w:t>.</w:t>
              </w:r>
            </w:ins>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Dekking</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9</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Nadere aanduiding van tijd en ruimte waarin record kan worden gepositioneerd</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Dit gegeven maakt het mogelijk het archiefstuk in tijd en plaats af te bakenen ten aanzien van het vastgelegde bewijs van de transactie waarop het archiefstuk betrekking heeft</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0-N</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Specificatie in subelementen</w:t>
            </w: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In tijd</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9.1</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Geeft positionering in de tijd aan, waarin iets van kracht is/was dan wel bestond</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Hier wordt gedoeld op een looptijd van een vergunning, ontheffing, uitlening etc. Dit kan gelijk lopen met de begin en einddatum van het zaakdossier, maar dat hoeft niet. Denk bijvoorbeeld aan een geschil ontstaan n.a.v. een vergunning.</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0-1</w:t>
            </w:r>
          </w:p>
        </w:tc>
        <w:tc>
          <w:tcPr>
            <w:tcW w:w="1843" w:type="dxa"/>
            <w:tcBorders>
              <w:top w:val="nil"/>
              <w:left w:val="nil"/>
              <w:bottom w:val="nil"/>
              <w:right w:val="nil"/>
            </w:tcBorders>
            <w:shd w:val="clear" w:color="auto" w:fill="auto"/>
            <w:hideMark/>
          </w:tcPr>
          <w:p w:rsidR="0071174A" w:rsidRPr="0071174A" w:rsidRDefault="0071174A" w:rsidP="00D52E2B">
            <w:pPr>
              <w:spacing w:line="240" w:lineRule="auto"/>
              <w:rPr>
                <w:rFonts w:eastAsia="Times New Roman" w:cs="Times New Roman"/>
                <w:color w:val="000000"/>
                <w:sz w:val="18"/>
                <w:szCs w:val="18"/>
                <w:lang w:eastAsia="nl-NL"/>
              </w:rPr>
            </w:pPr>
            <w:del w:id="168" w:author="Arjan" w:date="2013-10-02T10:11:00Z">
              <w:r w:rsidRPr="0071174A" w:rsidDel="00D52E2B">
                <w:rPr>
                  <w:rFonts w:eastAsia="Times New Roman" w:cs="Times New Roman"/>
                  <w:i/>
                  <w:iCs/>
                  <w:color w:val="000000"/>
                  <w:sz w:val="18"/>
                  <w:szCs w:val="18"/>
                  <w:lang w:eastAsia="nl-NL"/>
                </w:rPr>
                <w:delText xml:space="preserve">Van: </w:delText>
              </w:r>
            </w:del>
            <w:del w:id="169" w:author="Arjan" w:date="2013-10-02T10:10:00Z">
              <w:r w:rsidR="004D6767" w:rsidDel="00D52E2B">
                <w:rPr>
                  <w:rFonts w:eastAsia="Times New Roman" w:cs="Times New Roman"/>
                  <w:color w:val="000000"/>
                  <w:sz w:val="18"/>
                  <w:szCs w:val="18"/>
                  <w:lang w:eastAsia="nl-NL"/>
                </w:rPr>
                <w:delText>INFORMATIEOBJECT</w:delText>
              </w:r>
              <w:r w:rsidRPr="0071174A" w:rsidDel="00D52E2B">
                <w:rPr>
                  <w:rFonts w:eastAsia="Times New Roman" w:cs="Times New Roman"/>
                  <w:color w:val="000000"/>
                  <w:sz w:val="18"/>
                  <w:szCs w:val="18"/>
                  <w:lang w:eastAsia="nl-NL"/>
                </w:rPr>
                <w:delText xml:space="preserve"> . Creatiedatum </w:delText>
              </w:r>
              <w:r w:rsidRPr="0071174A" w:rsidDel="00D52E2B">
                <w:rPr>
                  <w:rFonts w:eastAsia="Times New Roman" w:cs="Times New Roman"/>
                  <w:i/>
                  <w:iCs/>
                  <w:color w:val="000000"/>
                  <w:sz w:val="18"/>
                  <w:szCs w:val="18"/>
                  <w:lang w:eastAsia="nl-NL"/>
                </w:rPr>
                <w:delText>of (indien gevuld)</w:delText>
              </w:r>
              <w:r w:rsidRPr="0071174A" w:rsidDel="00D52E2B">
                <w:rPr>
                  <w:rFonts w:eastAsia="Times New Roman" w:cs="Times New Roman"/>
                  <w:color w:val="000000"/>
                  <w:sz w:val="18"/>
                  <w:szCs w:val="18"/>
                  <w:lang w:eastAsia="nl-NL"/>
                </w:rPr>
                <w:delText xml:space="preserve"> </w:delText>
              </w:r>
              <w:r w:rsidR="004D6767" w:rsidDel="00D52E2B">
                <w:rPr>
                  <w:rFonts w:eastAsia="Times New Roman" w:cs="Times New Roman"/>
                  <w:color w:val="000000"/>
                  <w:sz w:val="18"/>
                  <w:szCs w:val="18"/>
                  <w:lang w:eastAsia="nl-NL"/>
                </w:rPr>
                <w:delText>INFORMATIEOBJECT</w:delText>
              </w:r>
              <w:r w:rsidRPr="0071174A" w:rsidDel="00D52E2B">
                <w:rPr>
                  <w:rFonts w:eastAsia="Times New Roman" w:cs="Times New Roman"/>
                  <w:color w:val="000000"/>
                  <w:sz w:val="18"/>
                  <w:szCs w:val="18"/>
                  <w:lang w:eastAsia="nl-NL"/>
                </w:rPr>
                <w:delText xml:space="preserve"> . Ontvangstdatum </w:delText>
              </w:r>
              <w:r w:rsidRPr="0071174A" w:rsidDel="00D52E2B">
                <w:rPr>
                  <w:rFonts w:eastAsia="Times New Roman" w:cs="Times New Roman"/>
                  <w:i/>
                  <w:iCs/>
                  <w:color w:val="000000"/>
                  <w:sz w:val="18"/>
                  <w:szCs w:val="18"/>
                  <w:lang w:eastAsia="nl-NL"/>
                </w:rPr>
                <w:delText xml:space="preserve">of </w:delText>
              </w:r>
            </w:del>
            <w:del w:id="170" w:author="Arjan" w:date="2013-10-02T10:11:00Z">
              <w:r w:rsidRPr="0071174A" w:rsidDel="00D52E2B">
                <w:rPr>
                  <w:rFonts w:eastAsia="Times New Roman" w:cs="Times New Roman"/>
                  <w:i/>
                  <w:iCs/>
                  <w:color w:val="000000"/>
                  <w:sz w:val="18"/>
                  <w:szCs w:val="18"/>
                  <w:lang w:eastAsia="nl-NL"/>
                </w:rPr>
                <w:delText>(</w:delText>
              </w:r>
            </w:del>
            <w:ins w:id="171" w:author="Arjan" w:date="2013-10-02T10:11:00Z">
              <w:r w:rsidR="00D52E2B">
                <w:rPr>
                  <w:rFonts w:eastAsia="Times New Roman" w:cs="Times New Roman"/>
                  <w:i/>
                  <w:iCs/>
                  <w:color w:val="000000"/>
                  <w:sz w:val="18"/>
                  <w:szCs w:val="18"/>
                  <w:lang w:eastAsia="nl-NL"/>
                </w:rPr>
                <w:t xml:space="preserve">Alleen </w:t>
              </w:r>
            </w:ins>
            <w:r w:rsidRPr="0071174A">
              <w:rPr>
                <w:rFonts w:eastAsia="Times New Roman" w:cs="Times New Roman"/>
                <w:i/>
                <w:iCs/>
                <w:color w:val="000000"/>
                <w:sz w:val="18"/>
                <w:szCs w:val="18"/>
                <w:lang w:eastAsia="nl-NL"/>
              </w:rPr>
              <w:t xml:space="preserve">indien het </w:t>
            </w:r>
            <w:r w:rsidR="004D6767">
              <w:rPr>
                <w:rFonts w:eastAsia="Times New Roman" w:cs="Times New Roman"/>
                <w:i/>
                <w:iCs/>
                <w:color w:val="000000"/>
                <w:sz w:val="18"/>
                <w:szCs w:val="18"/>
                <w:lang w:eastAsia="nl-NL"/>
              </w:rPr>
              <w:t>INFORMATIEOBJECT</w:t>
            </w:r>
            <w:r w:rsidRPr="0071174A">
              <w:rPr>
                <w:rFonts w:eastAsia="Times New Roman" w:cs="Times New Roman"/>
                <w:i/>
                <w:iCs/>
                <w:color w:val="000000"/>
                <w:sz w:val="18"/>
                <w:szCs w:val="18"/>
                <w:lang w:eastAsia="nl-NL"/>
              </w:rPr>
              <w:t xml:space="preserve"> een BESLUIT betreft</w:t>
            </w:r>
            <w:del w:id="172" w:author="Arjan" w:date="2013-10-02T10:11:00Z">
              <w:r w:rsidRPr="0071174A" w:rsidDel="00D52E2B">
                <w:rPr>
                  <w:rFonts w:eastAsia="Times New Roman" w:cs="Times New Roman"/>
                  <w:i/>
                  <w:iCs/>
                  <w:color w:val="000000"/>
                  <w:sz w:val="18"/>
                  <w:szCs w:val="18"/>
                  <w:lang w:eastAsia="nl-NL"/>
                </w:rPr>
                <w:delText>)</w:delText>
              </w:r>
            </w:del>
            <w:ins w:id="173" w:author="Arjan" w:date="2013-10-02T10:11:00Z">
              <w:r w:rsidR="00D52E2B">
                <w:rPr>
                  <w:rFonts w:eastAsia="Times New Roman" w:cs="Times New Roman"/>
                  <w:i/>
                  <w:iCs/>
                  <w:color w:val="000000"/>
                  <w:sz w:val="18"/>
                  <w:szCs w:val="18"/>
                  <w:lang w:eastAsia="nl-NL"/>
                </w:rPr>
                <w:t>.</w:t>
              </w:r>
              <w:r w:rsidR="00D52E2B">
                <w:rPr>
                  <w:rFonts w:eastAsia="Times New Roman" w:cs="Times New Roman"/>
                  <w:i/>
                  <w:iCs/>
                  <w:color w:val="000000"/>
                  <w:sz w:val="18"/>
                  <w:szCs w:val="18"/>
                  <w:lang w:eastAsia="nl-NL"/>
                </w:rPr>
                <w:br/>
                <w:t>Van:</w:t>
              </w:r>
              <w:r w:rsidR="00D52E2B">
                <w:rPr>
                  <w:rFonts w:eastAsia="Times New Roman" w:cs="Times New Roman"/>
                  <w:i/>
                  <w:iCs/>
                  <w:color w:val="000000"/>
                  <w:sz w:val="18"/>
                  <w:szCs w:val="18"/>
                  <w:lang w:eastAsia="nl-NL"/>
                </w:rPr>
                <w:br/>
              </w:r>
            </w:ins>
            <w:del w:id="174" w:author="Arjan" w:date="2013-10-02T10:12:00Z">
              <w:r w:rsidRPr="0071174A" w:rsidDel="00D52E2B">
                <w:rPr>
                  <w:rFonts w:eastAsia="Times New Roman" w:cs="Times New Roman"/>
                  <w:color w:val="000000"/>
                  <w:sz w:val="18"/>
                  <w:szCs w:val="18"/>
                  <w:lang w:eastAsia="nl-NL"/>
                </w:rPr>
                <w:delText xml:space="preserve"> </w:delText>
              </w:r>
            </w:del>
            <w:r w:rsidRPr="0071174A">
              <w:rPr>
                <w:rFonts w:eastAsia="Times New Roman" w:cs="Times New Roman"/>
                <w:color w:val="000000"/>
                <w:sz w:val="18"/>
                <w:szCs w:val="18"/>
                <w:lang w:eastAsia="nl-NL"/>
              </w:rPr>
              <w:t xml:space="preserve">BESLUIT . Publicatiedatum; </w:t>
            </w:r>
            <w:r w:rsidRPr="0071174A">
              <w:rPr>
                <w:rFonts w:eastAsia="Times New Roman" w:cs="Times New Roman"/>
                <w:color w:val="000000"/>
                <w:sz w:val="18"/>
                <w:szCs w:val="18"/>
                <w:lang w:eastAsia="nl-NL"/>
              </w:rPr>
              <w:br/>
            </w:r>
            <w:r w:rsidRPr="0071174A">
              <w:rPr>
                <w:rFonts w:eastAsia="Times New Roman" w:cs="Times New Roman"/>
                <w:i/>
                <w:iCs/>
                <w:color w:val="000000"/>
                <w:sz w:val="18"/>
                <w:szCs w:val="18"/>
                <w:lang w:eastAsia="nl-NL"/>
              </w:rPr>
              <w:t>Tot:</w:t>
            </w:r>
            <w:del w:id="175" w:author="Arjan" w:date="2013-10-02T10:10:00Z">
              <w:r w:rsidRPr="0071174A" w:rsidDel="00D52E2B">
                <w:rPr>
                  <w:rFonts w:eastAsia="Times New Roman" w:cs="Times New Roman"/>
                  <w:i/>
                  <w:iCs/>
                  <w:color w:val="000000"/>
                  <w:sz w:val="18"/>
                  <w:szCs w:val="18"/>
                  <w:lang w:eastAsia="nl-NL"/>
                </w:rPr>
                <w:delText xml:space="preserve"> </w:delText>
              </w:r>
              <w:r w:rsidRPr="0071174A" w:rsidDel="00D52E2B">
                <w:rPr>
                  <w:rFonts w:eastAsia="Times New Roman" w:cs="Times New Roman"/>
                  <w:color w:val="000000"/>
                  <w:sz w:val="18"/>
                  <w:szCs w:val="18"/>
                  <w:lang w:eastAsia="nl-NL"/>
                </w:rPr>
                <w:delText xml:space="preserve">ZAAK . Einddatum </w:delText>
              </w:r>
              <w:r w:rsidRPr="0071174A" w:rsidDel="00D52E2B">
                <w:rPr>
                  <w:rFonts w:eastAsia="Times New Roman" w:cs="Times New Roman"/>
                  <w:i/>
                  <w:iCs/>
                  <w:color w:val="000000"/>
                  <w:sz w:val="18"/>
                  <w:szCs w:val="18"/>
                  <w:lang w:eastAsia="nl-NL"/>
                </w:rPr>
                <w:lastRenderedPageBreak/>
                <w:delText>of (indien gevuld)</w:delText>
              </w:r>
              <w:r w:rsidRPr="0071174A" w:rsidDel="00D52E2B">
                <w:rPr>
                  <w:rFonts w:eastAsia="Times New Roman" w:cs="Times New Roman"/>
                  <w:color w:val="000000"/>
                  <w:sz w:val="18"/>
                  <w:szCs w:val="18"/>
                  <w:lang w:eastAsia="nl-NL"/>
                </w:rPr>
                <w:delText xml:space="preserve"> </w:delText>
              </w:r>
              <w:r w:rsidR="004D6767" w:rsidDel="00D52E2B">
                <w:rPr>
                  <w:rFonts w:eastAsia="Times New Roman" w:cs="Times New Roman"/>
                  <w:color w:val="000000"/>
                  <w:sz w:val="18"/>
                  <w:szCs w:val="18"/>
                  <w:lang w:eastAsia="nl-NL"/>
                </w:rPr>
                <w:delText>INFORMATIEOBJECT</w:delText>
              </w:r>
              <w:r w:rsidRPr="0071174A" w:rsidDel="00D52E2B">
                <w:rPr>
                  <w:rFonts w:eastAsia="Times New Roman" w:cs="Times New Roman"/>
                  <w:color w:val="000000"/>
                  <w:sz w:val="18"/>
                  <w:szCs w:val="18"/>
                  <w:lang w:eastAsia="nl-NL"/>
                </w:rPr>
                <w:delText xml:space="preserve"> . Verzenddatum </w:delText>
              </w:r>
              <w:r w:rsidRPr="0071174A" w:rsidDel="00D52E2B">
                <w:rPr>
                  <w:rFonts w:eastAsia="Times New Roman" w:cs="Times New Roman"/>
                  <w:i/>
                  <w:iCs/>
                  <w:color w:val="000000"/>
                  <w:sz w:val="18"/>
                  <w:szCs w:val="18"/>
                  <w:lang w:eastAsia="nl-NL"/>
                </w:rPr>
                <w:delText>of</w:delText>
              </w:r>
            </w:del>
            <w:del w:id="176" w:author="Arjan" w:date="2013-10-02T10:12:00Z">
              <w:r w:rsidRPr="0071174A" w:rsidDel="00D52E2B">
                <w:rPr>
                  <w:rFonts w:eastAsia="Times New Roman" w:cs="Times New Roman"/>
                  <w:i/>
                  <w:iCs/>
                  <w:color w:val="000000"/>
                  <w:sz w:val="18"/>
                  <w:szCs w:val="18"/>
                  <w:lang w:eastAsia="nl-NL"/>
                </w:rPr>
                <w:delText xml:space="preserve"> (indien het </w:delText>
              </w:r>
              <w:r w:rsidR="004D6767" w:rsidDel="00D52E2B">
                <w:rPr>
                  <w:rFonts w:eastAsia="Times New Roman" w:cs="Times New Roman"/>
                  <w:i/>
                  <w:iCs/>
                  <w:color w:val="000000"/>
                  <w:sz w:val="18"/>
                  <w:szCs w:val="18"/>
                  <w:lang w:eastAsia="nl-NL"/>
                </w:rPr>
                <w:delText>INFORMATIEOBJECT</w:delText>
              </w:r>
              <w:r w:rsidRPr="0071174A" w:rsidDel="00D52E2B">
                <w:rPr>
                  <w:rFonts w:eastAsia="Times New Roman" w:cs="Times New Roman"/>
                  <w:i/>
                  <w:iCs/>
                  <w:color w:val="000000"/>
                  <w:sz w:val="18"/>
                  <w:szCs w:val="18"/>
                  <w:lang w:eastAsia="nl-NL"/>
                </w:rPr>
                <w:delText xml:space="preserve"> een BESLUIT betreft)</w:delText>
              </w:r>
            </w:del>
            <w:r w:rsidRPr="0071174A">
              <w:rPr>
                <w:rFonts w:eastAsia="Times New Roman" w:cs="Times New Roman"/>
                <w:color w:val="000000"/>
                <w:sz w:val="18"/>
                <w:szCs w:val="18"/>
                <w:lang w:eastAsia="nl-NL"/>
              </w:rPr>
              <w:t xml:space="preserve"> BESLUIT . Vervaldatum</w:t>
            </w:r>
          </w:p>
        </w:tc>
        <w:tc>
          <w:tcPr>
            <w:tcW w:w="1843" w:type="dxa"/>
            <w:tcBorders>
              <w:top w:val="nil"/>
              <w:left w:val="nil"/>
              <w:bottom w:val="nil"/>
              <w:right w:val="nil"/>
            </w:tcBorders>
            <w:shd w:val="clear" w:color="auto" w:fill="auto"/>
            <w:hideMark/>
          </w:tcPr>
          <w:p w:rsidR="0071174A" w:rsidRPr="0071174A" w:rsidRDefault="0071174A" w:rsidP="00C1242C">
            <w:pPr>
              <w:spacing w:line="240" w:lineRule="auto"/>
              <w:rPr>
                <w:rFonts w:eastAsia="Times New Roman" w:cs="Times New Roman"/>
                <w:color w:val="000000"/>
                <w:sz w:val="18"/>
                <w:szCs w:val="18"/>
                <w:lang w:eastAsia="nl-NL"/>
              </w:rPr>
            </w:pPr>
            <w:del w:id="177" w:author="Arjan" w:date="2013-10-02T10:12:00Z">
              <w:r w:rsidRPr="0071174A" w:rsidDel="00C1242C">
                <w:rPr>
                  <w:rFonts w:eastAsia="Times New Roman" w:cs="Times New Roman"/>
                  <w:i/>
                  <w:iCs/>
                  <w:color w:val="000000"/>
                  <w:sz w:val="18"/>
                  <w:szCs w:val="18"/>
                  <w:lang w:eastAsia="nl-NL"/>
                </w:rPr>
                <w:lastRenderedPageBreak/>
                <w:delText xml:space="preserve">Van: </w:delText>
              </w:r>
              <w:r w:rsidR="004D6767" w:rsidDel="00C1242C">
                <w:rPr>
                  <w:rFonts w:eastAsia="Times New Roman" w:cs="Times New Roman"/>
                  <w:color w:val="000000"/>
                  <w:sz w:val="18"/>
                  <w:szCs w:val="18"/>
                  <w:lang w:eastAsia="nl-NL"/>
                </w:rPr>
                <w:delText>INFORMATIEOBJECT</w:delText>
              </w:r>
              <w:r w:rsidRPr="0071174A" w:rsidDel="00C1242C">
                <w:rPr>
                  <w:rFonts w:eastAsia="Times New Roman" w:cs="Times New Roman"/>
                  <w:color w:val="000000"/>
                  <w:sz w:val="18"/>
                  <w:szCs w:val="18"/>
                  <w:lang w:eastAsia="nl-NL"/>
                </w:rPr>
                <w:delText xml:space="preserve"> . Creatiedatum </w:delText>
              </w:r>
              <w:r w:rsidRPr="0071174A" w:rsidDel="00C1242C">
                <w:rPr>
                  <w:rFonts w:eastAsia="Times New Roman" w:cs="Times New Roman"/>
                  <w:i/>
                  <w:iCs/>
                  <w:color w:val="000000"/>
                  <w:sz w:val="18"/>
                  <w:szCs w:val="18"/>
                  <w:lang w:eastAsia="nl-NL"/>
                </w:rPr>
                <w:delText>of (indien gevuld)</w:delText>
              </w:r>
              <w:r w:rsidRPr="0071174A" w:rsidDel="00C1242C">
                <w:rPr>
                  <w:rFonts w:eastAsia="Times New Roman" w:cs="Times New Roman"/>
                  <w:color w:val="000000"/>
                  <w:sz w:val="18"/>
                  <w:szCs w:val="18"/>
                  <w:lang w:eastAsia="nl-NL"/>
                </w:rPr>
                <w:delText xml:space="preserve"> </w:delText>
              </w:r>
              <w:r w:rsidR="004D6767" w:rsidDel="00C1242C">
                <w:rPr>
                  <w:rFonts w:eastAsia="Times New Roman" w:cs="Times New Roman"/>
                  <w:color w:val="000000"/>
                  <w:sz w:val="18"/>
                  <w:szCs w:val="18"/>
                  <w:lang w:eastAsia="nl-NL"/>
                </w:rPr>
                <w:delText>INFORMATIEOBJECT</w:delText>
              </w:r>
              <w:r w:rsidRPr="0071174A" w:rsidDel="00C1242C">
                <w:rPr>
                  <w:rFonts w:eastAsia="Times New Roman" w:cs="Times New Roman"/>
                  <w:color w:val="000000"/>
                  <w:sz w:val="18"/>
                  <w:szCs w:val="18"/>
                  <w:lang w:eastAsia="nl-NL"/>
                </w:rPr>
                <w:delText xml:space="preserve"> . Ontvangstdatum </w:delText>
              </w:r>
              <w:r w:rsidRPr="0071174A" w:rsidDel="00C1242C">
                <w:rPr>
                  <w:rFonts w:eastAsia="Times New Roman" w:cs="Times New Roman"/>
                  <w:i/>
                  <w:iCs/>
                  <w:color w:val="000000"/>
                  <w:sz w:val="18"/>
                  <w:szCs w:val="18"/>
                  <w:lang w:eastAsia="nl-NL"/>
                </w:rPr>
                <w:delText>of (</w:delText>
              </w:r>
            </w:del>
            <w:ins w:id="178" w:author="Arjan" w:date="2013-10-02T10:12:00Z">
              <w:r w:rsidR="00C1242C">
                <w:rPr>
                  <w:rFonts w:eastAsia="Times New Roman" w:cs="Times New Roman"/>
                  <w:i/>
                  <w:iCs/>
                  <w:color w:val="000000"/>
                  <w:sz w:val="18"/>
                  <w:szCs w:val="18"/>
                  <w:lang w:eastAsia="nl-NL"/>
                </w:rPr>
                <w:t xml:space="preserve">Alleen </w:t>
              </w:r>
            </w:ins>
            <w:r w:rsidRPr="0071174A">
              <w:rPr>
                <w:rFonts w:eastAsia="Times New Roman" w:cs="Times New Roman"/>
                <w:i/>
                <w:iCs/>
                <w:color w:val="000000"/>
                <w:sz w:val="18"/>
                <w:szCs w:val="18"/>
                <w:lang w:eastAsia="nl-NL"/>
              </w:rPr>
              <w:t xml:space="preserve">indien het </w:t>
            </w:r>
            <w:r w:rsidR="004D6767">
              <w:rPr>
                <w:rFonts w:eastAsia="Times New Roman" w:cs="Times New Roman"/>
                <w:i/>
                <w:iCs/>
                <w:color w:val="000000"/>
                <w:sz w:val="18"/>
                <w:szCs w:val="18"/>
                <w:lang w:eastAsia="nl-NL"/>
              </w:rPr>
              <w:t>INFORMATIEOBJECT</w:t>
            </w:r>
            <w:r w:rsidRPr="0071174A">
              <w:rPr>
                <w:rFonts w:eastAsia="Times New Roman" w:cs="Times New Roman"/>
                <w:i/>
                <w:iCs/>
                <w:color w:val="000000"/>
                <w:sz w:val="18"/>
                <w:szCs w:val="18"/>
                <w:lang w:eastAsia="nl-NL"/>
              </w:rPr>
              <w:t xml:space="preserve"> een BESLUIT betreft</w:t>
            </w:r>
            <w:del w:id="179" w:author="Arjan" w:date="2013-10-02T10:12:00Z">
              <w:r w:rsidRPr="0071174A" w:rsidDel="00C1242C">
                <w:rPr>
                  <w:rFonts w:eastAsia="Times New Roman" w:cs="Times New Roman"/>
                  <w:i/>
                  <w:iCs/>
                  <w:color w:val="000000"/>
                  <w:sz w:val="18"/>
                  <w:szCs w:val="18"/>
                  <w:lang w:eastAsia="nl-NL"/>
                </w:rPr>
                <w:delText>)</w:delText>
              </w:r>
            </w:del>
            <w:ins w:id="180" w:author="Arjan" w:date="2013-10-02T10:12:00Z">
              <w:r w:rsidR="00C1242C">
                <w:rPr>
                  <w:rFonts w:eastAsia="Times New Roman" w:cs="Times New Roman"/>
                  <w:i/>
                  <w:iCs/>
                  <w:color w:val="000000"/>
                  <w:sz w:val="18"/>
                  <w:szCs w:val="18"/>
                  <w:lang w:eastAsia="nl-NL"/>
                </w:rPr>
                <w:t>.</w:t>
              </w:r>
              <w:r w:rsidR="00C1242C">
                <w:rPr>
                  <w:rFonts w:eastAsia="Times New Roman" w:cs="Times New Roman"/>
                  <w:i/>
                  <w:iCs/>
                  <w:color w:val="000000"/>
                  <w:sz w:val="18"/>
                  <w:szCs w:val="18"/>
                  <w:lang w:eastAsia="nl-NL"/>
                </w:rPr>
                <w:br/>
              </w:r>
              <w:r w:rsidR="00C1242C">
                <w:rPr>
                  <w:rFonts w:eastAsia="Times New Roman" w:cs="Times New Roman"/>
                  <w:color w:val="000000"/>
                  <w:sz w:val="18"/>
                  <w:szCs w:val="18"/>
                  <w:lang w:eastAsia="nl-NL"/>
                </w:rPr>
                <w:t>Van:</w:t>
              </w:r>
            </w:ins>
            <w:r w:rsidRPr="0071174A">
              <w:rPr>
                <w:rFonts w:eastAsia="Times New Roman" w:cs="Times New Roman"/>
                <w:color w:val="000000"/>
                <w:sz w:val="18"/>
                <w:szCs w:val="18"/>
                <w:lang w:eastAsia="nl-NL"/>
              </w:rPr>
              <w:t xml:space="preserve"> </w:t>
            </w:r>
            <w:ins w:id="181" w:author="Arjan" w:date="2013-10-02T10:12:00Z">
              <w:r w:rsidR="00C1242C">
                <w:rPr>
                  <w:rFonts w:eastAsia="Times New Roman" w:cs="Times New Roman"/>
                  <w:color w:val="000000"/>
                  <w:sz w:val="18"/>
                  <w:szCs w:val="18"/>
                  <w:lang w:eastAsia="nl-NL"/>
                </w:rPr>
                <w:br/>
              </w:r>
            </w:ins>
            <w:r w:rsidRPr="0071174A">
              <w:rPr>
                <w:rFonts w:eastAsia="Times New Roman" w:cs="Times New Roman"/>
                <w:color w:val="000000"/>
                <w:sz w:val="18"/>
                <w:szCs w:val="18"/>
                <w:lang w:eastAsia="nl-NL"/>
              </w:rPr>
              <w:t xml:space="preserve">BESLUIT . Publicatiedatum; </w:t>
            </w:r>
            <w:r w:rsidRPr="0071174A">
              <w:rPr>
                <w:rFonts w:eastAsia="Times New Roman" w:cs="Times New Roman"/>
                <w:color w:val="000000"/>
                <w:sz w:val="18"/>
                <w:szCs w:val="18"/>
                <w:lang w:eastAsia="nl-NL"/>
              </w:rPr>
              <w:br/>
            </w:r>
            <w:r w:rsidRPr="0071174A">
              <w:rPr>
                <w:rFonts w:eastAsia="Times New Roman" w:cs="Times New Roman"/>
                <w:i/>
                <w:iCs/>
                <w:color w:val="000000"/>
                <w:sz w:val="18"/>
                <w:szCs w:val="18"/>
                <w:lang w:eastAsia="nl-NL"/>
              </w:rPr>
              <w:t>Tot:</w:t>
            </w:r>
            <w:del w:id="182" w:author="Arjan" w:date="2013-10-02T10:13:00Z">
              <w:r w:rsidRPr="0071174A" w:rsidDel="00C1242C">
                <w:rPr>
                  <w:rFonts w:eastAsia="Times New Roman" w:cs="Times New Roman"/>
                  <w:i/>
                  <w:iCs/>
                  <w:color w:val="000000"/>
                  <w:sz w:val="18"/>
                  <w:szCs w:val="18"/>
                  <w:lang w:eastAsia="nl-NL"/>
                </w:rPr>
                <w:delText xml:space="preserve"> </w:delText>
              </w:r>
              <w:r w:rsidRPr="0071174A" w:rsidDel="00C1242C">
                <w:rPr>
                  <w:rFonts w:eastAsia="Times New Roman" w:cs="Times New Roman"/>
                  <w:color w:val="000000"/>
                  <w:sz w:val="18"/>
                  <w:szCs w:val="18"/>
                  <w:lang w:eastAsia="nl-NL"/>
                </w:rPr>
                <w:delText xml:space="preserve">ZAAK . Einddatum </w:delText>
              </w:r>
              <w:r w:rsidRPr="0071174A" w:rsidDel="00C1242C">
                <w:rPr>
                  <w:rFonts w:eastAsia="Times New Roman" w:cs="Times New Roman"/>
                  <w:i/>
                  <w:iCs/>
                  <w:color w:val="000000"/>
                  <w:sz w:val="18"/>
                  <w:szCs w:val="18"/>
                  <w:lang w:eastAsia="nl-NL"/>
                </w:rPr>
                <w:lastRenderedPageBreak/>
                <w:delText>of (indien gevuld)</w:delText>
              </w:r>
              <w:r w:rsidRPr="0071174A" w:rsidDel="00C1242C">
                <w:rPr>
                  <w:rFonts w:eastAsia="Times New Roman" w:cs="Times New Roman"/>
                  <w:color w:val="000000"/>
                  <w:sz w:val="18"/>
                  <w:szCs w:val="18"/>
                  <w:lang w:eastAsia="nl-NL"/>
                </w:rPr>
                <w:delText xml:space="preserve"> </w:delText>
              </w:r>
              <w:r w:rsidR="004D6767" w:rsidDel="00C1242C">
                <w:rPr>
                  <w:rFonts w:eastAsia="Times New Roman" w:cs="Times New Roman"/>
                  <w:color w:val="000000"/>
                  <w:sz w:val="18"/>
                  <w:szCs w:val="18"/>
                  <w:lang w:eastAsia="nl-NL"/>
                </w:rPr>
                <w:delText>INFORMATIEOBJECT</w:delText>
              </w:r>
              <w:r w:rsidRPr="0071174A" w:rsidDel="00C1242C">
                <w:rPr>
                  <w:rFonts w:eastAsia="Times New Roman" w:cs="Times New Roman"/>
                  <w:color w:val="000000"/>
                  <w:sz w:val="18"/>
                  <w:szCs w:val="18"/>
                  <w:lang w:eastAsia="nl-NL"/>
                </w:rPr>
                <w:delText xml:space="preserve"> . Verzenddatum </w:delText>
              </w:r>
              <w:r w:rsidRPr="0071174A" w:rsidDel="00C1242C">
                <w:rPr>
                  <w:rFonts w:eastAsia="Times New Roman" w:cs="Times New Roman"/>
                  <w:i/>
                  <w:iCs/>
                  <w:color w:val="000000"/>
                  <w:sz w:val="18"/>
                  <w:szCs w:val="18"/>
                  <w:lang w:eastAsia="nl-NL"/>
                </w:rPr>
                <w:delText xml:space="preserve">of (indien het </w:delText>
              </w:r>
              <w:r w:rsidR="004D6767" w:rsidDel="00C1242C">
                <w:rPr>
                  <w:rFonts w:eastAsia="Times New Roman" w:cs="Times New Roman"/>
                  <w:i/>
                  <w:iCs/>
                  <w:color w:val="000000"/>
                  <w:sz w:val="18"/>
                  <w:szCs w:val="18"/>
                  <w:lang w:eastAsia="nl-NL"/>
                </w:rPr>
                <w:delText>INFORMATIEOBJECT</w:delText>
              </w:r>
              <w:r w:rsidRPr="0071174A" w:rsidDel="00C1242C">
                <w:rPr>
                  <w:rFonts w:eastAsia="Times New Roman" w:cs="Times New Roman"/>
                  <w:i/>
                  <w:iCs/>
                  <w:color w:val="000000"/>
                  <w:sz w:val="18"/>
                  <w:szCs w:val="18"/>
                  <w:lang w:eastAsia="nl-NL"/>
                </w:rPr>
                <w:delText xml:space="preserve"> een BESLUIT betreft)</w:delText>
              </w:r>
              <w:r w:rsidRPr="0071174A" w:rsidDel="00C1242C">
                <w:rPr>
                  <w:rFonts w:eastAsia="Times New Roman" w:cs="Times New Roman"/>
                  <w:color w:val="000000"/>
                  <w:sz w:val="18"/>
                  <w:szCs w:val="18"/>
                  <w:lang w:eastAsia="nl-NL"/>
                </w:rPr>
                <w:delText xml:space="preserve"> </w:delText>
              </w:r>
            </w:del>
            <w:ins w:id="183" w:author="Arjan" w:date="2013-10-02T10:13:00Z">
              <w:r w:rsidR="00C1242C">
                <w:rPr>
                  <w:rFonts w:eastAsia="Times New Roman" w:cs="Times New Roman"/>
                  <w:color w:val="000000"/>
                  <w:sz w:val="18"/>
                  <w:szCs w:val="18"/>
                  <w:lang w:eastAsia="nl-NL"/>
                </w:rPr>
                <w:br/>
              </w:r>
            </w:ins>
            <w:r w:rsidRPr="0071174A">
              <w:rPr>
                <w:rFonts w:eastAsia="Times New Roman" w:cs="Times New Roman"/>
                <w:color w:val="000000"/>
                <w:sz w:val="18"/>
                <w:szCs w:val="18"/>
                <w:lang w:eastAsia="nl-NL"/>
              </w:rPr>
              <w:t>BESLUIT . Vervaldatum</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del w:id="184" w:author="Arjan" w:date="2013-10-02T11:00:00Z">
              <w:r w:rsidRPr="0071174A" w:rsidDel="00AA02B6">
                <w:rPr>
                  <w:rFonts w:eastAsia="Times New Roman" w:cs="Times New Roman"/>
                  <w:i/>
                  <w:iCs/>
                  <w:color w:val="000000"/>
                  <w:sz w:val="18"/>
                  <w:szCs w:val="18"/>
                  <w:lang w:eastAsia="nl-NL"/>
                </w:rPr>
                <w:lastRenderedPageBreak/>
                <w:delText xml:space="preserve">Van: </w:delText>
              </w:r>
              <w:r w:rsidRPr="0071174A" w:rsidDel="00AA02B6">
                <w:rPr>
                  <w:rFonts w:eastAsia="Times New Roman" w:cs="Times New Roman"/>
                  <w:color w:val="000000"/>
                  <w:sz w:val="18"/>
                  <w:szCs w:val="18"/>
                  <w:lang w:eastAsia="nl-NL"/>
                </w:rPr>
                <w:delText xml:space="preserve">ZAAK . Startdatum; </w:delText>
              </w:r>
              <w:r w:rsidRPr="0071174A" w:rsidDel="00AA02B6">
                <w:rPr>
                  <w:rFonts w:eastAsia="Times New Roman" w:cs="Times New Roman"/>
                  <w:color w:val="000000"/>
                  <w:sz w:val="18"/>
                  <w:szCs w:val="18"/>
                  <w:lang w:eastAsia="nl-NL"/>
                </w:rPr>
                <w:br/>
              </w:r>
              <w:r w:rsidRPr="0071174A" w:rsidDel="00AA02B6">
                <w:rPr>
                  <w:rFonts w:eastAsia="Times New Roman" w:cs="Times New Roman"/>
                  <w:i/>
                  <w:iCs/>
                  <w:color w:val="000000"/>
                  <w:sz w:val="18"/>
                  <w:szCs w:val="18"/>
                  <w:lang w:eastAsia="nl-NL"/>
                </w:rPr>
                <w:delText>Tot:</w:delText>
              </w:r>
              <w:r w:rsidRPr="0071174A" w:rsidDel="00AA02B6">
                <w:rPr>
                  <w:rFonts w:eastAsia="Times New Roman" w:cs="Times New Roman"/>
                  <w:color w:val="000000"/>
                  <w:sz w:val="18"/>
                  <w:szCs w:val="18"/>
                  <w:lang w:eastAsia="nl-NL"/>
                </w:rPr>
                <w:delText xml:space="preserve"> ZAAK . Einddatum</w:delText>
              </w:r>
            </w:del>
            <w:ins w:id="185" w:author="Arjan" w:date="2013-10-02T10:19:00Z">
              <w:r w:rsidR="00A84F8F">
                <w:rPr>
                  <w:rFonts w:eastAsia="Times New Roman" w:cs="Times New Roman"/>
                  <w:i/>
                  <w:iCs/>
                  <w:color w:val="000000"/>
                  <w:sz w:val="18"/>
                  <w:szCs w:val="18"/>
                  <w:lang w:eastAsia="nl-NL"/>
                </w:rPr>
                <w:t>-</w:t>
              </w:r>
            </w:ins>
          </w:p>
        </w:tc>
        <w:tc>
          <w:tcPr>
            <w:tcW w:w="2109" w:type="dxa"/>
            <w:tcBorders>
              <w:top w:val="nil"/>
              <w:left w:val="nil"/>
              <w:bottom w:val="nil"/>
              <w:right w:val="nil"/>
            </w:tcBorders>
            <w:shd w:val="clear" w:color="auto" w:fill="auto"/>
            <w:hideMark/>
          </w:tcPr>
          <w:p w:rsidR="0071174A" w:rsidRDefault="0071174A" w:rsidP="0071174A">
            <w:pPr>
              <w:spacing w:line="240" w:lineRule="auto"/>
              <w:rPr>
                <w:ins w:id="186" w:author="Arjan" w:date="2013-10-02T10:14:00Z"/>
                <w:rFonts w:eastAsia="Times New Roman" w:cs="Times New Roman"/>
                <w:color w:val="000000"/>
                <w:sz w:val="18"/>
                <w:szCs w:val="18"/>
                <w:lang w:eastAsia="nl-NL"/>
              </w:rPr>
            </w:pPr>
            <w:del w:id="187" w:author="Arjan" w:date="2013-10-02T10:13:00Z">
              <w:r w:rsidRPr="0071174A" w:rsidDel="00C1242C">
                <w:rPr>
                  <w:rFonts w:eastAsia="Times New Roman" w:cs="Times New Roman"/>
                  <w:color w:val="000000"/>
                  <w:sz w:val="18"/>
                  <w:szCs w:val="18"/>
                  <w:lang w:eastAsia="nl-NL"/>
                </w:rPr>
                <w:delText xml:space="preserve">Bij een enkelvoudig of samengesteld </w:delText>
              </w:r>
              <w:r w:rsidR="004D6767" w:rsidDel="00C1242C">
                <w:rPr>
                  <w:rFonts w:eastAsia="Times New Roman" w:cs="Times New Roman"/>
                  <w:color w:val="000000"/>
                  <w:sz w:val="18"/>
                  <w:szCs w:val="18"/>
                  <w:lang w:eastAsia="nl-NL"/>
                </w:rPr>
                <w:delText>informatieobject</w:delText>
              </w:r>
              <w:r w:rsidRPr="0071174A" w:rsidDel="00C1242C">
                <w:rPr>
                  <w:rFonts w:eastAsia="Times New Roman" w:cs="Times New Roman"/>
                  <w:color w:val="000000"/>
                  <w:sz w:val="18"/>
                  <w:szCs w:val="18"/>
                  <w:lang w:eastAsia="nl-NL"/>
                </w:rPr>
                <w:delText xml:space="preserve"> betreft ZAAK.Einddatum de Einddatum van de Zaak waarvan het </w:delText>
              </w:r>
              <w:r w:rsidR="004D6767" w:rsidDel="00C1242C">
                <w:rPr>
                  <w:rFonts w:eastAsia="Times New Roman" w:cs="Times New Roman"/>
                  <w:color w:val="000000"/>
                  <w:sz w:val="18"/>
                  <w:szCs w:val="18"/>
                  <w:lang w:eastAsia="nl-NL"/>
                </w:rPr>
                <w:delText>informatieobject</w:delText>
              </w:r>
              <w:r w:rsidRPr="0071174A" w:rsidDel="00C1242C">
                <w:rPr>
                  <w:rFonts w:eastAsia="Times New Roman" w:cs="Times New Roman"/>
                  <w:color w:val="000000"/>
                  <w:sz w:val="18"/>
                  <w:szCs w:val="18"/>
                  <w:lang w:eastAsia="nl-NL"/>
                </w:rPr>
                <w:delText xml:space="preserve"> deel uit maakt</w:delText>
              </w:r>
            </w:del>
            <w:ins w:id="188" w:author="Arjan" w:date="2013-10-02T10:13:00Z">
              <w:r w:rsidR="00C1242C">
                <w:rPr>
                  <w:rFonts w:eastAsia="Times New Roman" w:cs="Times New Roman"/>
                  <w:color w:val="000000"/>
                  <w:sz w:val="18"/>
                  <w:szCs w:val="18"/>
                  <w:lang w:eastAsia="nl-NL"/>
                </w:rPr>
                <w:t>Het eleme</w:t>
              </w:r>
            </w:ins>
            <w:ins w:id="189" w:author="Arjan" w:date="2013-10-02T10:14:00Z">
              <w:r w:rsidR="00C1242C">
                <w:rPr>
                  <w:rFonts w:eastAsia="Times New Roman" w:cs="Times New Roman"/>
                  <w:color w:val="000000"/>
                  <w:sz w:val="18"/>
                  <w:szCs w:val="18"/>
                  <w:lang w:eastAsia="nl-NL"/>
                </w:rPr>
                <w:t xml:space="preserve">nt wordt alleen van een waarde voorzien indien het INFORMATIEOBJECT een BESLUIT betreft. </w:t>
              </w:r>
            </w:ins>
          </w:p>
          <w:p w:rsidR="00C1242C" w:rsidRPr="0071174A" w:rsidRDefault="00C1242C" w:rsidP="0071174A">
            <w:pPr>
              <w:spacing w:line="240" w:lineRule="auto"/>
              <w:rPr>
                <w:rFonts w:eastAsia="Times New Roman" w:cs="Times New Roman"/>
                <w:color w:val="000000"/>
                <w:sz w:val="18"/>
                <w:szCs w:val="18"/>
                <w:lang w:eastAsia="nl-NL"/>
              </w:rPr>
            </w:pPr>
            <w:proofErr w:type="spellStart"/>
            <w:ins w:id="190" w:author="Arjan" w:date="2013-10-02T10:14:00Z">
              <w:r>
                <w:rPr>
                  <w:rFonts w:eastAsia="Times New Roman" w:cs="Times New Roman"/>
                  <w:color w:val="000000"/>
                  <w:sz w:val="18"/>
                  <w:szCs w:val="18"/>
                  <w:lang w:eastAsia="nl-NL"/>
                </w:rPr>
                <w:t>N.t.b</w:t>
              </w:r>
              <w:proofErr w:type="spellEnd"/>
              <w:r>
                <w:rPr>
                  <w:rFonts w:eastAsia="Times New Roman" w:cs="Times New Roman"/>
                  <w:color w:val="000000"/>
                  <w:sz w:val="18"/>
                  <w:szCs w:val="18"/>
                  <w:lang w:eastAsia="nl-NL"/>
                </w:rPr>
                <w:t xml:space="preserve">. is of de BESLUIT . </w:t>
              </w:r>
              <w:r>
                <w:rPr>
                  <w:rFonts w:eastAsia="Times New Roman" w:cs="Times New Roman"/>
                  <w:color w:val="000000"/>
                  <w:sz w:val="18"/>
                  <w:szCs w:val="18"/>
                  <w:lang w:eastAsia="nl-NL"/>
                </w:rPr>
                <w:lastRenderedPageBreak/>
                <w:t>Ver</w:t>
              </w:r>
            </w:ins>
            <w:ins w:id="191" w:author="Arjan" w:date="2013-10-02T10:15:00Z">
              <w:r>
                <w:rPr>
                  <w:rFonts w:eastAsia="Times New Roman" w:cs="Times New Roman"/>
                  <w:color w:val="000000"/>
                  <w:sz w:val="18"/>
                  <w:szCs w:val="18"/>
                  <w:lang w:eastAsia="nl-NL"/>
                </w:rPr>
                <w:t xml:space="preserve">valdatum het einde van de looptijd van het besluit markeert of dat dit een andere betekenis heeft. </w:t>
              </w:r>
            </w:ins>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 Geografisch gebied</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9.2</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Geeft ruimtelijke afbakening/ locatie van entiteit of werking ervan aan</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Plaatskenmerk van de zaak waarop het archiefstuk betrekking heeft. In veel gevallen zal de aanduiding bestaan uit het adres. In </w:t>
            </w:r>
            <w:proofErr w:type="spellStart"/>
            <w:r w:rsidRPr="0071174A">
              <w:rPr>
                <w:rFonts w:eastAsia="Times New Roman" w:cs="Times New Roman"/>
                <w:color w:val="000000"/>
                <w:sz w:val="18"/>
                <w:szCs w:val="18"/>
                <w:lang w:eastAsia="nl-NL"/>
              </w:rPr>
              <w:t>geo-systemen</w:t>
            </w:r>
            <w:proofErr w:type="spellEnd"/>
            <w:r w:rsidRPr="0071174A">
              <w:rPr>
                <w:rFonts w:eastAsia="Times New Roman" w:cs="Times New Roman"/>
                <w:color w:val="000000"/>
                <w:sz w:val="18"/>
                <w:szCs w:val="18"/>
                <w:lang w:eastAsia="nl-NL"/>
              </w:rPr>
              <w:t xml:space="preserve"> zal eerder gebruik gemaakt worden van coördinaten. Zie ook </w:t>
            </w:r>
            <w:proofErr w:type="spellStart"/>
            <w:r w:rsidRPr="0071174A">
              <w:rPr>
                <w:rFonts w:eastAsia="Times New Roman" w:cs="Times New Roman"/>
                <w:color w:val="000000"/>
                <w:sz w:val="18"/>
                <w:szCs w:val="18"/>
                <w:lang w:eastAsia="nl-NL"/>
              </w:rPr>
              <w:t>geo-informatie</w:t>
            </w:r>
            <w:proofErr w:type="spellEnd"/>
            <w:r w:rsidRPr="0071174A">
              <w:rPr>
                <w:rFonts w:eastAsia="Times New Roman" w:cs="Times New Roman"/>
                <w:color w:val="000000"/>
                <w:sz w:val="18"/>
                <w:szCs w:val="18"/>
                <w:lang w:eastAsia="nl-NL"/>
              </w:rPr>
              <w:t xml:space="preserve"> en de nationale </w:t>
            </w:r>
            <w:proofErr w:type="spellStart"/>
            <w:r w:rsidRPr="0071174A">
              <w:rPr>
                <w:rFonts w:eastAsia="Times New Roman" w:cs="Times New Roman"/>
                <w:color w:val="000000"/>
                <w:sz w:val="18"/>
                <w:szCs w:val="18"/>
                <w:lang w:eastAsia="nl-NL"/>
              </w:rPr>
              <w:t>geo-informatie</w:t>
            </w:r>
            <w:proofErr w:type="spellEnd"/>
            <w:r w:rsidRPr="0071174A">
              <w:rPr>
                <w:rFonts w:eastAsia="Times New Roman" w:cs="Times New Roman"/>
                <w:color w:val="000000"/>
                <w:sz w:val="18"/>
                <w:szCs w:val="18"/>
                <w:lang w:eastAsia="nl-NL"/>
              </w:rPr>
              <w:t xml:space="preserve"> infrastructuur GII (www.geonovum.nl) en de Europese kaderrichtlijn INSPIRE.</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0-N</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OBJECT . Identificatie, OBJECT . Adres binnenland, OBJECT . Geometrie en OBJECT . Kadastrale aanduiding (alle alleen indien gevuld) van alle </w:t>
            </w:r>
            <w:proofErr w:type="spellStart"/>
            <w:r w:rsidRPr="0071174A">
              <w:rPr>
                <w:rFonts w:eastAsia="Times New Roman" w:cs="Times New Roman"/>
                <w:color w:val="000000"/>
                <w:sz w:val="18"/>
                <w:szCs w:val="18"/>
                <w:lang w:eastAsia="nl-NL"/>
              </w:rPr>
              <w:t>OBJECTen</w:t>
            </w:r>
            <w:proofErr w:type="spellEnd"/>
            <w:r w:rsidRPr="0071174A">
              <w:rPr>
                <w:rFonts w:eastAsia="Times New Roman" w:cs="Times New Roman"/>
                <w:color w:val="000000"/>
                <w:sz w:val="18"/>
                <w:szCs w:val="18"/>
                <w:lang w:eastAsia="nl-NL"/>
              </w:rPr>
              <w:t xml:space="preserve"> die d.m.v. ZAAKOBJECT aan de ZAAK gerelateerd zijn waarvan het </w:t>
            </w:r>
            <w:r w:rsidR="004D6767">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 xml:space="preserve"> deel uit maakt, alsmede de deelattributen Ander zaakobject aanduiding en Ander zaakobject </w:t>
            </w:r>
            <w:proofErr w:type="spellStart"/>
            <w:r w:rsidRPr="0071174A">
              <w:rPr>
                <w:rFonts w:eastAsia="Times New Roman" w:cs="Times New Roman"/>
                <w:color w:val="000000"/>
                <w:sz w:val="18"/>
                <w:szCs w:val="18"/>
                <w:lang w:eastAsia="nl-NL"/>
              </w:rPr>
              <w:t>lokatie</w:t>
            </w:r>
            <w:proofErr w:type="spellEnd"/>
            <w:r w:rsidRPr="0071174A">
              <w:rPr>
                <w:rFonts w:eastAsia="Times New Roman" w:cs="Times New Roman"/>
                <w:color w:val="000000"/>
                <w:sz w:val="18"/>
                <w:szCs w:val="18"/>
                <w:lang w:eastAsia="nl-NL"/>
              </w:rPr>
              <w:t xml:space="preserve"> (indien gevuld) voor elk ZAAK . Ander zaakobject en het attribuut Zaakgeometrie (indien gevuld) bij de ZAAK waarvan het </w:t>
            </w:r>
            <w:r w:rsidR="004D6767">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 xml:space="preserve"> deel uit maakt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OBJECT . Identificatie, OBJECT . Adres binnenland, OBJECT . Geometrie en OBJECT . Kadastrale aanduiding (alle alleen indien gevuld) van alle </w:t>
            </w:r>
            <w:proofErr w:type="spellStart"/>
            <w:r w:rsidRPr="0071174A">
              <w:rPr>
                <w:rFonts w:eastAsia="Times New Roman" w:cs="Times New Roman"/>
                <w:color w:val="000000"/>
                <w:sz w:val="18"/>
                <w:szCs w:val="18"/>
                <w:lang w:eastAsia="nl-NL"/>
              </w:rPr>
              <w:t>OBJECTen</w:t>
            </w:r>
            <w:proofErr w:type="spellEnd"/>
            <w:r w:rsidRPr="0071174A">
              <w:rPr>
                <w:rFonts w:eastAsia="Times New Roman" w:cs="Times New Roman"/>
                <w:color w:val="000000"/>
                <w:sz w:val="18"/>
                <w:szCs w:val="18"/>
                <w:lang w:eastAsia="nl-NL"/>
              </w:rPr>
              <w:t xml:space="preserve"> die d.m.v. ZAAKOBJECT aan de ZAAK gerelateerd zijn waarvan het </w:t>
            </w:r>
            <w:r w:rsidR="004D6767">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 xml:space="preserve"> deel uit maakt, alsmede de deelattributen Ander zaakobject aanduiding en Ander zaakobject </w:t>
            </w:r>
            <w:proofErr w:type="spellStart"/>
            <w:r w:rsidRPr="0071174A">
              <w:rPr>
                <w:rFonts w:eastAsia="Times New Roman" w:cs="Times New Roman"/>
                <w:color w:val="000000"/>
                <w:sz w:val="18"/>
                <w:szCs w:val="18"/>
                <w:lang w:eastAsia="nl-NL"/>
              </w:rPr>
              <w:t>lokatie</w:t>
            </w:r>
            <w:proofErr w:type="spellEnd"/>
            <w:r w:rsidRPr="0071174A">
              <w:rPr>
                <w:rFonts w:eastAsia="Times New Roman" w:cs="Times New Roman"/>
                <w:color w:val="000000"/>
                <w:sz w:val="18"/>
                <w:szCs w:val="18"/>
                <w:lang w:eastAsia="nl-NL"/>
              </w:rPr>
              <w:t xml:space="preserve"> (indien gevuld) voor elk ZAAK . Ander zaakobject en het attribuut Zaakgeometrie (indien gevuld) bij de ZAAK waarvan het </w:t>
            </w:r>
            <w:r w:rsidR="004D6767">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 xml:space="preserve"> deel uit maakt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OBJECT . Identificatie, OBJECT . Adres binnenland, OBJECT . Geometrie en OBJECT . Kadastrale aanduiding (alle alleen indien gevuld) van alle </w:t>
            </w:r>
            <w:proofErr w:type="spellStart"/>
            <w:r w:rsidRPr="0071174A">
              <w:rPr>
                <w:rFonts w:eastAsia="Times New Roman" w:cs="Times New Roman"/>
                <w:color w:val="000000"/>
                <w:sz w:val="18"/>
                <w:szCs w:val="18"/>
                <w:lang w:eastAsia="nl-NL"/>
              </w:rPr>
              <w:t>OBJECTen</w:t>
            </w:r>
            <w:proofErr w:type="spellEnd"/>
            <w:r w:rsidRPr="0071174A">
              <w:rPr>
                <w:rFonts w:eastAsia="Times New Roman" w:cs="Times New Roman"/>
                <w:color w:val="000000"/>
                <w:sz w:val="18"/>
                <w:szCs w:val="18"/>
                <w:lang w:eastAsia="nl-NL"/>
              </w:rPr>
              <w:t xml:space="preserve"> die d.m.v. ZAAKOBJECT aan de ZAAK gerelateerd zijn, alsmede de deelattributen Ander zaakobject aanduiding en Ander zaakobject </w:t>
            </w:r>
            <w:proofErr w:type="spellStart"/>
            <w:r w:rsidRPr="0071174A">
              <w:rPr>
                <w:rFonts w:eastAsia="Times New Roman" w:cs="Times New Roman"/>
                <w:color w:val="000000"/>
                <w:sz w:val="18"/>
                <w:szCs w:val="18"/>
                <w:lang w:eastAsia="nl-NL"/>
              </w:rPr>
              <w:t>lokatie</w:t>
            </w:r>
            <w:proofErr w:type="spellEnd"/>
            <w:r w:rsidRPr="0071174A">
              <w:rPr>
                <w:rFonts w:eastAsia="Times New Roman" w:cs="Times New Roman"/>
                <w:color w:val="000000"/>
                <w:sz w:val="18"/>
                <w:szCs w:val="18"/>
                <w:lang w:eastAsia="nl-NL"/>
              </w:rPr>
              <w:t xml:space="preserve"> (indien gevuld) voor elk ZAAK . Ander zaakobject bij de ZAAK en het attribuut Zaakgeometrie (indien gevuld).</w:t>
            </w:r>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Indien sprake is van meerdere geografische aanduidingen (meer zaakobjecten, meer Andere zaakobjecten en/of zaakgeometrie) dan komt het subelement dus meerdere malen voor.</w:t>
            </w: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Externe identificatie-kenmerken</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10</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Kenmerken, toegekend aan een entiteit, buiten de huidige </w:t>
            </w:r>
            <w:r w:rsidRPr="0071174A">
              <w:rPr>
                <w:rFonts w:eastAsia="Times New Roman" w:cs="Times New Roman"/>
                <w:color w:val="000000"/>
                <w:sz w:val="18"/>
                <w:szCs w:val="18"/>
                <w:lang w:eastAsia="nl-NL"/>
              </w:rPr>
              <w:lastRenderedPageBreak/>
              <w:t>beheersomgeving</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Hiermee blijven entiteiten ook onder hun andere (eerder gegeven) kenmerken bekend.</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0-N</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Specificatie in subelementen</w:t>
            </w:r>
            <w:ins w:id="192" w:author="Arjan" w:date="2013-08-11T22:16:00Z">
              <w:r w:rsidR="000F2652">
                <w:rPr>
                  <w:rFonts w:eastAsia="Times New Roman" w:cs="Times New Roman"/>
                  <w:color w:val="000000"/>
                  <w:sz w:val="18"/>
                  <w:szCs w:val="18"/>
                  <w:lang w:eastAsia="nl-NL"/>
                </w:rPr>
                <w:t xml:space="preserve">, alleen voor </w:t>
              </w:r>
            </w:ins>
            <w:ins w:id="193" w:author="Arjan" w:date="2013-08-11T22:17:00Z">
              <w:r w:rsidR="000F2652">
                <w:rPr>
                  <w:rFonts w:eastAsia="Times New Roman" w:cs="Times New Roman"/>
                  <w:color w:val="000000"/>
                  <w:sz w:val="18"/>
                  <w:szCs w:val="18"/>
                  <w:lang w:eastAsia="nl-NL"/>
                </w:rPr>
                <w:t>ZAAK</w:t>
              </w:r>
            </w:ins>
            <w:r w:rsidRPr="0071174A">
              <w:rPr>
                <w:rFonts w:eastAsia="Times New Roman" w:cs="Times New Roman"/>
                <w:color w:val="000000"/>
                <w:sz w:val="18"/>
                <w:szCs w:val="18"/>
                <w:lang w:eastAsia="nl-NL"/>
              </w:rPr>
              <w:t xml:space="preserve">. </w:t>
            </w:r>
            <w:r w:rsidRPr="0071174A">
              <w:rPr>
                <w:rFonts w:eastAsia="Times New Roman" w:cs="Times New Roman"/>
                <w:color w:val="000000"/>
                <w:sz w:val="18"/>
                <w:szCs w:val="18"/>
                <w:lang w:eastAsia="nl-NL"/>
              </w:rPr>
              <w:br/>
              <w:t xml:space="preserve">Indien meer </w:t>
            </w:r>
            <w:r w:rsidRPr="0071174A">
              <w:rPr>
                <w:rFonts w:eastAsia="Times New Roman" w:cs="Times New Roman"/>
                <w:color w:val="000000"/>
                <w:sz w:val="18"/>
                <w:szCs w:val="18"/>
                <w:lang w:eastAsia="nl-NL"/>
              </w:rPr>
              <w:lastRenderedPageBreak/>
              <w:t xml:space="preserve">'zaakkenmerken' voorkomen dan wordt </w:t>
            </w:r>
            <w:proofErr w:type="spellStart"/>
            <w:r w:rsidRPr="0071174A">
              <w:rPr>
                <w:rFonts w:eastAsia="Times New Roman" w:cs="Times New Roman"/>
                <w:color w:val="000000"/>
                <w:sz w:val="18"/>
                <w:szCs w:val="18"/>
                <w:lang w:eastAsia="nl-NL"/>
              </w:rPr>
              <w:t>evenzovaak</w:t>
            </w:r>
            <w:proofErr w:type="spellEnd"/>
            <w:r w:rsidRPr="0071174A">
              <w:rPr>
                <w:rFonts w:eastAsia="Times New Roman" w:cs="Times New Roman"/>
                <w:color w:val="000000"/>
                <w:sz w:val="18"/>
                <w:szCs w:val="18"/>
                <w:lang w:eastAsia="nl-NL"/>
              </w:rPr>
              <w:t xml:space="preserve"> dit element gevuld.</w:t>
            </w: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 Kenmerk systeem</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10.1</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naam of identificatie van extern systeem</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ZAAK . Kenmerken . Kenmerkbron</w:t>
            </w:r>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Kenmerk/nummer binnen</w:t>
            </w:r>
            <w:r w:rsidRPr="0071174A">
              <w:rPr>
                <w:rFonts w:eastAsia="Times New Roman" w:cs="Times New Roman"/>
                <w:color w:val="000000"/>
                <w:sz w:val="18"/>
                <w:szCs w:val="18"/>
                <w:lang w:eastAsia="nl-NL"/>
              </w:rPr>
              <w:br/>
              <w:t>systeem</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10.2</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Nummer/code binnen betreffende systeem</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ZAAK . Kenmerken . Kenmerk</w:t>
            </w:r>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Taal</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Taal van een Record</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Nederlands is standaard. Een andere taal indien van toepassing</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0-N</w:t>
            </w:r>
          </w:p>
        </w:tc>
        <w:tc>
          <w:tcPr>
            <w:tcW w:w="1843" w:type="dxa"/>
            <w:tcBorders>
              <w:top w:val="nil"/>
              <w:left w:val="nil"/>
              <w:bottom w:val="nil"/>
              <w:right w:val="nil"/>
            </w:tcBorders>
            <w:shd w:val="clear" w:color="auto" w:fill="auto"/>
            <w:hideMark/>
          </w:tcPr>
          <w:p w:rsidR="0071174A" w:rsidRPr="0071174A" w:rsidRDefault="0071174A" w:rsidP="004D6767">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ENKELVOUDIG </w:t>
            </w:r>
            <w:r w:rsidR="004D6767">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 xml:space="preserve"> . </w:t>
            </w:r>
            <w:r w:rsidR="004D6767">
              <w:rPr>
                <w:rFonts w:eastAsia="Times New Roman" w:cs="Times New Roman"/>
                <w:color w:val="000000"/>
                <w:sz w:val="18"/>
                <w:szCs w:val="18"/>
                <w:lang w:eastAsia="nl-NL"/>
              </w:rPr>
              <w:t>Taal</w:t>
            </w:r>
          </w:p>
        </w:tc>
        <w:tc>
          <w:tcPr>
            <w:tcW w:w="1843" w:type="dxa"/>
            <w:tcBorders>
              <w:top w:val="nil"/>
              <w:left w:val="nil"/>
              <w:bottom w:val="nil"/>
              <w:right w:val="nil"/>
            </w:tcBorders>
            <w:shd w:val="clear" w:color="auto" w:fill="auto"/>
            <w:hideMark/>
          </w:tcPr>
          <w:p w:rsidR="0071174A" w:rsidRPr="0071174A" w:rsidRDefault="0045707F" w:rsidP="000F2652">
            <w:pPr>
              <w:spacing w:line="240" w:lineRule="auto"/>
              <w:rPr>
                <w:rFonts w:eastAsia="Times New Roman" w:cs="Times New Roman"/>
                <w:color w:val="000000"/>
                <w:sz w:val="18"/>
                <w:szCs w:val="18"/>
                <w:lang w:eastAsia="nl-NL"/>
              </w:rPr>
            </w:pPr>
            <w:ins w:id="194" w:author="Arjan" w:date="2013-08-11T22:19:00Z">
              <w:r>
                <w:rPr>
                  <w:rFonts w:eastAsia="Times New Roman" w:cs="Times New Roman"/>
                  <w:color w:val="000000"/>
                  <w:sz w:val="18"/>
                  <w:szCs w:val="18"/>
                  <w:lang w:eastAsia="nl-NL"/>
                </w:rPr>
                <w:t xml:space="preserve">Alle unieke </w:t>
              </w:r>
            </w:ins>
            <w:r w:rsidR="0071174A" w:rsidRPr="0071174A">
              <w:rPr>
                <w:rFonts w:eastAsia="Times New Roman" w:cs="Times New Roman"/>
                <w:color w:val="000000"/>
                <w:sz w:val="18"/>
                <w:szCs w:val="18"/>
                <w:lang w:eastAsia="nl-NL"/>
              </w:rPr>
              <w:t xml:space="preserve">ENKELVOUDIG </w:t>
            </w:r>
            <w:r w:rsidR="004D6767">
              <w:rPr>
                <w:rFonts w:eastAsia="Times New Roman" w:cs="Times New Roman"/>
                <w:color w:val="000000"/>
                <w:sz w:val="18"/>
                <w:szCs w:val="18"/>
                <w:lang w:eastAsia="nl-NL"/>
              </w:rPr>
              <w:t>INFORMATIEOBJECT</w:t>
            </w:r>
            <w:r w:rsidR="0071174A" w:rsidRPr="0071174A">
              <w:rPr>
                <w:rFonts w:eastAsia="Times New Roman" w:cs="Times New Roman"/>
                <w:color w:val="000000"/>
                <w:sz w:val="18"/>
                <w:szCs w:val="18"/>
                <w:lang w:eastAsia="nl-NL"/>
              </w:rPr>
              <w:t xml:space="preserve"> . </w:t>
            </w:r>
            <w:r w:rsidR="004D6767">
              <w:rPr>
                <w:rFonts w:eastAsia="Times New Roman" w:cs="Times New Roman"/>
                <w:color w:val="000000"/>
                <w:sz w:val="18"/>
                <w:szCs w:val="18"/>
                <w:lang w:eastAsia="nl-NL"/>
              </w:rPr>
              <w:t>Taal</w:t>
            </w:r>
            <w:ins w:id="195" w:author="Arjan" w:date="2013-08-11T22:18:00Z">
              <w:r w:rsidR="000F2652">
                <w:rPr>
                  <w:rFonts w:eastAsia="Times New Roman" w:cs="Times New Roman"/>
                  <w:color w:val="000000"/>
                  <w:sz w:val="18"/>
                  <w:szCs w:val="18"/>
                  <w:lang w:eastAsia="nl-NL"/>
                </w:rPr>
                <w:t xml:space="preserve"> van alle </w:t>
              </w:r>
              <w:proofErr w:type="spellStart"/>
              <w:r w:rsidR="000F2652" w:rsidRPr="0071174A">
                <w:rPr>
                  <w:rFonts w:eastAsia="Times New Roman" w:cs="Times New Roman"/>
                  <w:color w:val="000000"/>
                  <w:sz w:val="18"/>
                  <w:szCs w:val="18"/>
                  <w:lang w:eastAsia="nl-NL"/>
                </w:rPr>
                <w:t>ENKELVOUDIG</w:t>
              </w:r>
              <w:r w:rsidR="000F2652">
                <w:rPr>
                  <w:rFonts w:eastAsia="Times New Roman" w:cs="Times New Roman"/>
                  <w:color w:val="000000"/>
                  <w:sz w:val="18"/>
                  <w:szCs w:val="18"/>
                  <w:lang w:eastAsia="nl-NL"/>
                </w:rPr>
                <w:t>e</w:t>
              </w:r>
              <w:proofErr w:type="spellEnd"/>
              <w:r w:rsidR="000F2652" w:rsidRPr="0071174A">
                <w:rPr>
                  <w:rFonts w:eastAsia="Times New Roman" w:cs="Times New Roman"/>
                  <w:color w:val="000000"/>
                  <w:sz w:val="18"/>
                  <w:szCs w:val="18"/>
                  <w:lang w:eastAsia="nl-NL"/>
                </w:rPr>
                <w:t xml:space="preserve"> </w:t>
              </w:r>
              <w:proofErr w:type="spellStart"/>
              <w:r w:rsidR="000F2652">
                <w:rPr>
                  <w:rFonts w:eastAsia="Times New Roman" w:cs="Times New Roman"/>
                  <w:color w:val="000000"/>
                  <w:sz w:val="18"/>
                  <w:szCs w:val="18"/>
                  <w:lang w:eastAsia="nl-NL"/>
                </w:rPr>
                <w:t>INFORMATIEOBJECTen</w:t>
              </w:r>
              <w:proofErr w:type="spellEnd"/>
              <w:r w:rsidR="000F2652">
                <w:rPr>
                  <w:rFonts w:eastAsia="Times New Roman" w:cs="Times New Roman"/>
                  <w:color w:val="000000"/>
                  <w:sz w:val="18"/>
                  <w:szCs w:val="18"/>
                  <w:lang w:eastAsia="nl-NL"/>
                </w:rPr>
                <w:t xml:space="preserve"> die deel uit maken van het SAMENGESTELD</w:t>
              </w:r>
              <w:r w:rsidR="000F2652" w:rsidRPr="0071174A">
                <w:rPr>
                  <w:rFonts w:eastAsia="Times New Roman" w:cs="Times New Roman"/>
                  <w:color w:val="000000"/>
                  <w:sz w:val="18"/>
                  <w:szCs w:val="18"/>
                  <w:lang w:eastAsia="nl-NL"/>
                </w:rPr>
                <w:t xml:space="preserve"> </w:t>
              </w:r>
              <w:r w:rsidR="000F2652">
                <w:rPr>
                  <w:rFonts w:eastAsia="Times New Roman" w:cs="Times New Roman"/>
                  <w:color w:val="000000"/>
                  <w:sz w:val="18"/>
                  <w:szCs w:val="18"/>
                  <w:lang w:eastAsia="nl-NL"/>
                </w:rPr>
                <w:t>INFORMATIEOBJECT</w:t>
              </w:r>
            </w:ins>
          </w:p>
        </w:tc>
        <w:tc>
          <w:tcPr>
            <w:tcW w:w="1843" w:type="dxa"/>
            <w:tcBorders>
              <w:top w:val="nil"/>
              <w:left w:val="nil"/>
              <w:bottom w:val="nil"/>
              <w:right w:val="nil"/>
            </w:tcBorders>
            <w:shd w:val="clear" w:color="auto" w:fill="auto"/>
            <w:hideMark/>
          </w:tcPr>
          <w:p w:rsidR="0071174A" w:rsidRPr="0071174A" w:rsidRDefault="0045707F" w:rsidP="004D6767">
            <w:pPr>
              <w:spacing w:line="240" w:lineRule="auto"/>
              <w:rPr>
                <w:rFonts w:eastAsia="Times New Roman" w:cs="Times New Roman"/>
                <w:color w:val="000000"/>
                <w:sz w:val="18"/>
                <w:szCs w:val="18"/>
                <w:lang w:eastAsia="nl-NL"/>
              </w:rPr>
            </w:pPr>
            <w:ins w:id="196" w:author="Arjan" w:date="2013-08-11T22:19:00Z">
              <w:r>
                <w:rPr>
                  <w:rFonts w:eastAsia="Times New Roman" w:cs="Times New Roman"/>
                  <w:color w:val="000000"/>
                  <w:sz w:val="18"/>
                  <w:szCs w:val="18"/>
                  <w:lang w:eastAsia="nl-NL"/>
                </w:rPr>
                <w:t xml:space="preserve">Alle </w:t>
              </w:r>
            </w:ins>
            <w:ins w:id="197" w:author="Arjan" w:date="2013-08-11T22:20:00Z">
              <w:r>
                <w:rPr>
                  <w:rFonts w:eastAsia="Times New Roman" w:cs="Times New Roman"/>
                  <w:color w:val="000000"/>
                  <w:sz w:val="18"/>
                  <w:szCs w:val="18"/>
                  <w:lang w:eastAsia="nl-NL"/>
                </w:rPr>
                <w:t xml:space="preserve">unieke </w:t>
              </w:r>
            </w:ins>
            <w:r w:rsidR="0071174A" w:rsidRPr="0071174A">
              <w:rPr>
                <w:rFonts w:eastAsia="Times New Roman" w:cs="Times New Roman"/>
                <w:color w:val="000000"/>
                <w:sz w:val="18"/>
                <w:szCs w:val="18"/>
                <w:lang w:eastAsia="nl-NL"/>
              </w:rPr>
              <w:t xml:space="preserve">ENKELVOUDIG </w:t>
            </w:r>
            <w:r w:rsidR="004D6767">
              <w:rPr>
                <w:rFonts w:eastAsia="Times New Roman" w:cs="Times New Roman"/>
                <w:color w:val="000000"/>
                <w:sz w:val="18"/>
                <w:szCs w:val="18"/>
                <w:lang w:eastAsia="nl-NL"/>
              </w:rPr>
              <w:t>INFORMATIEOBJECT</w:t>
            </w:r>
            <w:r w:rsidR="0071174A" w:rsidRPr="0071174A">
              <w:rPr>
                <w:rFonts w:eastAsia="Times New Roman" w:cs="Times New Roman"/>
                <w:color w:val="000000"/>
                <w:sz w:val="18"/>
                <w:szCs w:val="18"/>
                <w:lang w:eastAsia="nl-NL"/>
              </w:rPr>
              <w:t xml:space="preserve"> . </w:t>
            </w:r>
            <w:r w:rsidR="004D6767">
              <w:rPr>
                <w:rFonts w:eastAsia="Times New Roman" w:cs="Times New Roman"/>
                <w:color w:val="000000"/>
                <w:sz w:val="18"/>
                <w:szCs w:val="18"/>
                <w:lang w:eastAsia="nl-NL"/>
              </w:rPr>
              <w:t>Taal</w:t>
            </w:r>
            <w:ins w:id="198" w:author="Arjan" w:date="2013-08-11T22:19:00Z">
              <w:r>
                <w:rPr>
                  <w:rFonts w:eastAsia="Times New Roman" w:cs="Times New Roman"/>
                  <w:color w:val="000000"/>
                  <w:sz w:val="18"/>
                  <w:szCs w:val="18"/>
                  <w:lang w:eastAsia="nl-NL"/>
                </w:rPr>
                <w:t xml:space="preserve"> van alle </w:t>
              </w:r>
              <w:proofErr w:type="spellStart"/>
              <w:r w:rsidRPr="0071174A">
                <w:rPr>
                  <w:rFonts w:eastAsia="Times New Roman" w:cs="Times New Roman"/>
                  <w:color w:val="000000"/>
                  <w:sz w:val="18"/>
                  <w:szCs w:val="18"/>
                  <w:lang w:eastAsia="nl-NL"/>
                </w:rPr>
                <w:t>ENKELVOUDIG</w:t>
              </w:r>
              <w:r>
                <w:rPr>
                  <w:rFonts w:eastAsia="Times New Roman" w:cs="Times New Roman"/>
                  <w:color w:val="000000"/>
                  <w:sz w:val="18"/>
                  <w:szCs w:val="18"/>
                  <w:lang w:eastAsia="nl-NL"/>
                </w:rPr>
                <w:t>e</w:t>
              </w:r>
              <w:proofErr w:type="spellEnd"/>
              <w:r w:rsidRPr="0071174A">
                <w:rPr>
                  <w:rFonts w:eastAsia="Times New Roman" w:cs="Times New Roman"/>
                  <w:color w:val="000000"/>
                  <w:sz w:val="18"/>
                  <w:szCs w:val="18"/>
                  <w:lang w:eastAsia="nl-NL"/>
                </w:rPr>
                <w:t xml:space="preserve"> </w:t>
              </w:r>
              <w:proofErr w:type="spellStart"/>
              <w:r>
                <w:rPr>
                  <w:rFonts w:eastAsia="Times New Roman" w:cs="Times New Roman"/>
                  <w:color w:val="000000"/>
                  <w:sz w:val="18"/>
                  <w:szCs w:val="18"/>
                  <w:lang w:eastAsia="nl-NL"/>
                </w:rPr>
                <w:t>INFORMATIEOB</w:t>
              </w:r>
              <w:r>
                <w:rPr>
                  <w:rFonts w:eastAsia="Times New Roman" w:cs="Times New Roman"/>
                  <w:color w:val="000000"/>
                  <w:sz w:val="18"/>
                  <w:szCs w:val="18"/>
                  <w:lang w:eastAsia="nl-NL"/>
                </w:rPr>
                <w:softHyphen/>
                <w:t>JECTen</w:t>
              </w:r>
              <w:proofErr w:type="spellEnd"/>
              <w:r>
                <w:rPr>
                  <w:rFonts w:eastAsia="Times New Roman" w:cs="Times New Roman"/>
                  <w:color w:val="000000"/>
                  <w:sz w:val="18"/>
                  <w:szCs w:val="18"/>
                  <w:lang w:eastAsia="nl-NL"/>
                </w:rPr>
                <w:t xml:space="preserve"> die deel uit maken van de </w:t>
              </w:r>
            </w:ins>
            <w:ins w:id="199" w:author="Arjan" w:date="2013-08-11T22:20:00Z">
              <w:r>
                <w:rPr>
                  <w:rFonts w:eastAsia="Times New Roman" w:cs="Times New Roman"/>
                  <w:color w:val="000000"/>
                  <w:sz w:val="18"/>
                  <w:szCs w:val="18"/>
                  <w:lang w:eastAsia="nl-NL"/>
                </w:rPr>
                <w:t>ZAAK</w:t>
              </w:r>
            </w:ins>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Bij een samengesteld </w:t>
            </w:r>
            <w:r w:rsidR="004D6767">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 xml:space="preserve"> of een zaak betreft dit alle unieke talen die gehanteerd worden in de enkelvoudige </w:t>
            </w:r>
            <w:r w:rsidR="004D6767">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en die er deel van uitmaken</w:t>
            </w: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roofErr w:type="spellStart"/>
            <w:r w:rsidRPr="0071174A">
              <w:rPr>
                <w:rFonts w:eastAsia="Times New Roman" w:cs="Times New Roman"/>
                <w:color w:val="000000"/>
                <w:sz w:val="18"/>
                <w:szCs w:val="18"/>
                <w:lang w:eastAsia="nl-NL"/>
              </w:rPr>
              <w:t>Event</w:t>
            </w:r>
            <w:proofErr w:type="spellEnd"/>
            <w:r w:rsidRPr="0071174A">
              <w:rPr>
                <w:rFonts w:eastAsia="Times New Roman" w:cs="Times New Roman"/>
                <w:color w:val="000000"/>
                <w:sz w:val="18"/>
                <w:szCs w:val="18"/>
                <w:lang w:eastAsia="nl-NL"/>
              </w:rPr>
              <w:t xml:space="preserve"> geschiedenis</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12</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Vastlegging van het ontstaan en wijzigen van een entiteit</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Het is verplicht vast te leggen wanneer een archiefstuk is opgemaakt, een dossier is gevormd, een migratie heeft plaatsgevonden van een digitaal archiefstuk, een dossier is afgesloten. Afhankelijk van het proces dienen nog meer </w:t>
            </w:r>
            <w:proofErr w:type="spellStart"/>
            <w:r w:rsidRPr="0071174A">
              <w:rPr>
                <w:rFonts w:eastAsia="Times New Roman" w:cs="Times New Roman"/>
                <w:color w:val="000000"/>
                <w:sz w:val="18"/>
                <w:szCs w:val="18"/>
                <w:lang w:eastAsia="nl-NL"/>
              </w:rPr>
              <w:t>events</w:t>
            </w:r>
            <w:proofErr w:type="spellEnd"/>
            <w:r w:rsidRPr="0071174A">
              <w:rPr>
                <w:rFonts w:eastAsia="Times New Roman" w:cs="Times New Roman"/>
                <w:color w:val="000000"/>
                <w:sz w:val="18"/>
                <w:szCs w:val="18"/>
                <w:lang w:eastAsia="nl-NL"/>
              </w:rPr>
              <w:t xml:space="preserve"> te worden vastgelegd.</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1-N</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2109" w:type="dxa"/>
            <w:tcBorders>
              <w:top w:val="nil"/>
              <w:left w:val="nil"/>
              <w:bottom w:val="nil"/>
              <w:right w:val="nil"/>
            </w:tcBorders>
            <w:shd w:val="clear" w:color="auto" w:fill="auto"/>
            <w:hideMark/>
          </w:tcPr>
          <w:p w:rsidR="0071174A" w:rsidRDefault="0071174A" w:rsidP="004C7660">
            <w:pPr>
              <w:spacing w:line="240" w:lineRule="auto"/>
              <w:rPr>
                <w:ins w:id="200" w:author="Arjan" w:date="2013-10-02T10:57:00Z"/>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Specificatie in subelementen. </w:t>
            </w:r>
            <w:r w:rsidRPr="0071174A">
              <w:rPr>
                <w:rFonts w:eastAsia="Times New Roman" w:cs="Times New Roman"/>
                <w:color w:val="000000"/>
                <w:sz w:val="18"/>
                <w:szCs w:val="18"/>
                <w:lang w:eastAsia="nl-NL"/>
              </w:rPr>
              <w:br/>
            </w:r>
            <w:del w:id="201" w:author="Arjan" w:date="2013-10-02T10:55:00Z">
              <w:r w:rsidRPr="0071174A" w:rsidDel="004C7660">
                <w:rPr>
                  <w:rFonts w:eastAsia="Times New Roman" w:cs="Times New Roman"/>
                  <w:color w:val="000000"/>
                  <w:sz w:val="18"/>
                  <w:szCs w:val="18"/>
                  <w:lang w:eastAsia="nl-NL"/>
                </w:rPr>
                <w:delText>V.w.b. een zaak betreft het een event voor elke daarbij behorende status.</w:delText>
              </w:r>
              <w:r w:rsidRPr="0071174A" w:rsidDel="004C7660">
                <w:rPr>
                  <w:rFonts w:eastAsia="Times New Roman" w:cs="Times New Roman"/>
                  <w:color w:val="000000"/>
                  <w:sz w:val="18"/>
                  <w:szCs w:val="18"/>
                  <w:lang w:eastAsia="nl-NL"/>
                </w:rPr>
                <w:br/>
                <w:delText xml:space="preserve">V.w.b. </w:delText>
              </w:r>
              <w:r w:rsidR="004D6767" w:rsidDel="004C7660">
                <w:rPr>
                  <w:rFonts w:eastAsia="Times New Roman" w:cs="Times New Roman"/>
                  <w:color w:val="000000"/>
                  <w:sz w:val="18"/>
                  <w:szCs w:val="18"/>
                  <w:lang w:eastAsia="nl-NL"/>
                </w:rPr>
                <w:delText>informatieobject</w:delText>
              </w:r>
              <w:r w:rsidRPr="0071174A" w:rsidDel="004C7660">
                <w:rPr>
                  <w:rFonts w:eastAsia="Times New Roman" w:cs="Times New Roman"/>
                  <w:color w:val="000000"/>
                  <w:sz w:val="18"/>
                  <w:szCs w:val="18"/>
                  <w:lang w:eastAsia="nl-NL"/>
                </w:rPr>
                <w:delText xml:space="preserve">en, indien een </w:delText>
              </w:r>
              <w:r w:rsidR="004D6767" w:rsidDel="004C7660">
                <w:rPr>
                  <w:rFonts w:eastAsia="Times New Roman" w:cs="Times New Roman"/>
                  <w:color w:val="000000"/>
                  <w:sz w:val="18"/>
                  <w:szCs w:val="18"/>
                  <w:lang w:eastAsia="nl-NL"/>
                </w:rPr>
                <w:delText>informatieobject</w:delText>
              </w:r>
              <w:r w:rsidRPr="0071174A" w:rsidDel="004C7660">
                <w:rPr>
                  <w:rFonts w:eastAsia="Times New Roman" w:cs="Times New Roman"/>
                  <w:color w:val="000000"/>
                  <w:sz w:val="18"/>
                  <w:szCs w:val="18"/>
                  <w:lang w:eastAsia="nl-NL"/>
                </w:rPr>
                <w:delText xml:space="preserve"> als besluit gepubliceerd is dan kent dat </w:delText>
              </w:r>
              <w:r w:rsidR="004D6767" w:rsidDel="004C7660">
                <w:rPr>
                  <w:rFonts w:eastAsia="Times New Roman" w:cs="Times New Roman"/>
                  <w:color w:val="000000"/>
                  <w:sz w:val="18"/>
                  <w:szCs w:val="18"/>
                  <w:lang w:eastAsia="nl-NL"/>
                </w:rPr>
                <w:delText>informatieobject</w:delText>
              </w:r>
              <w:r w:rsidRPr="0071174A" w:rsidDel="004C7660">
                <w:rPr>
                  <w:rFonts w:eastAsia="Times New Roman" w:cs="Times New Roman"/>
                  <w:color w:val="000000"/>
                  <w:sz w:val="18"/>
                  <w:szCs w:val="18"/>
                  <w:lang w:eastAsia="nl-NL"/>
                </w:rPr>
                <w:delText xml:space="preserve"> twee events. </w:delText>
              </w:r>
            </w:del>
            <w:ins w:id="202" w:author="Arjan" w:date="2013-10-02T10:55:00Z">
              <w:r w:rsidR="004C7660">
                <w:rPr>
                  <w:rFonts w:eastAsia="Times New Roman" w:cs="Times New Roman"/>
                  <w:color w:val="000000"/>
                  <w:sz w:val="18"/>
                  <w:szCs w:val="18"/>
                  <w:lang w:eastAsia="nl-NL"/>
                </w:rPr>
                <w:t xml:space="preserve">Nog onduidelijk is of het alleen </w:t>
              </w:r>
            </w:ins>
            <w:proofErr w:type="spellStart"/>
            <w:ins w:id="203" w:author="Arjan" w:date="2013-10-02T10:56:00Z">
              <w:r w:rsidR="004C7660">
                <w:rPr>
                  <w:rFonts w:eastAsia="Times New Roman" w:cs="Times New Roman"/>
                  <w:color w:val="000000"/>
                  <w:sz w:val="18"/>
                  <w:szCs w:val="18"/>
                  <w:lang w:eastAsia="nl-NL"/>
                </w:rPr>
                <w:t>events</w:t>
              </w:r>
              <w:proofErr w:type="spellEnd"/>
              <w:r w:rsidR="004C7660">
                <w:rPr>
                  <w:rFonts w:eastAsia="Times New Roman" w:cs="Times New Roman"/>
                  <w:color w:val="000000"/>
                  <w:sz w:val="18"/>
                  <w:szCs w:val="18"/>
                  <w:lang w:eastAsia="nl-NL"/>
                </w:rPr>
                <w:t xml:space="preserve"> betreft vanaf de creatie van het </w:t>
              </w:r>
            </w:ins>
            <w:ins w:id="204" w:author="Arjan" w:date="2013-10-02T10:58:00Z">
              <w:r w:rsidR="004C7660">
                <w:rPr>
                  <w:rFonts w:eastAsia="Times New Roman" w:cs="Times New Roman"/>
                  <w:color w:val="000000"/>
                  <w:sz w:val="18"/>
                  <w:szCs w:val="18"/>
                  <w:lang w:eastAsia="nl-NL"/>
                </w:rPr>
                <w:t>record</w:t>
              </w:r>
            </w:ins>
            <w:ins w:id="205" w:author="Arjan" w:date="2013-10-02T10:56:00Z">
              <w:r w:rsidR="004C7660">
                <w:rPr>
                  <w:rFonts w:eastAsia="Times New Roman" w:cs="Times New Roman"/>
                  <w:color w:val="000000"/>
                  <w:sz w:val="18"/>
                  <w:szCs w:val="18"/>
                  <w:lang w:eastAsia="nl-NL"/>
                </w:rPr>
                <w:t xml:space="preserve"> of ook </w:t>
              </w:r>
              <w:proofErr w:type="spellStart"/>
              <w:r w:rsidR="004C7660">
                <w:rPr>
                  <w:rFonts w:eastAsia="Times New Roman" w:cs="Times New Roman"/>
                  <w:color w:val="000000"/>
                  <w:sz w:val="18"/>
                  <w:szCs w:val="18"/>
                  <w:lang w:eastAsia="nl-NL"/>
                </w:rPr>
                <w:t>events</w:t>
              </w:r>
              <w:proofErr w:type="spellEnd"/>
              <w:r w:rsidR="004C7660">
                <w:rPr>
                  <w:rFonts w:eastAsia="Times New Roman" w:cs="Times New Roman"/>
                  <w:color w:val="000000"/>
                  <w:sz w:val="18"/>
                  <w:szCs w:val="18"/>
                  <w:lang w:eastAsia="nl-NL"/>
                </w:rPr>
                <w:t xml:space="preserve"> gedurende de opbouw naar dit </w:t>
              </w:r>
            </w:ins>
            <w:ins w:id="206" w:author="Arjan" w:date="2013-10-02T10:58:00Z">
              <w:r w:rsidR="004C7660">
                <w:rPr>
                  <w:rFonts w:eastAsia="Times New Roman" w:cs="Times New Roman"/>
                  <w:color w:val="000000"/>
                  <w:sz w:val="18"/>
                  <w:szCs w:val="18"/>
                  <w:lang w:eastAsia="nl-NL"/>
                </w:rPr>
                <w:t>record</w:t>
              </w:r>
            </w:ins>
            <w:ins w:id="207" w:author="Arjan" w:date="2013-10-02T10:56:00Z">
              <w:r w:rsidR="004C7660">
                <w:rPr>
                  <w:rFonts w:eastAsia="Times New Roman" w:cs="Times New Roman"/>
                  <w:color w:val="000000"/>
                  <w:sz w:val="18"/>
                  <w:szCs w:val="18"/>
                  <w:lang w:eastAsia="nl-NL"/>
                </w:rPr>
                <w:t>. Hi</w:t>
              </w:r>
            </w:ins>
            <w:ins w:id="208" w:author="Arjan" w:date="2013-10-02T10:57:00Z">
              <w:r w:rsidR="004C7660">
                <w:rPr>
                  <w:rFonts w:eastAsia="Times New Roman" w:cs="Times New Roman"/>
                  <w:color w:val="000000"/>
                  <w:sz w:val="18"/>
                  <w:szCs w:val="18"/>
                  <w:lang w:eastAsia="nl-NL"/>
                </w:rPr>
                <w:t xml:space="preserve">er is van het laatste uitgegaan waarbij </w:t>
              </w:r>
              <w:r w:rsidR="004C7660">
                <w:rPr>
                  <w:rFonts w:eastAsia="Times New Roman" w:cs="Times New Roman"/>
                  <w:color w:val="000000"/>
                  <w:sz w:val="18"/>
                  <w:szCs w:val="18"/>
                  <w:lang w:eastAsia="nl-NL"/>
                </w:rPr>
                <w:lastRenderedPageBreak/>
                <w:t xml:space="preserve">meerdere </w:t>
              </w:r>
              <w:proofErr w:type="spellStart"/>
              <w:r w:rsidR="004C7660">
                <w:rPr>
                  <w:rFonts w:eastAsia="Times New Roman" w:cs="Times New Roman"/>
                  <w:color w:val="000000"/>
                  <w:sz w:val="18"/>
                  <w:szCs w:val="18"/>
                  <w:lang w:eastAsia="nl-NL"/>
                </w:rPr>
                <w:t>events</w:t>
              </w:r>
              <w:proofErr w:type="spellEnd"/>
              <w:r w:rsidR="004C7660">
                <w:rPr>
                  <w:rFonts w:eastAsia="Times New Roman" w:cs="Times New Roman"/>
                  <w:color w:val="000000"/>
                  <w:sz w:val="18"/>
                  <w:szCs w:val="18"/>
                  <w:lang w:eastAsia="nl-NL"/>
                </w:rPr>
                <w:t xml:space="preserve"> mogelijk zijn.</w:t>
              </w:r>
            </w:ins>
          </w:p>
          <w:p w:rsidR="004C7660" w:rsidRPr="0071174A" w:rsidRDefault="004C7660" w:rsidP="004C7660">
            <w:pPr>
              <w:spacing w:line="240" w:lineRule="auto"/>
              <w:rPr>
                <w:rFonts w:eastAsia="Times New Roman" w:cs="Times New Roman"/>
                <w:color w:val="000000"/>
                <w:sz w:val="18"/>
                <w:szCs w:val="18"/>
                <w:lang w:eastAsia="nl-NL"/>
              </w:rPr>
            </w:pPr>
            <w:proofErr w:type="spellStart"/>
            <w:ins w:id="209" w:author="Arjan" w:date="2013-10-02T10:57:00Z">
              <w:r>
                <w:rPr>
                  <w:rFonts w:eastAsia="Times New Roman" w:cs="Times New Roman"/>
                  <w:color w:val="000000"/>
                  <w:sz w:val="18"/>
                  <w:szCs w:val="18"/>
                  <w:lang w:eastAsia="nl-NL"/>
                </w:rPr>
                <w:t>Events</w:t>
              </w:r>
              <w:proofErr w:type="spellEnd"/>
              <w:r>
                <w:rPr>
                  <w:rFonts w:eastAsia="Times New Roman" w:cs="Times New Roman"/>
                  <w:color w:val="000000"/>
                  <w:sz w:val="18"/>
                  <w:szCs w:val="18"/>
                  <w:lang w:eastAsia="nl-NL"/>
                </w:rPr>
                <w:t xml:space="preserve"> na creatie van het </w:t>
              </w:r>
            </w:ins>
            <w:ins w:id="210" w:author="Arjan" w:date="2013-10-02T10:58:00Z">
              <w:r>
                <w:rPr>
                  <w:rFonts w:eastAsia="Times New Roman" w:cs="Times New Roman"/>
                  <w:color w:val="000000"/>
                  <w:sz w:val="18"/>
                  <w:szCs w:val="18"/>
                  <w:lang w:eastAsia="nl-NL"/>
                </w:rPr>
                <w:t>record</w:t>
              </w:r>
            </w:ins>
            <w:ins w:id="211" w:author="Arjan" w:date="2013-10-02T10:57:00Z">
              <w:r>
                <w:rPr>
                  <w:rFonts w:eastAsia="Times New Roman" w:cs="Times New Roman"/>
                  <w:color w:val="000000"/>
                  <w:sz w:val="18"/>
                  <w:szCs w:val="18"/>
                  <w:lang w:eastAsia="nl-NL"/>
                </w:rPr>
                <w:t xml:space="preserve"> </w:t>
              </w:r>
            </w:ins>
            <w:ins w:id="212" w:author="Arjan" w:date="2013-10-02T10:58:00Z">
              <w:r>
                <w:rPr>
                  <w:rFonts w:eastAsia="Times New Roman" w:cs="Times New Roman"/>
                  <w:color w:val="000000"/>
                  <w:sz w:val="18"/>
                  <w:szCs w:val="18"/>
                  <w:lang w:eastAsia="nl-NL"/>
                </w:rPr>
                <w:t>(</w:t>
              </w:r>
              <w:r w:rsidRPr="004C7660">
                <w:rPr>
                  <w:rFonts w:eastAsia="Times New Roman" w:cs="Times New Roman"/>
                  <w:color w:val="000000"/>
                  <w:sz w:val="18"/>
                  <w:szCs w:val="18"/>
                  <w:lang w:eastAsia="nl-NL"/>
                </w:rPr>
                <w:t>vernietiging, vervanging, conversie, overbrenging</w:t>
              </w:r>
            </w:ins>
            <w:ins w:id="213" w:author="Arjan" w:date="2013-10-02T10:59:00Z">
              <w:r>
                <w:rPr>
                  <w:rFonts w:eastAsia="Times New Roman" w:cs="Times New Roman"/>
                  <w:color w:val="000000"/>
                  <w:sz w:val="18"/>
                  <w:szCs w:val="18"/>
                  <w:lang w:eastAsia="nl-NL"/>
                </w:rPr>
                <w:t xml:space="preserve"> e.d.) </w:t>
              </w:r>
              <w:r w:rsidR="00AA02B6">
                <w:rPr>
                  <w:rFonts w:eastAsia="Times New Roman" w:cs="Times New Roman"/>
                  <w:color w:val="000000"/>
                  <w:sz w:val="18"/>
                  <w:szCs w:val="18"/>
                  <w:lang w:eastAsia="nl-NL"/>
                </w:rPr>
                <w:t>maken geen deel uit van het RGBZ en vermelden we hier niet.</w:t>
              </w:r>
            </w:ins>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 Datum/periode</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12.1</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Datum of periode waarop/-in iets heeft plaatsgevonden</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Invulling afhankelijk van het proces. </w:t>
            </w:r>
            <w:r w:rsidRPr="0071174A">
              <w:rPr>
                <w:rFonts w:eastAsia="Times New Roman" w:cs="Times New Roman"/>
                <w:color w:val="000000"/>
                <w:sz w:val="18"/>
                <w:szCs w:val="18"/>
                <w:lang w:eastAsia="nl-NL"/>
              </w:rPr>
              <w:br/>
              <w:t>Voorbeelden: Datum creatie van een archiefstuk,  Datum creatie van een dossier, Datum laatste mutatie van een archiefstuk, Datum sluiting van een dossier, Datum conversie of migratie van een dossier, Datum verwijdering (overdracht/vernietiging) van een dossier</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AA02B6" w:rsidRDefault="00A95E28" w:rsidP="00E10B97">
            <w:pPr>
              <w:spacing w:line="240" w:lineRule="auto"/>
              <w:rPr>
                <w:ins w:id="214" w:author="Arjan" w:date="2013-10-02T11:03:00Z"/>
                <w:rFonts w:eastAsia="Times New Roman" w:cs="Times New Roman"/>
                <w:color w:val="000000"/>
                <w:sz w:val="18"/>
                <w:szCs w:val="18"/>
                <w:lang w:eastAsia="nl-NL"/>
              </w:rPr>
            </w:pPr>
            <w:ins w:id="215" w:author="Arjan" w:date="2013-10-02T10:44:00Z">
              <w:r w:rsidRPr="00A95E28">
                <w:rPr>
                  <w:rFonts w:eastAsia="Times New Roman" w:cs="Times New Roman"/>
                  <w:i/>
                  <w:iCs/>
                  <w:color w:val="000000"/>
                  <w:sz w:val="18"/>
                  <w:szCs w:val="18"/>
                  <w:lang w:eastAsia="nl-NL"/>
                </w:rPr>
                <w:t>-</w:t>
              </w:r>
              <w:r>
                <w:rPr>
                  <w:rFonts w:eastAsia="Times New Roman" w:cs="Times New Roman"/>
                  <w:i/>
                  <w:iCs/>
                  <w:color w:val="000000"/>
                  <w:sz w:val="18"/>
                  <w:szCs w:val="18"/>
                  <w:lang w:eastAsia="nl-NL"/>
                </w:rPr>
                <w:t xml:space="preserve"> </w:t>
              </w:r>
            </w:ins>
            <w:r w:rsidR="0071174A" w:rsidRPr="00A95E28">
              <w:rPr>
                <w:rFonts w:eastAsia="Times New Roman" w:cs="Times New Roman"/>
                <w:i/>
                <w:iCs/>
                <w:color w:val="000000"/>
                <w:sz w:val="18"/>
                <w:szCs w:val="18"/>
                <w:lang w:eastAsia="nl-NL"/>
              </w:rPr>
              <w:t xml:space="preserve">Van: </w:t>
            </w:r>
            <w:r w:rsidR="004D6767" w:rsidRPr="00A95E28">
              <w:rPr>
                <w:rFonts w:eastAsia="Times New Roman" w:cs="Times New Roman"/>
                <w:color w:val="000000"/>
                <w:sz w:val="18"/>
                <w:szCs w:val="18"/>
                <w:lang w:eastAsia="nl-NL"/>
              </w:rPr>
              <w:t>INFORMATIEOBJECT</w:t>
            </w:r>
            <w:r w:rsidR="0071174A" w:rsidRPr="00A95E28">
              <w:rPr>
                <w:rFonts w:eastAsia="Times New Roman" w:cs="Times New Roman"/>
                <w:color w:val="000000"/>
                <w:sz w:val="18"/>
                <w:szCs w:val="18"/>
                <w:lang w:eastAsia="nl-NL"/>
              </w:rPr>
              <w:t xml:space="preserve"> . Creatiedatum </w:t>
            </w:r>
            <w:r w:rsidR="0071174A" w:rsidRPr="00A95E28">
              <w:rPr>
                <w:rFonts w:eastAsia="Times New Roman" w:cs="Times New Roman"/>
                <w:i/>
                <w:iCs/>
                <w:color w:val="000000"/>
                <w:sz w:val="18"/>
                <w:szCs w:val="18"/>
                <w:lang w:eastAsia="nl-NL"/>
              </w:rPr>
              <w:t>of (indien gevuld)</w:t>
            </w:r>
            <w:r w:rsidR="0071174A" w:rsidRPr="00A95E28">
              <w:rPr>
                <w:rFonts w:eastAsia="Times New Roman" w:cs="Times New Roman"/>
                <w:color w:val="000000"/>
                <w:sz w:val="18"/>
                <w:szCs w:val="18"/>
                <w:lang w:eastAsia="nl-NL"/>
              </w:rPr>
              <w:t xml:space="preserve"> </w:t>
            </w:r>
            <w:r w:rsidR="004D6767" w:rsidRPr="00A95E28">
              <w:rPr>
                <w:rFonts w:eastAsia="Times New Roman" w:cs="Times New Roman"/>
                <w:color w:val="000000"/>
                <w:sz w:val="18"/>
                <w:szCs w:val="18"/>
                <w:lang w:eastAsia="nl-NL"/>
              </w:rPr>
              <w:t>INFORMATIEOBJECT</w:t>
            </w:r>
            <w:r w:rsidR="0071174A" w:rsidRPr="00A95E28">
              <w:rPr>
                <w:rFonts w:eastAsia="Times New Roman" w:cs="Times New Roman"/>
                <w:color w:val="000000"/>
                <w:sz w:val="18"/>
                <w:szCs w:val="18"/>
                <w:lang w:eastAsia="nl-NL"/>
              </w:rPr>
              <w:t xml:space="preserve"> . Ontvangstdatum</w:t>
            </w:r>
            <w:ins w:id="216" w:author="Arjan" w:date="2013-10-02T10:45:00Z">
              <w:r>
                <w:rPr>
                  <w:rFonts w:eastAsia="Times New Roman" w:cs="Times New Roman"/>
                  <w:color w:val="000000"/>
                  <w:sz w:val="18"/>
                  <w:szCs w:val="18"/>
                  <w:lang w:eastAsia="nl-NL"/>
                </w:rPr>
                <w:t>,</w:t>
              </w:r>
            </w:ins>
            <w:ins w:id="217" w:author="Arjan" w:date="2013-10-02T10:44:00Z">
              <w:r w:rsidRPr="00A95E28">
                <w:rPr>
                  <w:rFonts w:eastAsia="Times New Roman" w:cs="Times New Roman"/>
                  <w:color w:val="000000"/>
                  <w:sz w:val="18"/>
                  <w:szCs w:val="18"/>
                  <w:lang w:eastAsia="nl-NL"/>
                </w:rPr>
                <w:t xml:space="preserve"> </w:t>
              </w:r>
            </w:ins>
            <w:del w:id="218" w:author="Arjan" w:date="2013-10-02T10:44:00Z">
              <w:r w:rsidR="0071174A" w:rsidRPr="00A95E28" w:rsidDel="00A95E28">
                <w:rPr>
                  <w:rFonts w:eastAsia="Times New Roman" w:cs="Times New Roman"/>
                  <w:color w:val="000000"/>
                  <w:sz w:val="18"/>
                  <w:szCs w:val="18"/>
                  <w:lang w:eastAsia="nl-NL"/>
                </w:rPr>
                <w:delText>;</w:delText>
              </w:r>
            </w:del>
            <w:r w:rsidR="0071174A" w:rsidRPr="00A95E28">
              <w:rPr>
                <w:rFonts w:eastAsia="Times New Roman" w:cs="Times New Roman"/>
                <w:color w:val="000000"/>
                <w:sz w:val="18"/>
                <w:szCs w:val="18"/>
                <w:lang w:eastAsia="nl-NL"/>
              </w:rPr>
              <w:t xml:space="preserve"> </w:t>
            </w:r>
            <w:r w:rsidR="0071174A" w:rsidRPr="00A95E28">
              <w:rPr>
                <w:rFonts w:eastAsia="Times New Roman" w:cs="Times New Roman"/>
                <w:color w:val="000000"/>
                <w:sz w:val="18"/>
                <w:szCs w:val="18"/>
                <w:lang w:eastAsia="nl-NL"/>
              </w:rPr>
              <w:br/>
            </w:r>
            <w:r w:rsidR="0071174A" w:rsidRPr="00A95E28">
              <w:rPr>
                <w:rFonts w:eastAsia="Times New Roman" w:cs="Times New Roman"/>
                <w:i/>
                <w:iCs/>
                <w:color w:val="000000"/>
                <w:sz w:val="18"/>
                <w:szCs w:val="18"/>
                <w:lang w:eastAsia="nl-NL"/>
              </w:rPr>
              <w:t xml:space="preserve">Tot: </w:t>
            </w:r>
            <w:del w:id="219" w:author="Arjan" w:date="2013-10-02T10:46:00Z">
              <w:r w:rsidR="004D6767" w:rsidRPr="00A95E28" w:rsidDel="00A95E28">
                <w:rPr>
                  <w:rFonts w:eastAsia="Times New Roman" w:cs="Times New Roman"/>
                  <w:color w:val="000000"/>
                  <w:sz w:val="18"/>
                  <w:szCs w:val="18"/>
                  <w:lang w:eastAsia="nl-NL"/>
                </w:rPr>
                <w:delText>I</w:delText>
              </w:r>
            </w:del>
            <w:ins w:id="220" w:author="Arjan" w:date="2013-10-02T10:51:00Z">
              <w:r w:rsidR="00E10B97">
                <w:rPr>
                  <w:rFonts w:eastAsia="Times New Roman" w:cs="Times New Roman"/>
                  <w:color w:val="000000"/>
                  <w:sz w:val="18"/>
                  <w:szCs w:val="18"/>
                  <w:lang w:eastAsia="nl-NL"/>
                </w:rPr>
                <w:br/>
              </w:r>
            </w:ins>
            <w:proofErr w:type="spellStart"/>
            <w:ins w:id="221" w:author="Arjan" w:date="2013-10-02T10:45:00Z">
              <w:r>
                <w:rPr>
                  <w:rFonts w:eastAsia="Times New Roman" w:cs="Times New Roman"/>
                  <w:color w:val="000000"/>
                  <w:sz w:val="18"/>
                  <w:szCs w:val="18"/>
                  <w:lang w:eastAsia="nl-NL"/>
                </w:rPr>
                <w:t>materiele</w:t>
              </w:r>
              <w:proofErr w:type="spellEnd"/>
              <w:r>
                <w:rPr>
                  <w:rFonts w:eastAsia="Times New Roman" w:cs="Times New Roman"/>
                  <w:color w:val="000000"/>
                  <w:sz w:val="18"/>
                  <w:szCs w:val="18"/>
                  <w:lang w:eastAsia="nl-NL"/>
                </w:rPr>
                <w:t xml:space="preserve"> historiedatum van het toekennen van de waarde ‘Definitief’ aan </w:t>
              </w:r>
            </w:ins>
            <w:ins w:id="222" w:author="Arjan" w:date="2013-10-02T10:46:00Z">
              <w:r>
                <w:rPr>
                  <w:rFonts w:eastAsia="Times New Roman" w:cs="Times New Roman"/>
                  <w:color w:val="000000"/>
                  <w:sz w:val="18"/>
                  <w:szCs w:val="18"/>
                  <w:lang w:eastAsia="nl-NL"/>
                </w:rPr>
                <w:t>ENKELVOUDIG I</w:t>
              </w:r>
            </w:ins>
            <w:r w:rsidR="004D6767" w:rsidRPr="00A95E28">
              <w:rPr>
                <w:rFonts w:eastAsia="Times New Roman" w:cs="Times New Roman"/>
                <w:color w:val="000000"/>
                <w:sz w:val="18"/>
                <w:szCs w:val="18"/>
                <w:lang w:eastAsia="nl-NL"/>
              </w:rPr>
              <w:t>NFORMATIEOBJECT</w:t>
            </w:r>
            <w:r w:rsidR="0071174A" w:rsidRPr="00A95E28">
              <w:rPr>
                <w:rFonts w:eastAsia="Times New Roman" w:cs="Times New Roman"/>
                <w:color w:val="000000"/>
                <w:sz w:val="18"/>
                <w:szCs w:val="18"/>
                <w:lang w:eastAsia="nl-NL"/>
              </w:rPr>
              <w:t xml:space="preserve"> . </w:t>
            </w:r>
            <w:del w:id="223" w:author="Arjan" w:date="2013-10-02T10:46:00Z">
              <w:r w:rsidR="0071174A" w:rsidRPr="00A95E28" w:rsidDel="00A95E28">
                <w:rPr>
                  <w:rFonts w:eastAsia="Times New Roman" w:cs="Times New Roman"/>
                  <w:color w:val="000000"/>
                  <w:sz w:val="18"/>
                  <w:szCs w:val="18"/>
                  <w:lang w:eastAsia="nl-NL"/>
                </w:rPr>
                <w:delText xml:space="preserve">Verzenddatum </w:delText>
              </w:r>
            </w:del>
            <w:ins w:id="224" w:author="Arjan" w:date="2013-10-02T10:46:00Z">
              <w:r>
                <w:rPr>
                  <w:rFonts w:eastAsia="Times New Roman" w:cs="Times New Roman"/>
                  <w:color w:val="000000"/>
                  <w:sz w:val="18"/>
                  <w:szCs w:val="18"/>
                  <w:lang w:eastAsia="nl-NL"/>
                </w:rPr>
                <w:t>Status.</w:t>
              </w:r>
            </w:ins>
          </w:p>
          <w:p w:rsidR="00AA02B6" w:rsidRDefault="00A95E28" w:rsidP="00E10B97">
            <w:pPr>
              <w:spacing w:line="240" w:lineRule="auto"/>
              <w:rPr>
                <w:ins w:id="225" w:author="Arjan" w:date="2013-10-02T11:03:00Z"/>
                <w:rFonts w:eastAsia="Times New Roman" w:cs="Times New Roman"/>
                <w:color w:val="000000"/>
                <w:sz w:val="18"/>
                <w:szCs w:val="18"/>
                <w:lang w:eastAsia="nl-NL"/>
              </w:rPr>
            </w:pPr>
            <w:ins w:id="226" w:author="Arjan" w:date="2013-10-02T10:46:00Z">
              <w:r w:rsidRPr="00A95E28">
                <w:rPr>
                  <w:rFonts w:eastAsia="Times New Roman" w:cs="Times New Roman"/>
                  <w:color w:val="000000"/>
                  <w:sz w:val="18"/>
                  <w:szCs w:val="18"/>
                  <w:lang w:eastAsia="nl-NL"/>
                </w:rPr>
                <w:t xml:space="preserve"> </w:t>
              </w:r>
            </w:ins>
            <w:ins w:id="227" w:author="Arjan" w:date="2013-10-02T10:48:00Z">
              <w:r>
                <w:rPr>
                  <w:rFonts w:eastAsia="Times New Roman" w:cs="Times New Roman"/>
                  <w:color w:val="000000"/>
                  <w:sz w:val="18"/>
                  <w:szCs w:val="18"/>
                  <w:lang w:eastAsia="nl-NL"/>
                </w:rPr>
                <w:t xml:space="preserve">- </w:t>
              </w:r>
            </w:ins>
            <w:del w:id="228" w:author="Arjan" w:date="2013-10-02T10:48:00Z">
              <w:r w:rsidR="0071174A" w:rsidRPr="00A95E28" w:rsidDel="00A95E28">
                <w:rPr>
                  <w:rFonts w:eastAsia="Times New Roman" w:cs="Times New Roman"/>
                  <w:color w:val="000000"/>
                  <w:sz w:val="18"/>
                  <w:szCs w:val="18"/>
                  <w:lang w:eastAsia="nl-NL"/>
                </w:rPr>
                <w:delText>en</w:delText>
              </w:r>
              <w:r w:rsidR="0071174A" w:rsidRPr="00A95E28" w:rsidDel="00A95E28">
                <w:rPr>
                  <w:rFonts w:eastAsia="Times New Roman" w:cs="Times New Roman"/>
                  <w:i/>
                  <w:iCs/>
                  <w:color w:val="000000"/>
                  <w:sz w:val="18"/>
                  <w:szCs w:val="18"/>
                  <w:lang w:eastAsia="nl-NL"/>
                </w:rPr>
                <w:delText xml:space="preserve"> (</w:delText>
              </w:r>
            </w:del>
            <w:r w:rsidR="0071174A" w:rsidRPr="00A95E28">
              <w:rPr>
                <w:rFonts w:eastAsia="Times New Roman" w:cs="Times New Roman"/>
                <w:i/>
                <w:iCs/>
                <w:color w:val="000000"/>
                <w:sz w:val="18"/>
                <w:szCs w:val="18"/>
                <w:lang w:eastAsia="nl-NL"/>
              </w:rPr>
              <w:t xml:space="preserve">indien het </w:t>
            </w:r>
            <w:r w:rsidR="004D6767" w:rsidRPr="00A95E28">
              <w:rPr>
                <w:rFonts w:eastAsia="Times New Roman" w:cs="Times New Roman"/>
                <w:i/>
                <w:iCs/>
                <w:color w:val="000000"/>
                <w:sz w:val="18"/>
                <w:szCs w:val="18"/>
                <w:lang w:eastAsia="nl-NL"/>
              </w:rPr>
              <w:t>INFORMATIEOBJECT</w:t>
            </w:r>
            <w:r w:rsidR="0071174A" w:rsidRPr="00A95E28">
              <w:rPr>
                <w:rFonts w:eastAsia="Times New Roman" w:cs="Times New Roman"/>
                <w:i/>
                <w:iCs/>
                <w:color w:val="000000"/>
                <w:sz w:val="18"/>
                <w:szCs w:val="18"/>
                <w:lang w:eastAsia="nl-NL"/>
              </w:rPr>
              <w:t xml:space="preserve"> een BESLUIT betreft</w:t>
            </w:r>
            <w:del w:id="229" w:author="Arjan" w:date="2013-10-02T10:48:00Z">
              <w:r w:rsidR="0071174A" w:rsidRPr="00A95E28" w:rsidDel="00A95E28">
                <w:rPr>
                  <w:rFonts w:eastAsia="Times New Roman" w:cs="Times New Roman"/>
                  <w:i/>
                  <w:iCs/>
                  <w:color w:val="000000"/>
                  <w:sz w:val="18"/>
                  <w:szCs w:val="18"/>
                  <w:lang w:eastAsia="nl-NL"/>
                </w:rPr>
                <w:delText>)</w:delText>
              </w:r>
            </w:del>
            <w:r w:rsidR="0071174A" w:rsidRPr="00A95E28">
              <w:rPr>
                <w:rFonts w:eastAsia="Times New Roman" w:cs="Times New Roman"/>
                <w:color w:val="000000"/>
                <w:sz w:val="18"/>
                <w:szCs w:val="18"/>
                <w:lang w:eastAsia="nl-NL"/>
              </w:rPr>
              <w:t xml:space="preserve"> BESLUIT . Publicatiedatum</w:t>
            </w:r>
            <w:ins w:id="230" w:author="Arjan" w:date="2013-10-02T10:48:00Z">
              <w:r>
                <w:rPr>
                  <w:rFonts w:eastAsia="Times New Roman" w:cs="Times New Roman"/>
                  <w:color w:val="000000"/>
                  <w:sz w:val="18"/>
                  <w:szCs w:val="18"/>
                  <w:lang w:eastAsia="nl-NL"/>
                </w:rPr>
                <w:t>.</w:t>
              </w:r>
            </w:ins>
          </w:p>
          <w:p w:rsidR="0071174A" w:rsidRPr="00A95E28" w:rsidRDefault="00A95E28" w:rsidP="00E10B97">
            <w:pPr>
              <w:spacing w:line="240" w:lineRule="auto"/>
              <w:rPr>
                <w:rFonts w:eastAsia="Times New Roman" w:cs="Times New Roman"/>
                <w:color w:val="000000"/>
                <w:sz w:val="18"/>
                <w:szCs w:val="18"/>
                <w:lang w:eastAsia="nl-NL"/>
              </w:rPr>
            </w:pPr>
            <w:ins w:id="231" w:author="Arjan" w:date="2013-10-02T10:48:00Z">
              <w:r>
                <w:rPr>
                  <w:rFonts w:eastAsia="Times New Roman" w:cs="Times New Roman"/>
                  <w:color w:val="000000"/>
                  <w:sz w:val="18"/>
                  <w:szCs w:val="18"/>
                  <w:lang w:eastAsia="nl-NL"/>
                </w:rPr>
                <w:t xml:space="preserve">- </w:t>
              </w:r>
            </w:ins>
            <w:proofErr w:type="spellStart"/>
            <w:ins w:id="232" w:author="Arjan" w:date="2013-10-02T10:50:00Z">
              <w:r w:rsidR="00E10B97">
                <w:rPr>
                  <w:rFonts w:eastAsia="Times New Roman" w:cs="Times New Roman"/>
                  <w:color w:val="000000"/>
                  <w:sz w:val="18"/>
                  <w:szCs w:val="18"/>
                  <w:lang w:eastAsia="nl-NL"/>
                </w:rPr>
                <w:t>materiele</w:t>
              </w:r>
              <w:proofErr w:type="spellEnd"/>
              <w:r w:rsidR="00E10B97">
                <w:rPr>
                  <w:rFonts w:eastAsia="Times New Roman" w:cs="Times New Roman"/>
                  <w:color w:val="000000"/>
                  <w:sz w:val="18"/>
                  <w:szCs w:val="18"/>
                  <w:lang w:eastAsia="nl-NL"/>
                </w:rPr>
                <w:t xml:space="preserve"> historiedatum van het toekennen van de waarde ‘Gearchiveerd’ aan ENKELVOUDIG I</w:t>
              </w:r>
              <w:r w:rsidR="00E10B97" w:rsidRPr="00A95E28">
                <w:rPr>
                  <w:rFonts w:eastAsia="Times New Roman" w:cs="Times New Roman"/>
                  <w:color w:val="000000"/>
                  <w:sz w:val="18"/>
                  <w:szCs w:val="18"/>
                  <w:lang w:eastAsia="nl-NL"/>
                </w:rPr>
                <w:t xml:space="preserve">NFORMATIEOBJECT . </w:t>
              </w:r>
              <w:r w:rsidR="00E10B97">
                <w:rPr>
                  <w:rFonts w:eastAsia="Times New Roman" w:cs="Times New Roman"/>
                  <w:color w:val="000000"/>
                  <w:sz w:val="18"/>
                  <w:szCs w:val="18"/>
                  <w:lang w:eastAsia="nl-NL"/>
                </w:rPr>
                <w:t>Status.</w:t>
              </w:r>
            </w:ins>
          </w:p>
        </w:tc>
        <w:tc>
          <w:tcPr>
            <w:tcW w:w="1843" w:type="dxa"/>
            <w:tcBorders>
              <w:top w:val="nil"/>
              <w:left w:val="nil"/>
              <w:bottom w:val="nil"/>
              <w:right w:val="nil"/>
            </w:tcBorders>
            <w:shd w:val="clear" w:color="auto" w:fill="auto"/>
            <w:hideMark/>
          </w:tcPr>
          <w:p w:rsidR="00AA02B6" w:rsidRDefault="00E10B97" w:rsidP="00E10B97">
            <w:pPr>
              <w:spacing w:line="240" w:lineRule="auto"/>
              <w:rPr>
                <w:ins w:id="233" w:author="Arjan" w:date="2013-10-02T11:03:00Z"/>
                <w:rFonts w:eastAsia="Times New Roman" w:cs="Times New Roman"/>
                <w:color w:val="000000"/>
                <w:sz w:val="18"/>
                <w:szCs w:val="18"/>
                <w:lang w:eastAsia="nl-NL"/>
              </w:rPr>
            </w:pPr>
            <w:ins w:id="234" w:author="Arjan" w:date="2013-10-02T10:51:00Z">
              <w:r>
                <w:rPr>
                  <w:rFonts w:eastAsia="Times New Roman" w:cs="Times New Roman"/>
                  <w:i/>
                  <w:iCs/>
                  <w:color w:val="000000"/>
                  <w:sz w:val="18"/>
                  <w:szCs w:val="18"/>
                  <w:lang w:eastAsia="nl-NL"/>
                </w:rPr>
                <w:t xml:space="preserve">- </w:t>
              </w:r>
            </w:ins>
            <w:r w:rsidR="0071174A" w:rsidRPr="0071174A">
              <w:rPr>
                <w:rFonts w:eastAsia="Times New Roman" w:cs="Times New Roman"/>
                <w:i/>
                <w:iCs/>
                <w:color w:val="000000"/>
                <w:sz w:val="18"/>
                <w:szCs w:val="18"/>
                <w:lang w:eastAsia="nl-NL"/>
              </w:rPr>
              <w:t xml:space="preserve">Van: </w:t>
            </w:r>
            <w:r w:rsidR="004D6767">
              <w:rPr>
                <w:rFonts w:eastAsia="Times New Roman" w:cs="Times New Roman"/>
                <w:color w:val="000000"/>
                <w:sz w:val="18"/>
                <w:szCs w:val="18"/>
                <w:lang w:eastAsia="nl-NL"/>
              </w:rPr>
              <w:t>INFORMATIEOBJECT</w:t>
            </w:r>
            <w:r w:rsidR="0071174A" w:rsidRPr="0071174A">
              <w:rPr>
                <w:rFonts w:eastAsia="Times New Roman" w:cs="Times New Roman"/>
                <w:color w:val="000000"/>
                <w:sz w:val="18"/>
                <w:szCs w:val="18"/>
                <w:lang w:eastAsia="nl-NL"/>
              </w:rPr>
              <w:t xml:space="preserve"> . Creatiedatum </w:t>
            </w:r>
            <w:r w:rsidR="0071174A" w:rsidRPr="0071174A">
              <w:rPr>
                <w:rFonts w:eastAsia="Times New Roman" w:cs="Times New Roman"/>
                <w:i/>
                <w:iCs/>
                <w:color w:val="000000"/>
                <w:sz w:val="18"/>
                <w:szCs w:val="18"/>
                <w:lang w:eastAsia="nl-NL"/>
              </w:rPr>
              <w:t>of (indien gevuld)</w:t>
            </w:r>
            <w:r w:rsidR="0071174A" w:rsidRPr="0071174A">
              <w:rPr>
                <w:rFonts w:eastAsia="Times New Roman" w:cs="Times New Roman"/>
                <w:color w:val="000000"/>
                <w:sz w:val="18"/>
                <w:szCs w:val="18"/>
                <w:lang w:eastAsia="nl-NL"/>
              </w:rPr>
              <w:t xml:space="preserve"> </w:t>
            </w:r>
            <w:r w:rsidR="004D6767">
              <w:rPr>
                <w:rFonts w:eastAsia="Times New Roman" w:cs="Times New Roman"/>
                <w:color w:val="000000"/>
                <w:sz w:val="18"/>
                <w:szCs w:val="18"/>
                <w:lang w:eastAsia="nl-NL"/>
              </w:rPr>
              <w:t>INFORMATIEOBJECT</w:t>
            </w:r>
            <w:r w:rsidR="0071174A" w:rsidRPr="0071174A">
              <w:rPr>
                <w:rFonts w:eastAsia="Times New Roman" w:cs="Times New Roman"/>
                <w:color w:val="000000"/>
                <w:sz w:val="18"/>
                <w:szCs w:val="18"/>
                <w:lang w:eastAsia="nl-NL"/>
              </w:rPr>
              <w:t xml:space="preserve"> . Ontvangstdatum</w:t>
            </w:r>
            <w:del w:id="235" w:author="Arjan" w:date="2013-10-02T10:51:00Z">
              <w:r w:rsidR="0071174A" w:rsidRPr="0071174A" w:rsidDel="00E10B97">
                <w:rPr>
                  <w:rFonts w:eastAsia="Times New Roman" w:cs="Times New Roman"/>
                  <w:color w:val="000000"/>
                  <w:sz w:val="18"/>
                  <w:szCs w:val="18"/>
                  <w:lang w:eastAsia="nl-NL"/>
                </w:rPr>
                <w:delText>;</w:delText>
              </w:r>
            </w:del>
            <w:ins w:id="236" w:author="Arjan" w:date="2013-10-02T10:51:00Z">
              <w:r>
                <w:rPr>
                  <w:rFonts w:eastAsia="Times New Roman" w:cs="Times New Roman"/>
                  <w:color w:val="000000"/>
                  <w:sz w:val="18"/>
                  <w:szCs w:val="18"/>
                  <w:lang w:eastAsia="nl-NL"/>
                </w:rPr>
                <w:t>,</w:t>
              </w:r>
            </w:ins>
            <w:r w:rsidR="0071174A" w:rsidRPr="0071174A">
              <w:rPr>
                <w:rFonts w:eastAsia="Times New Roman" w:cs="Times New Roman"/>
                <w:color w:val="000000"/>
                <w:sz w:val="18"/>
                <w:szCs w:val="18"/>
                <w:lang w:eastAsia="nl-NL"/>
              </w:rPr>
              <w:t xml:space="preserve"> </w:t>
            </w:r>
            <w:r w:rsidR="0071174A" w:rsidRPr="0071174A">
              <w:rPr>
                <w:rFonts w:eastAsia="Times New Roman" w:cs="Times New Roman"/>
                <w:color w:val="000000"/>
                <w:sz w:val="18"/>
                <w:szCs w:val="18"/>
                <w:lang w:eastAsia="nl-NL"/>
              </w:rPr>
              <w:br/>
            </w:r>
            <w:r w:rsidR="0071174A" w:rsidRPr="0071174A">
              <w:rPr>
                <w:rFonts w:eastAsia="Times New Roman" w:cs="Times New Roman"/>
                <w:i/>
                <w:iCs/>
                <w:color w:val="000000"/>
                <w:sz w:val="18"/>
                <w:szCs w:val="18"/>
                <w:lang w:eastAsia="nl-NL"/>
              </w:rPr>
              <w:t xml:space="preserve">Tot: </w:t>
            </w:r>
            <w:ins w:id="237" w:author="Arjan" w:date="2013-10-02T10:51:00Z">
              <w:r>
                <w:rPr>
                  <w:rFonts w:eastAsia="Times New Roman" w:cs="Times New Roman"/>
                  <w:i/>
                  <w:iCs/>
                  <w:color w:val="000000"/>
                  <w:sz w:val="18"/>
                  <w:szCs w:val="18"/>
                  <w:lang w:eastAsia="nl-NL"/>
                </w:rPr>
                <w:br/>
              </w:r>
            </w:ins>
            <w:proofErr w:type="spellStart"/>
            <w:ins w:id="238" w:author="Arjan" w:date="2013-10-02T10:52:00Z">
              <w:r>
                <w:rPr>
                  <w:rFonts w:eastAsia="Times New Roman" w:cs="Times New Roman"/>
                  <w:color w:val="000000"/>
                  <w:sz w:val="18"/>
                  <w:szCs w:val="18"/>
                  <w:lang w:eastAsia="nl-NL"/>
                </w:rPr>
                <w:t>materiele</w:t>
              </w:r>
              <w:proofErr w:type="spellEnd"/>
              <w:r>
                <w:rPr>
                  <w:rFonts w:eastAsia="Times New Roman" w:cs="Times New Roman"/>
                  <w:color w:val="000000"/>
                  <w:sz w:val="18"/>
                  <w:szCs w:val="18"/>
                  <w:lang w:eastAsia="nl-NL"/>
                </w:rPr>
                <w:t xml:space="preserve"> historiedatum van het toekennen van de waarde ‘Definitief’ aan </w:t>
              </w:r>
            </w:ins>
            <w:ins w:id="239" w:author="Arjan" w:date="2013-10-02T10:53:00Z">
              <w:r>
                <w:rPr>
                  <w:rFonts w:eastAsia="Times New Roman" w:cs="Times New Roman"/>
                  <w:color w:val="000000"/>
                  <w:sz w:val="18"/>
                  <w:szCs w:val="18"/>
                  <w:lang w:eastAsia="nl-NL"/>
                </w:rPr>
                <w:t xml:space="preserve">de </w:t>
              </w:r>
            </w:ins>
            <w:proofErr w:type="spellStart"/>
            <w:ins w:id="240" w:author="Arjan" w:date="2013-10-02T10:52:00Z">
              <w:r>
                <w:rPr>
                  <w:rFonts w:eastAsia="Times New Roman" w:cs="Times New Roman"/>
                  <w:color w:val="000000"/>
                  <w:sz w:val="18"/>
                  <w:szCs w:val="18"/>
                  <w:lang w:eastAsia="nl-NL"/>
                </w:rPr>
                <w:t>ENKELVOUDIG</w:t>
              </w:r>
            </w:ins>
            <w:ins w:id="241" w:author="Arjan" w:date="2013-10-02T10:53:00Z">
              <w:r>
                <w:rPr>
                  <w:rFonts w:eastAsia="Times New Roman" w:cs="Times New Roman"/>
                  <w:color w:val="000000"/>
                  <w:sz w:val="18"/>
                  <w:szCs w:val="18"/>
                  <w:lang w:eastAsia="nl-NL"/>
                </w:rPr>
                <w:t>e</w:t>
              </w:r>
            </w:ins>
            <w:proofErr w:type="spellEnd"/>
            <w:ins w:id="242" w:author="Arjan" w:date="2013-10-02T10:52:00Z">
              <w:r>
                <w:rPr>
                  <w:rFonts w:eastAsia="Times New Roman" w:cs="Times New Roman"/>
                  <w:color w:val="000000"/>
                  <w:sz w:val="18"/>
                  <w:szCs w:val="18"/>
                  <w:lang w:eastAsia="nl-NL"/>
                </w:rPr>
                <w:t xml:space="preserve"> </w:t>
              </w:r>
              <w:r>
                <w:rPr>
                  <w:rFonts w:eastAsia="Times New Roman" w:cs="Times New Roman"/>
                  <w:i/>
                  <w:iCs/>
                  <w:color w:val="000000"/>
                  <w:sz w:val="18"/>
                  <w:szCs w:val="18"/>
                  <w:lang w:eastAsia="nl-NL"/>
                </w:rPr>
                <w:br/>
              </w:r>
            </w:ins>
            <w:proofErr w:type="spellStart"/>
            <w:r w:rsidR="004D6767">
              <w:rPr>
                <w:rFonts w:eastAsia="Times New Roman" w:cs="Times New Roman"/>
                <w:color w:val="000000"/>
                <w:sz w:val="18"/>
                <w:szCs w:val="18"/>
                <w:lang w:eastAsia="nl-NL"/>
              </w:rPr>
              <w:t>INFORMATIEOBJECT</w:t>
            </w:r>
            <w:ins w:id="243" w:author="Arjan" w:date="2013-10-02T10:53:00Z">
              <w:r>
                <w:rPr>
                  <w:rFonts w:eastAsia="Times New Roman" w:cs="Times New Roman"/>
                  <w:color w:val="000000"/>
                  <w:sz w:val="18"/>
                  <w:szCs w:val="18"/>
                  <w:lang w:eastAsia="nl-NL"/>
                </w:rPr>
                <w:t>en</w:t>
              </w:r>
            </w:ins>
            <w:proofErr w:type="spellEnd"/>
            <w:r w:rsidR="0071174A" w:rsidRPr="0071174A">
              <w:rPr>
                <w:rFonts w:eastAsia="Times New Roman" w:cs="Times New Roman"/>
                <w:color w:val="000000"/>
                <w:sz w:val="18"/>
                <w:szCs w:val="18"/>
                <w:lang w:eastAsia="nl-NL"/>
              </w:rPr>
              <w:t xml:space="preserve"> . </w:t>
            </w:r>
            <w:del w:id="244" w:author="Arjan" w:date="2013-10-02T10:52:00Z">
              <w:r w:rsidR="0071174A" w:rsidRPr="0071174A" w:rsidDel="00E10B97">
                <w:rPr>
                  <w:rFonts w:eastAsia="Times New Roman" w:cs="Times New Roman"/>
                  <w:color w:val="000000"/>
                  <w:sz w:val="18"/>
                  <w:szCs w:val="18"/>
                  <w:lang w:eastAsia="nl-NL"/>
                </w:rPr>
                <w:delText xml:space="preserve">Verzenddatum </w:delText>
              </w:r>
            </w:del>
            <w:ins w:id="245" w:author="Arjan" w:date="2013-10-02T10:52:00Z">
              <w:r>
                <w:rPr>
                  <w:rFonts w:eastAsia="Times New Roman" w:cs="Times New Roman"/>
                  <w:color w:val="000000"/>
                  <w:sz w:val="18"/>
                  <w:szCs w:val="18"/>
                  <w:lang w:eastAsia="nl-NL"/>
                </w:rPr>
                <w:t>Status.</w:t>
              </w:r>
              <w:r w:rsidRPr="0071174A">
                <w:rPr>
                  <w:rFonts w:eastAsia="Times New Roman" w:cs="Times New Roman"/>
                  <w:color w:val="000000"/>
                  <w:sz w:val="18"/>
                  <w:szCs w:val="18"/>
                  <w:lang w:eastAsia="nl-NL"/>
                </w:rPr>
                <w:t xml:space="preserve"> </w:t>
              </w:r>
            </w:ins>
          </w:p>
          <w:p w:rsidR="00AA02B6" w:rsidRDefault="00E10B97" w:rsidP="00E10B97">
            <w:pPr>
              <w:spacing w:line="240" w:lineRule="auto"/>
              <w:rPr>
                <w:ins w:id="246" w:author="Arjan" w:date="2013-10-02T11:04:00Z"/>
                <w:rFonts w:eastAsia="Times New Roman" w:cs="Times New Roman"/>
                <w:color w:val="000000"/>
                <w:sz w:val="18"/>
                <w:szCs w:val="18"/>
                <w:lang w:eastAsia="nl-NL"/>
              </w:rPr>
            </w:pPr>
            <w:ins w:id="247" w:author="Arjan" w:date="2013-10-02T10:52:00Z">
              <w:r>
                <w:rPr>
                  <w:rFonts w:eastAsia="Times New Roman" w:cs="Times New Roman"/>
                  <w:color w:val="000000"/>
                  <w:sz w:val="18"/>
                  <w:szCs w:val="18"/>
                  <w:lang w:eastAsia="nl-NL"/>
                </w:rPr>
                <w:t xml:space="preserve">- </w:t>
              </w:r>
            </w:ins>
            <w:del w:id="248" w:author="Arjan" w:date="2013-10-02T10:52:00Z">
              <w:r w:rsidR="0071174A" w:rsidRPr="0071174A" w:rsidDel="00E10B97">
                <w:rPr>
                  <w:rFonts w:eastAsia="Times New Roman" w:cs="Times New Roman"/>
                  <w:color w:val="000000"/>
                  <w:sz w:val="18"/>
                  <w:szCs w:val="18"/>
                  <w:lang w:eastAsia="nl-NL"/>
                </w:rPr>
                <w:delText>en</w:delText>
              </w:r>
              <w:r w:rsidR="0071174A" w:rsidRPr="0071174A" w:rsidDel="00E10B97">
                <w:rPr>
                  <w:rFonts w:eastAsia="Times New Roman" w:cs="Times New Roman"/>
                  <w:i/>
                  <w:iCs/>
                  <w:color w:val="000000"/>
                  <w:sz w:val="18"/>
                  <w:szCs w:val="18"/>
                  <w:lang w:eastAsia="nl-NL"/>
                </w:rPr>
                <w:delText xml:space="preserve"> (</w:delText>
              </w:r>
            </w:del>
            <w:r w:rsidR="0071174A" w:rsidRPr="0071174A">
              <w:rPr>
                <w:rFonts w:eastAsia="Times New Roman" w:cs="Times New Roman"/>
                <w:i/>
                <w:iCs/>
                <w:color w:val="000000"/>
                <w:sz w:val="18"/>
                <w:szCs w:val="18"/>
                <w:lang w:eastAsia="nl-NL"/>
              </w:rPr>
              <w:t xml:space="preserve">indien het </w:t>
            </w:r>
            <w:r w:rsidR="004D6767">
              <w:rPr>
                <w:rFonts w:eastAsia="Times New Roman" w:cs="Times New Roman"/>
                <w:i/>
                <w:iCs/>
                <w:color w:val="000000"/>
                <w:sz w:val="18"/>
                <w:szCs w:val="18"/>
                <w:lang w:eastAsia="nl-NL"/>
              </w:rPr>
              <w:t>INFORMATIEOBJECT</w:t>
            </w:r>
            <w:r w:rsidR="0071174A" w:rsidRPr="0071174A">
              <w:rPr>
                <w:rFonts w:eastAsia="Times New Roman" w:cs="Times New Roman"/>
                <w:i/>
                <w:iCs/>
                <w:color w:val="000000"/>
                <w:sz w:val="18"/>
                <w:szCs w:val="18"/>
                <w:lang w:eastAsia="nl-NL"/>
              </w:rPr>
              <w:t xml:space="preserve"> een BESLUIT betreft)</w:t>
            </w:r>
            <w:r w:rsidR="0071174A" w:rsidRPr="0071174A">
              <w:rPr>
                <w:rFonts w:eastAsia="Times New Roman" w:cs="Times New Roman"/>
                <w:color w:val="000000"/>
                <w:sz w:val="18"/>
                <w:szCs w:val="18"/>
                <w:lang w:eastAsia="nl-NL"/>
              </w:rPr>
              <w:t xml:space="preserve"> BESLUIT . Publicatiedatum</w:t>
            </w:r>
            <w:ins w:id="249" w:author="Arjan" w:date="2013-10-02T10:52:00Z">
              <w:r>
                <w:rPr>
                  <w:rFonts w:eastAsia="Times New Roman" w:cs="Times New Roman"/>
                  <w:color w:val="000000"/>
                  <w:sz w:val="18"/>
                  <w:szCs w:val="18"/>
                  <w:lang w:eastAsia="nl-NL"/>
                </w:rPr>
                <w:t>.</w:t>
              </w:r>
            </w:ins>
          </w:p>
          <w:p w:rsidR="0071174A" w:rsidRPr="0071174A" w:rsidRDefault="00E10B97" w:rsidP="00E10B97">
            <w:pPr>
              <w:spacing w:line="240" w:lineRule="auto"/>
              <w:rPr>
                <w:rFonts w:eastAsia="Times New Roman" w:cs="Times New Roman"/>
                <w:color w:val="000000"/>
                <w:sz w:val="18"/>
                <w:szCs w:val="18"/>
                <w:lang w:eastAsia="nl-NL"/>
              </w:rPr>
            </w:pPr>
            <w:ins w:id="250" w:author="Arjan" w:date="2013-10-02T10:52:00Z">
              <w:r>
                <w:rPr>
                  <w:rFonts w:eastAsia="Times New Roman" w:cs="Times New Roman"/>
                  <w:color w:val="000000"/>
                  <w:sz w:val="18"/>
                  <w:szCs w:val="18"/>
                  <w:lang w:eastAsia="nl-NL"/>
                </w:rPr>
                <w:t xml:space="preserve">- </w:t>
              </w:r>
              <w:proofErr w:type="spellStart"/>
              <w:r>
                <w:rPr>
                  <w:rFonts w:eastAsia="Times New Roman" w:cs="Times New Roman"/>
                  <w:color w:val="000000"/>
                  <w:sz w:val="18"/>
                  <w:szCs w:val="18"/>
                  <w:lang w:eastAsia="nl-NL"/>
                </w:rPr>
                <w:t>materiele</w:t>
              </w:r>
              <w:proofErr w:type="spellEnd"/>
              <w:r>
                <w:rPr>
                  <w:rFonts w:eastAsia="Times New Roman" w:cs="Times New Roman"/>
                  <w:color w:val="000000"/>
                  <w:sz w:val="18"/>
                  <w:szCs w:val="18"/>
                  <w:lang w:eastAsia="nl-NL"/>
                </w:rPr>
                <w:t xml:space="preserve"> historiedatum van het toekennen van de waarde ‘Gearchiveerd’ aan </w:t>
              </w:r>
            </w:ins>
            <w:ins w:id="251" w:author="Arjan" w:date="2013-10-02T10:53:00Z">
              <w:r>
                <w:rPr>
                  <w:rFonts w:eastAsia="Times New Roman" w:cs="Times New Roman"/>
                  <w:color w:val="000000"/>
                  <w:sz w:val="18"/>
                  <w:szCs w:val="18"/>
                  <w:lang w:eastAsia="nl-NL"/>
                </w:rPr>
                <w:t xml:space="preserve">de </w:t>
              </w:r>
            </w:ins>
            <w:proofErr w:type="spellStart"/>
            <w:ins w:id="252" w:author="Arjan" w:date="2013-10-02T10:52:00Z">
              <w:r>
                <w:rPr>
                  <w:rFonts w:eastAsia="Times New Roman" w:cs="Times New Roman"/>
                  <w:color w:val="000000"/>
                  <w:sz w:val="18"/>
                  <w:szCs w:val="18"/>
                  <w:lang w:eastAsia="nl-NL"/>
                </w:rPr>
                <w:t>ENKELVOUDIG</w:t>
              </w:r>
            </w:ins>
            <w:ins w:id="253" w:author="Arjan" w:date="2013-10-02T10:53:00Z">
              <w:r>
                <w:rPr>
                  <w:rFonts w:eastAsia="Times New Roman" w:cs="Times New Roman"/>
                  <w:color w:val="000000"/>
                  <w:sz w:val="18"/>
                  <w:szCs w:val="18"/>
                  <w:lang w:eastAsia="nl-NL"/>
                </w:rPr>
                <w:t>e</w:t>
              </w:r>
            </w:ins>
            <w:proofErr w:type="spellEnd"/>
            <w:ins w:id="254" w:author="Arjan" w:date="2013-10-02T10:52:00Z">
              <w:r>
                <w:rPr>
                  <w:rFonts w:eastAsia="Times New Roman" w:cs="Times New Roman"/>
                  <w:color w:val="000000"/>
                  <w:sz w:val="18"/>
                  <w:szCs w:val="18"/>
                  <w:lang w:eastAsia="nl-NL"/>
                </w:rPr>
                <w:t xml:space="preserve"> </w:t>
              </w:r>
              <w:proofErr w:type="spellStart"/>
              <w:r>
                <w:rPr>
                  <w:rFonts w:eastAsia="Times New Roman" w:cs="Times New Roman"/>
                  <w:color w:val="000000"/>
                  <w:sz w:val="18"/>
                  <w:szCs w:val="18"/>
                  <w:lang w:eastAsia="nl-NL"/>
                </w:rPr>
                <w:t>I</w:t>
              </w:r>
              <w:r w:rsidRPr="00A95E28">
                <w:rPr>
                  <w:rFonts w:eastAsia="Times New Roman" w:cs="Times New Roman"/>
                  <w:color w:val="000000"/>
                  <w:sz w:val="18"/>
                  <w:szCs w:val="18"/>
                  <w:lang w:eastAsia="nl-NL"/>
                </w:rPr>
                <w:t>NFORMATIEOBJECT</w:t>
              </w:r>
            </w:ins>
            <w:ins w:id="255" w:author="Arjan" w:date="2013-10-02T10:53:00Z">
              <w:r>
                <w:rPr>
                  <w:rFonts w:eastAsia="Times New Roman" w:cs="Times New Roman"/>
                  <w:color w:val="000000"/>
                  <w:sz w:val="18"/>
                  <w:szCs w:val="18"/>
                  <w:lang w:eastAsia="nl-NL"/>
                </w:rPr>
                <w:t>en</w:t>
              </w:r>
            </w:ins>
            <w:proofErr w:type="spellEnd"/>
            <w:ins w:id="256" w:author="Arjan" w:date="2013-10-02T10:52:00Z">
              <w:r w:rsidRPr="00A95E28">
                <w:rPr>
                  <w:rFonts w:eastAsia="Times New Roman" w:cs="Times New Roman"/>
                  <w:color w:val="000000"/>
                  <w:sz w:val="18"/>
                  <w:szCs w:val="18"/>
                  <w:lang w:eastAsia="nl-NL"/>
                </w:rPr>
                <w:t xml:space="preserve"> . </w:t>
              </w:r>
              <w:r>
                <w:rPr>
                  <w:rFonts w:eastAsia="Times New Roman" w:cs="Times New Roman"/>
                  <w:color w:val="000000"/>
                  <w:sz w:val="18"/>
                  <w:szCs w:val="18"/>
                  <w:lang w:eastAsia="nl-NL"/>
                </w:rPr>
                <w:t>Status.</w:t>
              </w:r>
            </w:ins>
          </w:p>
        </w:tc>
        <w:tc>
          <w:tcPr>
            <w:tcW w:w="1843" w:type="dxa"/>
            <w:tcBorders>
              <w:top w:val="nil"/>
              <w:left w:val="nil"/>
              <w:bottom w:val="nil"/>
              <w:right w:val="nil"/>
            </w:tcBorders>
            <w:shd w:val="clear" w:color="auto" w:fill="auto"/>
            <w:hideMark/>
          </w:tcPr>
          <w:p w:rsidR="00AA02B6" w:rsidRDefault="0071174A" w:rsidP="0071174A">
            <w:pPr>
              <w:spacing w:line="240" w:lineRule="auto"/>
              <w:rPr>
                <w:ins w:id="257" w:author="Arjan" w:date="2013-10-02T11:03:00Z"/>
                <w:rFonts w:eastAsia="Times New Roman" w:cs="Times New Roman"/>
                <w:color w:val="000000"/>
                <w:sz w:val="18"/>
                <w:szCs w:val="18"/>
                <w:lang w:eastAsia="nl-NL"/>
              </w:rPr>
            </w:pPr>
            <w:del w:id="258" w:author="Arjan" w:date="2013-10-02T11:01:00Z">
              <w:r w:rsidRPr="0071174A" w:rsidDel="00AA02B6">
                <w:rPr>
                  <w:rFonts w:eastAsia="Times New Roman" w:cs="Times New Roman"/>
                  <w:color w:val="000000"/>
                  <w:sz w:val="18"/>
                  <w:szCs w:val="18"/>
                  <w:lang w:eastAsia="nl-NL"/>
                </w:rPr>
                <w:delText>STATUS . Datum Status gezet</w:delText>
              </w:r>
            </w:del>
            <w:ins w:id="259" w:author="Arjan" w:date="2013-10-02T11:02:00Z">
              <w:r w:rsidR="00AA02B6">
                <w:rPr>
                  <w:rFonts w:eastAsia="Times New Roman" w:cs="Times New Roman"/>
                  <w:color w:val="000000"/>
                  <w:sz w:val="18"/>
                  <w:szCs w:val="18"/>
                  <w:lang w:eastAsia="nl-NL"/>
                </w:rPr>
                <w:t>-</w:t>
              </w:r>
            </w:ins>
            <w:ins w:id="260" w:author="Arjan" w:date="2013-10-02T11:01:00Z">
              <w:r w:rsidR="00AA02B6" w:rsidRPr="0071174A">
                <w:rPr>
                  <w:rFonts w:eastAsia="Times New Roman" w:cs="Times New Roman"/>
                  <w:i/>
                  <w:iCs/>
                  <w:color w:val="000000"/>
                  <w:sz w:val="18"/>
                  <w:szCs w:val="18"/>
                  <w:lang w:eastAsia="nl-NL"/>
                </w:rPr>
                <w:t xml:space="preserve"> Van: </w:t>
              </w:r>
              <w:r w:rsidR="00AA02B6" w:rsidRPr="0071174A">
                <w:rPr>
                  <w:rFonts w:eastAsia="Times New Roman" w:cs="Times New Roman"/>
                  <w:color w:val="000000"/>
                  <w:sz w:val="18"/>
                  <w:szCs w:val="18"/>
                  <w:lang w:eastAsia="nl-NL"/>
                </w:rPr>
                <w:t xml:space="preserve">ZAAK . Startdatum; </w:t>
              </w:r>
              <w:r w:rsidR="00AA02B6" w:rsidRPr="0071174A">
                <w:rPr>
                  <w:rFonts w:eastAsia="Times New Roman" w:cs="Times New Roman"/>
                  <w:color w:val="000000"/>
                  <w:sz w:val="18"/>
                  <w:szCs w:val="18"/>
                  <w:lang w:eastAsia="nl-NL"/>
                </w:rPr>
                <w:br/>
              </w:r>
              <w:r w:rsidR="00AA02B6" w:rsidRPr="0071174A">
                <w:rPr>
                  <w:rFonts w:eastAsia="Times New Roman" w:cs="Times New Roman"/>
                  <w:i/>
                  <w:iCs/>
                  <w:color w:val="000000"/>
                  <w:sz w:val="18"/>
                  <w:szCs w:val="18"/>
                  <w:lang w:eastAsia="nl-NL"/>
                </w:rPr>
                <w:t>Tot:</w:t>
              </w:r>
              <w:r w:rsidR="00AA02B6" w:rsidRPr="0071174A">
                <w:rPr>
                  <w:rFonts w:eastAsia="Times New Roman" w:cs="Times New Roman"/>
                  <w:color w:val="000000"/>
                  <w:sz w:val="18"/>
                  <w:szCs w:val="18"/>
                  <w:lang w:eastAsia="nl-NL"/>
                </w:rPr>
                <w:t xml:space="preserve"> ZAAK . Einddatum</w:t>
              </w:r>
            </w:ins>
            <w:ins w:id="261" w:author="Arjan" w:date="2013-10-02T11:02:00Z">
              <w:r w:rsidR="00AA02B6">
                <w:rPr>
                  <w:rFonts w:eastAsia="Times New Roman" w:cs="Times New Roman"/>
                  <w:color w:val="000000"/>
                  <w:sz w:val="18"/>
                  <w:szCs w:val="18"/>
                  <w:lang w:eastAsia="nl-NL"/>
                </w:rPr>
                <w:t>.</w:t>
              </w:r>
            </w:ins>
          </w:p>
          <w:p w:rsidR="00AA02B6" w:rsidRPr="00AA02B6" w:rsidRDefault="00AA02B6" w:rsidP="00AA02B6">
            <w:pPr>
              <w:spacing w:line="240" w:lineRule="auto"/>
              <w:rPr>
                <w:rFonts w:eastAsia="Times New Roman" w:cs="Times New Roman"/>
                <w:color w:val="000000"/>
                <w:sz w:val="18"/>
                <w:szCs w:val="18"/>
                <w:lang w:eastAsia="nl-NL"/>
              </w:rPr>
            </w:pPr>
            <w:ins w:id="262" w:author="Arjan" w:date="2013-10-02T11:04:00Z">
              <w:r w:rsidRPr="00AA02B6">
                <w:rPr>
                  <w:rFonts w:eastAsia="Times New Roman" w:cs="Times New Roman"/>
                  <w:color w:val="000000"/>
                  <w:sz w:val="18"/>
                  <w:szCs w:val="18"/>
                  <w:lang w:eastAsia="nl-NL"/>
                </w:rPr>
                <w:t>-</w:t>
              </w:r>
              <w:r>
                <w:rPr>
                  <w:rFonts w:eastAsia="Times New Roman" w:cs="Times New Roman"/>
                  <w:color w:val="000000"/>
                  <w:sz w:val="18"/>
                  <w:szCs w:val="18"/>
                  <w:lang w:eastAsia="nl-NL"/>
                </w:rPr>
                <w:t xml:space="preserve"> </w:t>
              </w:r>
            </w:ins>
            <w:proofErr w:type="spellStart"/>
            <w:ins w:id="263" w:author="Arjan" w:date="2013-10-02T11:06:00Z">
              <w:r>
                <w:rPr>
                  <w:rFonts w:eastAsia="Times New Roman" w:cs="Times New Roman"/>
                  <w:color w:val="000000"/>
                  <w:sz w:val="18"/>
                  <w:szCs w:val="18"/>
                  <w:lang w:eastAsia="nl-NL"/>
                </w:rPr>
                <w:t>materiele</w:t>
              </w:r>
              <w:proofErr w:type="spellEnd"/>
              <w:r>
                <w:rPr>
                  <w:rFonts w:eastAsia="Times New Roman" w:cs="Times New Roman"/>
                  <w:color w:val="000000"/>
                  <w:sz w:val="18"/>
                  <w:szCs w:val="18"/>
                  <w:lang w:eastAsia="nl-NL"/>
                </w:rPr>
                <w:t xml:space="preserve"> historiedatum van het toekennen van de waarde ‘Gearchiveerd’ aan ZAAK . </w:t>
              </w:r>
            </w:ins>
            <w:ins w:id="264" w:author="Arjan" w:date="2013-10-02T11:07:00Z">
              <w:r>
                <w:rPr>
                  <w:rFonts w:eastAsia="Times New Roman" w:cs="Times New Roman"/>
                  <w:color w:val="000000"/>
                  <w:sz w:val="18"/>
                  <w:szCs w:val="18"/>
                  <w:lang w:eastAsia="nl-NL"/>
                </w:rPr>
                <w:t>Archiefstatus</w:t>
              </w:r>
            </w:ins>
            <w:ins w:id="265" w:author="Arjan" w:date="2013-10-02T11:06:00Z">
              <w:r>
                <w:rPr>
                  <w:rFonts w:eastAsia="Times New Roman" w:cs="Times New Roman"/>
                  <w:color w:val="000000"/>
                  <w:sz w:val="18"/>
                  <w:szCs w:val="18"/>
                  <w:lang w:eastAsia="nl-NL"/>
                </w:rPr>
                <w:t>.</w:t>
              </w:r>
            </w:ins>
          </w:p>
        </w:tc>
        <w:tc>
          <w:tcPr>
            <w:tcW w:w="2109" w:type="dxa"/>
            <w:tcBorders>
              <w:top w:val="nil"/>
              <w:left w:val="nil"/>
              <w:bottom w:val="nil"/>
              <w:right w:val="nil"/>
            </w:tcBorders>
            <w:shd w:val="clear" w:color="auto" w:fill="auto"/>
            <w:hideMark/>
          </w:tcPr>
          <w:p w:rsidR="0071174A" w:rsidRPr="0071174A" w:rsidRDefault="00F93078" w:rsidP="00F93078">
            <w:pPr>
              <w:spacing w:line="240" w:lineRule="auto"/>
              <w:rPr>
                <w:rFonts w:eastAsia="Times New Roman" w:cs="Times New Roman"/>
                <w:color w:val="000000"/>
                <w:sz w:val="18"/>
                <w:szCs w:val="18"/>
                <w:lang w:eastAsia="nl-NL"/>
              </w:rPr>
            </w:pPr>
            <w:ins w:id="266" w:author="Arjan" w:date="2013-10-02T11:33:00Z">
              <w:r>
                <w:rPr>
                  <w:rFonts w:eastAsia="Times New Roman" w:cs="Times New Roman"/>
                  <w:color w:val="000000"/>
                  <w:sz w:val="18"/>
                  <w:szCs w:val="18"/>
                  <w:lang w:eastAsia="nl-NL"/>
                </w:rPr>
                <w:t xml:space="preserve">Te overwegen is om in het RGBZ het attribuut ‘Status’ te verplaatsen van </w:t>
              </w:r>
              <w:proofErr w:type="spellStart"/>
              <w:r>
                <w:rPr>
                  <w:rFonts w:eastAsia="Times New Roman" w:cs="Times New Roman"/>
                  <w:color w:val="000000"/>
                  <w:sz w:val="18"/>
                  <w:szCs w:val="18"/>
                  <w:lang w:eastAsia="nl-NL"/>
                </w:rPr>
                <w:t>ENKELVOUDIGe</w:t>
              </w:r>
              <w:proofErr w:type="spellEnd"/>
              <w:r>
                <w:rPr>
                  <w:rFonts w:eastAsia="Times New Roman" w:cs="Times New Roman"/>
                  <w:color w:val="000000"/>
                  <w:sz w:val="18"/>
                  <w:szCs w:val="18"/>
                  <w:lang w:eastAsia="nl-NL"/>
                </w:rPr>
                <w:t xml:space="preserve"> </w:t>
              </w:r>
              <w:r>
                <w:rPr>
                  <w:rFonts w:eastAsia="Times New Roman" w:cs="Times New Roman"/>
                  <w:i/>
                  <w:iCs/>
                  <w:color w:val="000000"/>
                  <w:sz w:val="18"/>
                  <w:szCs w:val="18"/>
                  <w:lang w:eastAsia="nl-NL"/>
                </w:rPr>
                <w:br/>
              </w:r>
              <w:r>
                <w:rPr>
                  <w:rFonts w:eastAsia="Times New Roman" w:cs="Times New Roman"/>
                  <w:color w:val="000000"/>
                  <w:sz w:val="18"/>
                  <w:szCs w:val="18"/>
                  <w:lang w:eastAsia="nl-NL"/>
                </w:rPr>
                <w:t xml:space="preserve">INFORMATIEOBJECT naar </w:t>
              </w:r>
              <w:r>
                <w:rPr>
                  <w:rFonts w:eastAsia="Times New Roman" w:cs="Times New Roman"/>
                  <w:i/>
                  <w:iCs/>
                  <w:color w:val="000000"/>
                  <w:sz w:val="18"/>
                  <w:szCs w:val="18"/>
                  <w:lang w:eastAsia="nl-NL"/>
                </w:rPr>
                <w:br/>
              </w:r>
              <w:r>
                <w:rPr>
                  <w:rFonts w:eastAsia="Times New Roman" w:cs="Times New Roman"/>
                  <w:color w:val="000000"/>
                  <w:sz w:val="18"/>
                  <w:szCs w:val="18"/>
                  <w:lang w:eastAsia="nl-NL"/>
                </w:rPr>
                <w:t>INFORMATIEOBJECT</w:t>
              </w:r>
            </w:ins>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Type</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12.</w:t>
            </w:r>
            <w:r w:rsidRPr="0071174A">
              <w:rPr>
                <w:rFonts w:eastAsia="Times New Roman" w:cs="Times New Roman"/>
                <w:color w:val="000000"/>
                <w:sz w:val="18"/>
                <w:szCs w:val="18"/>
                <w:lang w:eastAsia="nl-NL"/>
              </w:rPr>
              <w:lastRenderedPageBreak/>
              <w:t>2</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 xml:space="preserve">Soort activiteit of </w:t>
            </w:r>
            <w:r w:rsidRPr="0071174A">
              <w:rPr>
                <w:rFonts w:eastAsia="Times New Roman" w:cs="Times New Roman"/>
                <w:color w:val="000000"/>
                <w:sz w:val="18"/>
                <w:szCs w:val="18"/>
                <w:lang w:eastAsia="nl-NL"/>
              </w:rPr>
              <w:lastRenderedPageBreak/>
              <w:t>gebeurtenis</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 xml:space="preserve">Invulling afhankelijk van het proces </w:t>
            </w:r>
            <w:r w:rsidRPr="0071174A">
              <w:rPr>
                <w:rFonts w:eastAsia="Times New Roman" w:cs="Times New Roman"/>
                <w:color w:val="000000"/>
                <w:sz w:val="18"/>
                <w:szCs w:val="18"/>
                <w:lang w:eastAsia="nl-NL"/>
              </w:rPr>
              <w:lastRenderedPageBreak/>
              <w:t>(bijvoorbeeld: creatie, publicatie).</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1-1</w:t>
            </w:r>
          </w:p>
        </w:tc>
        <w:tc>
          <w:tcPr>
            <w:tcW w:w="1843" w:type="dxa"/>
            <w:tcBorders>
              <w:top w:val="nil"/>
              <w:left w:val="nil"/>
              <w:bottom w:val="nil"/>
              <w:right w:val="nil"/>
            </w:tcBorders>
            <w:shd w:val="clear" w:color="auto" w:fill="auto"/>
            <w:hideMark/>
          </w:tcPr>
          <w:p w:rsidR="0071174A" w:rsidRPr="0071174A" w:rsidRDefault="0071174A" w:rsidP="00E10B97">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Vaste tekst: </w:t>
            </w:r>
            <w:del w:id="267" w:author="Arjan" w:date="2013-10-02T10:49:00Z">
              <w:r w:rsidRPr="0071174A" w:rsidDel="00E10B97">
                <w:rPr>
                  <w:rFonts w:eastAsia="Times New Roman" w:cs="Times New Roman"/>
                  <w:color w:val="000000"/>
                  <w:sz w:val="18"/>
                  <w:szCs w:val="18"/>
                  <w:lang w:eastAsia="nl-NL"/>
                </w:rPr>
                <w:delText xml:space="preserve">'Creatie </w:delText>
              </w:r>
            </w:del>
            <w:ins w:id="268" w:author="Arjan" w:date="2013-10-02T10:49:00Z">
              <w:r w:rsidR="00E10B97" w:rsidRPr="0071174A">
                <w:rPr>
                  <w:rFonts w:eastAsia="Times New Roman" w:cs="Times New Roman"/>
                  <w:color w:val="000000"/>
                  <w:sz w:val="18"/>
                  <w:szCs w:val="18"/>
                  <w:lang w:eastAsia="nl-NL"/>
                </w:rPr>
                <w:lastRenderedPageBreak/>
                <w:t>'</w:t>
              </w:r>
              <w:r w:rsidR="00E10B97">
                <w:rPr>
                  <w:rFonts w:eastAsia="Times New Roman" w:cs="Times New Roman"/>
                  <w:color w:val="000000"/>
                  <w:sz w:val="18"/>
                  <w:szCs w:val="18"/>
                  <w:lang w:eastAsia="nl-NL"/>
                </w:rPr>
                <w:t>Opbouw</w:t>
              </w:r>
              <w:r w:rsidR="00E10B97" w:rsidRPr="0071174A">
                <w:rPr>
                  <w:rFonts w:eastAsia="Times New Roman" w:cs="Times New Roman"/>
                  <w:color w:val="000000"/>
                  <w:sz w:val="18"/>
                  <w:szCs w:val="18"/>
                  <w:lang w:eastAsia="nl-NL"/>
                </w:rPr>
                <w:t xml:space="preserve"> </w:t>
              </w:r>
            </w:ins>
            <w:r w:rsidRPr="0071174A">
              <w:rPr>
                <w:rFonts w:eastAsia="Times New Roman" w:cs="Times New Roman"/>
                <w:color w:val="000000"/>
                <w:sz w:val="18"/>
                <w:szCs w:val="18"/>
                <w:lang w:eastAsia="nl-NL"/>
              </w:rPr>
              <w:t>archiefstuk'</w:t>
            </w:r>
            <w:ins w:id="269" w:author="Arjan" w:date="2013-10-02T10:49:00Z">
              <w:r w:rsidR="00E10B97">
                <w:rPr>
                  <w:rFonts w:eastAsia="Times New Roman" w:cs="Times New Roman"/>
                  <w:color w:val="000000"/>
                  <w:sz w:val="18"/>
                  <w:szCs w:val="18"/>
                  <w:lang w:eastAsia="nl-NL"/>
                </w:rPr>
                <w:t>,</w:t>
              </w:r>
            </w:ins>
            <w:r w:rsidRPr="0071174A">
              <w:rPr>
                <w:rFonts w:eastAsia="Times New Roman" w:cs="Times New Roman"/>
                <w:color w:val="000000"/>
                <w:sz w:val="18"/>
                <w:szCs w:val="18"/>
                <w:lang w:eastAsia="nl-NL"/>
              </w:rPr>
              <w:t xml:space="preserve"> </w:t>
            </w:r>
            <w:del w:id="270" w:author="Arjan" w:date="2013-10-02T10:49:00Z">
              <w:r w:rsidRPr="0071174A" w:rsidDel="00E10B97">
                <w:rPr>
                  <w:rFonts w:eastAsia="Times New Roman" w:cs="Times New Roman"/>
                  <w:color w:val="000000"/>
                  <w:sz w:val="18"/>
                  <w:szCs w:val="18"/>
                  <w:lang w:eastAsia="nl-NL"/>
                </w:rPr>
                <w:delText xml:space="preserve">resp. </w:delText>
              </w:r>
            </w:del>
            <w:r w:rsidRPr="0071174A">
              <w:rPr>
                <w:rFonts w:eastAsia="Times New Roman" w:cs="Times New Roman"/>
                <w:color w:val="000000"/>
                <w:sz w:val="18"/>
                <w:szCs w:val="18"/>
                <w:lang w:eastAsia="nl-NL"/>
              </w:rPr>
              <w:t>'Publicatie'</w:t>
            </w:r>
            <w:ins w:id="271" w:author="Arjan" w:date="2013-10-02T10:49:00Z">
              <w:r w:rsidR="00E10B97">
                <w:rPr>
                  <w:rFonts w:eastAsia="Times New Roman" w:cs="Times New Roman"/>
                  <w:color w:val="000000"/>
                  <w:sz w:val="18"/>
                  <w:szCs w:val="18"/>
                  <w:lang w:eastAsia="nl-NL"/>
                </w:rPr>
                <w:t xml:space="preserve"> resp. ‘Creatie archiefstuk</w:t>
              </w:r>
            </w:ins>
            <w:ins w:id="272" w:author="Arjan" w:date="2013-10-02T10:50:00Z">
              <w:r w:rsidR="00E10B97">
                <w:rPr>
                  <w:rFonts w:eastAsia="Times New Roman" w:cs="Times New Roman"/>
                  <w:color w:val="000000"/>
                  <w:sz w:val="18"/>
                  <w:szCs w:val="18"/>
                  <w:lang w:eastAsia="nl-NL"/>
                </w:rPr>
                <w:t>’</w:t>
              </w:r>
            </w:ins>
          </w:p>
        </w:tc>
        <w:tc>
          <w:tcPr>
            <w:tcW w:w="1843" w:type="dxa"/>
            <w:tcBorders>
              <w:top w:val="nil"/>
              <w:left w:val="nil"/>
              <w:bottom w:val="nil"/>
              <w:right w:val="nil"/>
            </w:tcBorders>
            <w:shd w:val="clear" w:color="auto" w:fill="auto"/>
            <w:hideMark/>
          </w:tcPr>
          <w:p w:rsidR="0071174A" w:rsidRPr="0071174A" w:rsidRDefault="0071174A" w:rsidP="002B4517">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 xml:space="preserve">Vaste tekst: </w:t>
            </w:r>
            <w:del w:id="273" w:author="Arjan" w:date="2013-10-02T10:53:00Z">
              <w:r w:rsidRPr="0071174A" w:rsidDel="002B4517">
                <w:rPr>
                  <w:rFonts w:eastAsia="Times New Roman" w:cs="Times New Roman"/>
                  <w:color w:val="000000"/>
                  <w:sz w:val="18"/>
                  <w:szCs w:val="18"/>
                  <w:lang w:eastAsia="nl-NL"/>
                </w:rPr>
                <w:delText xml:space="preserve">'Creatie </w:delText>
              </w:r>
            </w:del>
            <w:ins w:id="274" w:author="Arjan" w:date="2013-10-02T10:53:00Z">
              <w:r w:rsidR="002B4517" w:rsidRPr="0071174A">
                <w:rPr>
                  <w:rFonts w:eastAsia="Times New Roman" w:cs="Times New Roman"/>
                  <w:color w:val="000000"/>
                  <w:sz w:val="18"/>
                  <w:szCs w:val="18"/>
                  <w:lang w:eastAsia="nl-NL"/>
                </w:rPr>
                <w:lastRenderedPageBreak/>
                <w:t>'</w:t>
              </w:r>
              <w:r w:rsidR="002B4517">
                <w:rPr>
                  <w:rFonts w:eastAsia="Times New Roman" w:cs="Times New Roman"/>
                  <w:color w:val="000000"/>
                  <w:sz w:val="18"/>
                  <w:szCs w:val="18"/>
                  <w:lang w:eastAsia="nl-NL"/>
                </w:rPr>
                <w:t>Opbouw</w:t>
              </w:r>
              <w:r w:rsidR="002B4517" w:rsidRPr="0071174A">
                <w:rPr>
                  <w:rFonts w:eastAsia="Times New Roman" w:cs="Times New Roman"/>
                  <w:color w:val="000000"/>
                  <w:sz w:val="18"/>
                  <w:szCs w:val="18"/>
                  <w:lang w:eastAsia="nl-NL"/>
                </w:rPr>
                <w:t xml:space="preserve"> </w:t>
              </w:r>
            </w:ins>
            <w:r w:rsidRPr="0071174A">
              <w:rPr>
                <w:rFonts w:eastAsia="Times New Roman" w:cs="Times New Roman"/>
                <w:color w:val="000000"/>
                <w:sz w:val="18"/>
                <w:szCs w:val="18"/>
                <w:lang w:eastAsia="nl-NL"/>
              </w:rPr>
              <w:t>archiefstuk'</w:t>
            </w:r>
            <w:ins w:id="275" w:author="Arjan" w:date="2013-10-02T10:53:00Z">
              <w:r w:rsidR="002B4517">
                <w:rPr>
                  <w:rFonts w:eastAsia="Times New Roman" w:cs="Times New Roman"/>
                  <w:color w:val="000000"/>
                  <w:sz w:val="18"/>
                  <w:szCs w:val="18"/>
                  <w:lang w:eastAsia="nl-NL"/>
                </w:rPr>
                <w:t>,</w:t>
              </w:r>
            </w:ins>
            <w:r w:rsidRPr="0071174A">
              <w:rPr>
                <w:rFonts w:eastAsia="Times New Roman" w:cs="Times New Roman"/>
                <w:color w:val="000000"/>
                <w:sz w:val="18"/>
                <w:szCs w:val="18"/>
                <w:lang w:eastAsia="nl-NL"/>
              </w:rPr>
              <w:t xml:space="preserve"> </w:t>
            </w:r>
            <w:del w:id="276" w:author="Arjan" w:date="2013-10-02T10:53:00Z">
              <w:r w:rsidRPr="0071174A" w:rsidDel="002B4517">
                <w:rPr>
                  <w:rFonts w:eastAsia="Times New Roman" w:cs="Times New Roman"/>
                  <w:color w:val="000000"/>
                  <w:sz w:val="18"/>
                  <w:szCs w:val="18"/>
                  <w:lang w:eastAsia="nl-NL"/>
                </w:rPr>
                <w:delText xml:space="preserve">resp. </w:delText>
              </w:r>
            </w:del>
            <w:r w:rsidRPr="0071174A">
              <w:rPr>
                <w:rFonts w:eastAsia="Times New Roman" w:cs="Times New Roman"/>
                <w:color w:val="000000"/>
                <w:sz w:val="18"/>
                <w:szCs w:val="18"/>
                <w:lang w:eastAsia="nl-NL"/>
              </w:rPr>
              <w:t>'Publicatie'</w:t>
            </w:r>
            <w:ins w:id="277" w:author="Arjan" w:date="2013-10-02T10:53:00Z">
              <w:r w:rsidR="002B4517">
                <w:rPr>
                  <w:rFonts w:eastAsia="Times New Roman" w:cs="Times New Roman"/>
                  <w:color w:val="000000"/>
                  <w:sz w:val="18"/>
                  <w:szCs w:val="18"/>
                  <w:lang w:eastAsia="nl-NL"/>
                </w:rPr>
                <w:t xml:space="preserve"> resp.</w:t>
              </w:r>
            </w:ins>
            <w:ins w:id="278" w:author="Arjan" w:date="2013-10-02T10:54:00Z">
              <w:r w:rsidR="002B4517">
                <w:rPr>
                  <w:rFonts w:eastAsia="Times New Roman" w:cs="Times New Roman"/>
                  <w:color w:val="000000"/>
                  <w:sz w:val="18"/>
                  <w:szCs w:val="18"/>
                  <w:lang w:eastAsia="nl-NL"/>
                </w:rPr>
                <w:t xml:space="preserve"> ‘Creatie archiefstuk’</w:t>
              </w:r>
            </w:ins>
            <w:ins w:id="279" w:author="Arjan" w:date="2013-10-02T10:53:00Z">
              <w:r w:rsidR="002B4517">
                <w:rPr>
                  <w:rFonts w:eastAsia="Times New Roman" w:cs="Times New Roman"/>
                  <w:color w:val="000000"/>
                  <w:sz w:val="18"/>
                  <w:szCs w:val="18"/>
                  <w:lang w:eastAsia="nl-NL"/>
                </w:rPr>
                <w:t xml:space="preserve"> </w:t>
              </w:r>
            </w:ins>
          </w:p>
        </w:tc>
        <w:tc>
          <w:tcPr>
            <w:tcW w:w="1843" w:type="dxa"/>
            <w:tcBorders>
              <w:top w:val="nil"/>
              <w:left w:val="nil"/>
              <w:bottom w:val="nil"/>
              <w:right w:val="nil"/>
            </w:tcBorders>
            <w:shd w:val="clear" w:color="auto" w:fill="auto"/>
            <w:hideMark/>
          </w:tcPr>
          <w:p w:rsidR="0071174A" w:rsidRPr="0071174A" w:rsidRDefault="0071174A" w:rsidP="00AA02B6">
            <w:pPr>
              <w:spacing w:line="240" w:lineRule="auto"/>
              <w:rPr>
                <w:rFonts w:eastAsia="Times New Roman" w:cs="Times New Roman"/>
                <w:color w:val="000000"/>
                <w:sz w:val="18"/>
                <w:szCs w:val="18"/>
                <w:lang w:eastAsia="nl-NL"/>
              </w:rPr>
            </w:pPr>
            <w:del w:id="280" w:author="Arjan" w:date="2013-10-02T11:07:00Z">
              <w:r w:rsidRPr="0071174A" w:rsidDel="00AA02B6">
                <w:rPr>
                  <w:rFonts w:eastAsia="Times New Roman" w:cs="Times New Roman"/>
                  <w:color w:val="000000"/>
                  <w:sz w:val="18"/>
                  <w:szCs w:val="18"/>
                  <w:lang w:eastAsia="nl-NL"/>
                </w:rPr>
                <w:lastRenderedPageBreak/>
                <w:delText xml:space="preserve">STATUS . STATUSTYPE . </w:delText>
              </w:r>
              <w:r w:rsidRPr="0071174A" w:rsidDel="00AA02B6">
                <w:rPr>
                  <w:rFonts w:eastAsia="Times New Roman" w:cs="Times New Roman"/>
                  <w:color w:val="000000"/>
                  <w:sz w:val="18"/>
                  <w:szCs w:val="18"/>
                  <w:lang w:eastAsia="nl-NL"/>
                </w:rPr>
                <w:lastRenderedPageBreak/>
                <w:delText>Statustype-omschrijving</w:delText>
              </w:r>
            </w:del>
            <w:ins w:id="281" w:author="Arjan" w:date="2013-10-02T11:07:00Z">
              <w:r w:rsidR="00AA02B6" w:rsidRPr="0071174A">
                <w:rPr>
                  <w:rFonts w:eastAsia="Times New Roman" w:cs="Times New Roman"/>
                  <w:color w:val="000000"/>
                  <w:sz w:val="18"/>
                  <w:szCs w:val="18"/>
                  <w:lang w:eastAsia="nl-NL"/>
                </w:rPr>
                <w:t xml:space="preserve"> Vaste tekst: '</w:t>
              </w:r>
              <w:r w:rsidR="00AA02B6">
                <w:rPr>
                  <w:rFonts w:eastAsia="Times New Roman" w:cs="Times New Roman"/>
                  <w:color w:val="000000"/>
                  <w:sz w:val="18"/>
                  <w:szCs w:val="18"/>
                  <w:lang w:eastAsia="nl-NL"/>
                </w:rPr>
                <w:t>Opbouw</w:t>
              </w:r>
              <w:r w:rsidR="00AA02B6" w:rsidRPr="0071174A">
                <w:rPr>
                  <w:rFonts w:eastAsia="Times New Roman" w:cs="Times New Roman"/>
                  <w:color w:val="000000"/>
                  <w:sz w:val="18"/>
                  <w:szCs w:val="18"/>
                  <w:lang w:eastAsia="nl-NL"/>
                </w:rPr>
                <w:t xml:space="preserve"> archiefstuk'</w:t>
              </w:r>
              <w:r w:rsidR="00AA02B6">
                <w:rPr>
                  <w:rFonts w:eastAsia="Times New Roman" w:cs="Times New Roman"/>
                  <w:color w:val="000000"/>
                  <w:sz w:val="18"/>
                  <w:szCs w:val="18"/>
                  <w:lang w:eastAsia="nl-NL"/>
                </w:rPr>
                <w:t xml:space="preserve"> resp. ‘Creatie archiefstuk’</w:t>
              </w:r>
            </w:ins>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 Beschrijving</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12.3</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Nadere omschrijving van de gebeurtenis</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Nadere uitleg van </w:t>
            </w:r>
            <w:proofErr w:type="spellStart"/>
            <w:r w:rsidRPr="0071174A">
              <w:rPr>
                <w:rFonts w:eastAsia="Times New Roman" w:cs="Times New Roman"/>
                <w:color w:val="000000"/>
                <w:sz w:val="18"/>
                <w:szCs w:val="18"/>
                <w:lang w:eastAsia="nl-NL"/>
              </w:rPr>
              <w:t>event-type</w:t>
            </w:r>
            <w:proofErr w:type="spellEnd"/>
            <w:r w:rsidRPr="0071174A">
              <w:rPr>
                <w:rFonts w:eastAsia="Times New Roman" w:cs="Times New Roman"/>
                <w:color w:val="000000"/>
                <w:sz w:val="18"/>
                <w:szCs w:val="18"/>
                <w:lang w:eastAsia="nl-NL"/>
              </w:rPr>
              <w:t xml:space="preserve">. </w:t>
            </w:r>
            <w:r w:rsidRPr="0071174A">
              <w:rPr>
                <w:rFonts w:eastAsia="Times New Roman" w:cs="Times New Roman"/>
                <w:color w:val="000000"/>
                <w:sz w:val="18"/>
                <w:szCs w:val="18"/>
                <w:lang w:eastAsia="nl-NL"/>
              </w:rPr>
              <w:br/>
              <w:t xml:space="preserve">Advies: Kan bij gebruik van </w:t>
            </w:r>
            <w:proofErr w:type="spellStart"/>
            <w:r w:rsidRPr="0071174A">
              <w:rPr>
                <w:rFonts w:eastAsia="Times New Roman" w:cs="Times New Roman"/>
                <w:color w:val="000000"/>
                <w:sz w:val="18"/>
                <w:szCs w:val="18"/>
                <w:lang w:eastAsia="nl-NL"/>
              </w:rPr>
              <w:t>waardenlijst</w:t>
            </w:r>
            <w:proofErr w:type="spellEnd"/>
            <w:r w:rsidRPr="0071174A">
              <w:rPr>
                <w:rFonts w:eastAsia="Times New Roman" w:cs="Times New Roman"/>
                <w:color w:val="000000"/>
                <w:sz w:val="18"/>
                <w:szCs w:val="18"/>
                <w:lang w:eastAsia="nl-NL"/>
              </w:rPr>
              <w:t xml:space="preserve"> automatisch worden afgeleid.</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0-1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Niet in RGBZ en optioneel</w:t>
            </w: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Verantwoordelijke functionaris</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12.4</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Degene die verantwoordelijk is voor de gebeurtenis of activiteit</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Invulling afhankelijk van het proces.</w:t>
            </w:r>
            <w:r w:rsidRPr="0071174A">
              <w:rPr>
                <w:rFonts w:eastAsia="Times New Roman" w:cs="Times New Roman"/>
                <w:color w:val="000000"/>
                <w:sz w:val="18"/>
                <w:szCs w:val="18"/>
                <w:lang w:eastAsia="nl-NL"/>
              </w:rPr>
              <w:br/>
              <w:t xml:space="preserve">Het vast te leggen aggregatieniveau van de </w:t>
            </w:r>
            <w:proofErr w:type="spellStart"/>
            <w:r w:rsidRPr="0071174A">
              <w:rPr>
                <w:rFonts w:eastAsia="Times New Roman" w:cs="Times New Roman"/>
                <w:color w:val="000000"/>
                <w:sz w:val="18"/>
                <w:szCs w:val="18"/>
                <w:lang w:eastAsia="nl-NL"/>
              </w:rPr>
              <w:t>actor</w:t>
            </w:r>
            <w:proofErr w:type="spellEnd"/>
            <w:r w:rsidRPr="0071174A">
              <w:rPr>
                <w:rFonts w:eastAsia="Times New Roman" w:cs="Times New Roman"/>
                <w:color w:val="000000"/>
                <w:sz w:val="18"/>
                <w:szCs w:val="18"/>
                <w:lang w:eastAsia="nl-NL"/>
              </w:rPr>
              <w:t xml:space="preserve"> in kwestie (Organisatie, hoofdafdeling, Afdeling, Functie) hangt af van het proces.</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4D6767" w:rsidP="002D2FFF">
            <w:pPr>
              <w:spacing w:line="240" w:lineRule="auto"/>
              <w:rPr>
                <w:rFonts w:eastAsia="Times New Roman" w:cs="Times New Roman"/>
                <w:color w:val="000000"/>
                <w:sz w:val="18"/>
                <w:szCs w:val="18"/>
                <w:lang w:eastAsia="nl-NL"/>
              </w:rPr>
            </w:pPr>
            <w:del w:id="282" w:author="Arjan" w:date="2013-10-02T11:13:00Z">
              <w:r w:rsidDel="002D2FFF">
                <w:rPr>
                  <w:rFonts w:eastAsia="Times New Roman" w:cs="Times New Roman"/>
                  <w:color w:val="000000"/>
                  <w:sz w:val="18"/>
                  <w:szCs w:val="18"/>
                  <w:lang w:eastAsia="nl-NL"/>
                </w:rPr>
                <w:delText>INFORMATIEOBJECT</w:delText>
              </w:r>
              <w:r w:rsidR="0071174A" w:rsidRPr="0071174A" w:rsidDel="002D2FFF">
                <w:rPr>
                  <w:rFonts w:eastAsia="Times New Roman" w:cs="Times New Roman"/>
                  <w:color w:val="000000"/>
                  <w:sz w:val="18"/>
                  <w:szCs w:val="18"/>
                  <w:lang w:eastAsia="nl-NL"/>
                </w:rPr>
                <w:delText xml:space="preserve"> . </w:delText>
              </w:r>
              <w:r w:rsidDel="002D2FFF">
                <w:rPr>
                  <w:rFonts w:eastAsia="Times New Roman" w:cs="Times New Roman"/>
                  <w:color w:val="000000"/>
                  <w:sz w:val="18"/>
                  <w:szCs w:val="18"/>
                  <w:lang w:eastAsia="nl-NL"/>
                </w:rPr>
                <w:delText>A</w:delText>
              </w:r>
              <w:r w:rsidR="0071174A" w:rsidRPr="0071174A" w:rsidDel="002D2FFF">
                <w:rPr>
                  <w:rFonts w:eastAsia="Times New Roman" w:cs="Times New Roman"/>
                  <w:color w:val="000000"/>
                  <w:sz w:val="18"/>
                  <w:szCs w:val="18"/>
                  <w:lang w:eastAsia="nl-NL"/>
                </w:rPr>
                <w:delText>uteur</w:delText>
              </w:r>
            </w:del>
            <w:ins w:id="283" w:author="Arjan" w:date="2013-10-02T11:15:00Z">
              <w:r w:rsidR="002D2FFF" w:rsidRPr="0071174A">
                <w:rPr>
                  <w:rFonts w:eastAsia="Times New Roman" w:cs="Times New Roman"/>
                  <w:color w:val="000000"/>
                  <w:sz w:val="18"/>
                  <w:szCs w:val="18"/>
                  <w:lang w:eastAsia="nl-NL"/>
                </w:rPr>
                <w:t xml:space="preserve"> </w:t>
              </w:r>
              <w:r w:rsidR="002D2FFF">
                <w:rPr>
                  <w:rFonts w:eastAsia="Times New Roman" w:cs="Times New Roman"/>
                  <w:color w:val="000000"/>
                  <w:sz w:val="18"/>
                  <w:szCs w:val="18"/>
                  <w:lang w:eastAsia="nl-NL"/>
                </w:rPr>
                <w:t>ZAAK</w:t>
              </w:r>
              <w:r w:rsidR="002D2FFF" w:rsidRPr="0071174A">
                <w:rPr>
                  <w:rFonts w:eastAsia="Times New Roman" w:cs="Times New Roman"/>
                  <w:color w:val="000000"/>
                  <w:sz w:val="18"/>
                  <w:szCs w:val="18"/>
                  <w:lang w:eastAsia="nl-NL"/>
                </w:rPr>
                <w:t xml:space="preserve"> . ROL . MEDEWERKER . Voorletters - Voorvoegsel achternaam - Achternaam </w:t>
              </w:r>
              <w:r w:rsidR="002D2FFF" w:rsidRPr="0071174A">
                <w:rPr>
                  <w:rFonts w:eastAsia="Times New Roman" w:cs="Times New Roman"/>
                  <w:i/>
                  <w:iCs/>
                  <w:color w:val="000000"/>
                  <w:sz w:val="18"/>
                  <w:szCs w:val="18"/>
                  <w:lang w:eastAsia="nl-NL"/>
                </w:rPr>
                <w:t>en/of</w:t>
              </w:r>
              <w:r w:rsidR="002D2FFF" w:rsidRPr="0071174A">
                <w:rPr>
                  <w:rFonts w:eastAsia="Times New Roman" w:cs="Times New Roman"/>
                  <w:color w:val="000000"/>
                  <w:sz w:val="18"/>
                  <w:szCs w:val="18"/>
                  <w:lang w:eastAsia="nl-NL"/>
                </w:rPr>
                <w:t xml:space="preserve"> </w:t>
              </w:r>
              <w:r w:rsidR="002D2FFF">
                <w:rPr>
                  <w:rFonts w:eastAsia="Times New Roman" w:cs="Times New Roman"/>
                  <w:color w:val="000000"/>
                  <w:sz w:val="18"/>
                  <w:szCs w:val="18"/>
                  <w:lang w:eastAsia="nl-NL"/>
                </w:rPr>
                <w:t>ZAAK</w:t>
              </w:r>
              <w:r w:rsidR="002D2FFF" w:rsidRPr="0071174A">
                <w:rPr>
                  <w:rFonts w:eastAsia="Times New Roman" w:cs="Times New Roman"/>
                  <w:color w:val="000000"/>
                  <w:sz w:val="18"/>
                  <w:szCs w:val="18"/>
                  <w:lang w:eastAsia="nl-NL"/>
                </w:rPr>
                <w:t xml:space="preserve"> . ROL . ORGANISATORISCHE EENHEID . Naam</w:t>
              </w:r>
              <w:r w:rsidR="002D2FFF">
                <w:rPr>
                  <w:rFonts w:eastAsia="Times New Roman" w:cs="Times New Roman"/>
                  <w:color w:val="000000"/>
                  <w:sz w:val="18"/>
                  <w:szCs w:val="18"/>
                  <w:lang w:eastAsia="nl-NL"/>
                </w:rPr>
                <w:t xml:space="preserve"> van de BETROKKENE in de </w:t>
              </w:r>
            </w:ins>
            <w:ins w:id="284" w:author="Arjan" w:date="2013-10-02T11:16:00Z">
              <w:r w:rsidR="002D2FFF">
                <w:rPr>
                  <w:rFonts w:eastAsia="Times New Roman" w:cs="Times New Roman"/>
                  <w:color w:val="000000"/>
                  <w:sz w:val="18"/>
                  <w:szCs w:val="18"/>
                  <w:lang w:eastAsia="nl-NL"/>
                </w:rPr>
                <w:t xml:space="preserve">(generieke) rol van </w:t>
              </w:r>
              <w:proofErr w:type="spellStart"/>
              <w:r w:rsidR="002D2FFF">
                <w:rPr>
                  <w:rFonts w:eastAsia="Times New Roman" w:cs="Times New Roman"/>
                  <w:color w:val="000000"/>
                  <w:sz w:val="18"/>
                  <w:szCs w:val="18"/>
                  <w:lang w:eastAsia="nl-NL"/>
                </w:rPr>
                <w:t>Zaakcoordinator</w:t>
              </w:r>
              <w:proofErr w:type="spellEnd"/>
              <w:r w:rsidR="002D2FFF">
                <w:rPr>
                  <w:rFonts w:eastAsia="Times New Roman" w:cs="Times New Roman"/>
                  <w:color w:val="000000"/>
                  <w:sz w:val="18"/>
                  <w:szCs w:val="18"/>
                  <w:lang w:eastAsia="nl-NL"/>
                </w:rPr>
                <w:t xml:space="preserve"> bij de ZAAK waaraan het ENKELVOUDIG I</w:t>
              </w:r>
              <w:r w:rsidR="002D2FFF" w:rsidRPr="00A95E28">
                <w:rPr>
                  <w:rFonts w:eastAsia="Times New Roman" w:cs="Times New Roman"/>
                  <w:color w:val="000000"/>
                  <w:sz w:val="18"/>
                  <w:szCs w:val="18"/>
                  <w:lang w:eastAsia="nl-NL"/>
                </w:rPr>
                <w:t>NFORMATIEOBJECT</w:t>
              </w:r>
              <w:r w:rsidR="002D2FFF">
                <w:rPr>
                  <w:rFonts w:eastAsia="Times New Roman" w:cs="Times New Roman"/>
                  <w:color w:val="000000"/>
                  <w:sz w:val="18"/>
                  <w:szCs w:val="18"/>
                  <w:lang w:eastAsia="nl-NL"/>
                </w:rPr>
                <w:t xml:space="preserve"> gerelateerd is.</w:t>
              </w:r>
            </w:ins>
          </w:p>
        </w:tc>
        <w:tc>
          <w:tcPr>
            <w:tcW w:w="1843" w:type="dxa"/>
            <w:tcBorders>
              <w:top w:val="nil"/>
              <w:left w:val="nil"/>
              <w:bottom w:val="nil"/>
              <w:right w:val="nil"/>
            </w:tcBorders>
            <w:shd w:val="clear" w:color="auto" w:fill="auto"/>
            <w:hideMark/>
          </w:tcPr>
          <w:p w:rsidR="0071174A" w:rsidRPr="0071174A" w:rsidRDefault="004D6767" w:rsidP="002D2FFF">
            <w:pPr>
              <w:spacing w:line="240" w:lineRule="auto"/>
              <w:rPr>
                <w:rFonts w:eastAsia="Times New Roman" w:cs="Times New Roman"/>
                <w:color w:val="000000"/>
                <w:sz w:val="18"/>
                <w:szCs w:val="18"/>
                <w:lang w:eastAsia="nl-NL"/>
              </w:rPr>
            </w:pPr>
            <w:del w:id="285" w:author="Arjan" w:date="2013-10-02T11:17:00Z">
              <w:r w:rsidDel="002D2FFF">
                <w:rPr>
                  <w:rFonts w:eastAsia="Times New Roman" w:cs="Times New Roman"/>
                  <w:color w:val="000000"/>
                  <w:sz w:val="18"/>
                  <w:szCs w:val="18"/>
                  <w:lang w:eastAsia="nl-NL"/>
                </w:rPr>
                <w:delText>INFORMATIEOBJECT</w:delText>
              </w:r>
              <w:r w:rsidR="0071174A" w:rsidRPr="0071174A" w:rsidDel="002D2FFF">
                <w:rPr>
                  <w:rFonts w:eastAsia="Times New Roman" w:cs="Times New Roman"/>
                  <w:color w:val="000000"/>
                  <w:sz w:val="18"/>
                  <w:szCs w:val="18"/>
                  <w:lang w:eastAsia="nl-NL"/>
                </w:rPr>
                <w:delText xml:space="preserve"> . </w:delText>
              </w:r>
              <w:r w:rsidDel="002D2FFF">
                <w:rPr>
                  <w:rFonts w:eastAsia="Times New Roman" w:cs="Times New Roman"/>
                  <w:color w:val="000000"/>
                  <w:sz w:val="18"/>
                  <w:szCs w:val="18"/>
                  <w:lang w:eastAsia="nl-NL"/>
                </w:rPr>
                <w:delText>A</w:delText>
              </w:r>
              <w:r w:rsidR="0071174A" w:rsidRPr="0071174A" w:rsidDel="002D2FFF">
                <w:rPr>
                  <w:rFonts w:eastAsia="Times New Roman" w:cs="Times New Roman"/>
                  <w:color w:val="000000"/>
                  <w:sz w:val="18"/>
                  <w:szCs w:val="18"/>
                  <w:lang w:eastAsia="nl-NL"/>
                </w:rPr>
                <w:delText>uteur</w:delText>
              </w:r>
            </w:del>
            <w:ins w:id="286" w:author="Arjan" w:date="2013-10-02T11:17:00Z">
              <w:r w:rsidR="002D2FFF">
                <w:rPr>
                  <w:rFonts w:eastAsia="Times New Roman" w:cs="Times New Roman"/>
                  <w:color w:val="000000"/>
                  <w:sz w:val="18"/>
                  <w:szCs w:val="18"/>
                  <w:lang w:eastAsia="nl-NL"/>
                </w:rPr>
                <w:t xml:space="preserve"> ZAAK</w:t>
              </w:r>
              <w:r w:rsidR="002D2FFF" w:rsidRPr="0071174A">
                <w:rPr>
                  <w:rFonts w:eastAsia="Times New Roman" w:cs="Times New Roman"/>
                  <w:color w:val="000000"/>
                  <w:sz w:val="18"/>
                  <w:szCs w:val="18"/>
                  <w:lang w:eastAsia="nl-NL"/>
                </w:rPr>
                <w:t xml:space="preserve"> . ROL . MEDEWERKER . Voorletters - Voorvoegsel achternaam - Achternaam </w:t>
              </w:r>
              <w:r w:rsidR="002D2FFF" w:rsidRPr="0071174A">
                <w:rPr>
                  <w:rFonts w:eastAsia="Times New Roman" w:cs="Times New Roman"/>
                  <w:i/>
                  <w:iCs/>
                  <w:color w:val="000000"/>
                  <w:sz w:val="18"/>
                  <w:szCs w:val="18"/>
                  <w:lang w:eastAsia="nl-NL"/>
                </w:rPr>
                <w:t>en/of</w:t>
              </w:r>
              <w:r w:rsidR="002D2FFF" w:rsidRPr="0071174A">
                <w:rPr>
                  <w:rFonts w:eastAsia="Times New Roman" w:cs="Times New Roman"/>
                  <w:color w:val="000000"/>
                  <w:sz w:val="18"/>
                  <w:szCs w:val="18"/>
                  <w:lang w:eastAsia="nl-NL"/>
                </w:rPr>
                <w:t xml:space="preserve"> </w:t>
              </w:r>
              <w:r w:rsidR="002D2FFF">
                <w:rPr>
                  <w:rFonts w:eastAsia="Times New Roman" w:cs="Times New Roman"/>
                  <w:color w:val="000000"/>
                  <w:sz w:val="18"/>
                  <w:szCs w:val="18"/>
                  <w:lang w:eastAsia="nl-NL"/>
                </w:rPr>
                <w:t>ZAAK</w:t>
              </w:r>
              <w:r w:rsidR="002D2FFF" w:rsidRPr="0071174A">
                <w:rPr>
                  <w:rFonts w:eastAsia="Times New Roman" w:cs="Times New Roman"/>
                  <w:color w:val="000000"/>
                  <w:sz w:val="18"/>
                  <w:szCs w:val="18"/>
                  <w:lang w:eastAsia="nl-NL"/>
                </w:rPr>
                <w:t xml:space="preserve"> . ROL . ORGANISATORISCHE EENHEID . Naam</w:t>
              </w:r>
              <w:r w:rsidR="002D2FFF">
                <w:rPr>
                  <w:rFonts w:eastAsia="Times New Roman" w:cs="Times New Roman"/>
                  <w:color w:val="000000"/>
                  <w:sz w:val="18"/>
                  <w:szCs w:val="18"/>
                  <w:lang w:eastAsia="nl-NL"/>
                </w:rPr>
                <w:t xml:space="preserve"> van de BETROKKENE in de (generieke) rol van </w:t>
              </w:r>
              <w:proofErr w:type="spellStart"/>
              <w:r w:rsidR="002D2FFF">
                <w:rPr>
                  <w:rFonts w:eastAsia="Times New Roman" w:cs="Times New Roman"/>
                  <w:color w:val="000000"/>
                  <w:sz w:val="18"/>
                  <w:szCs w:val="18"/>
                  <w:lang w:eastAsia="nl-NL"/>
                </w:rPr>
                <w:t>Zaakcoordinator</w:t>
              </w:r>
              <w:proofErr w:type="spellEnd"/>
              <w:r w:rsidR="002D2FFF">
                <w:rPr>
                  <w:rFonts w:eastAsia="Times New Roman" w:cs="Times New Roman"/>
                  <w:color w:val="000000"/>
                  <w:sz w:val="18"/>
                  <w:szCs w:val="18"/>
                  <w:lang w:eastAsia="nl-NL"/>
                </w:rPr>
                <w:t xml:space="preserve"> bij de ZAAK waaraan het SAMENGESTELD I</w:t>
              </w:r>
              <w:r w:rsidR="002D2FFF" w:rsidRPr="00A95E28">
                <w:rPr>
                  <w:rFonts w:eastAsia="Times New Roman" w:cs="Times New Roman"/>
                  <w:color w:val="000000"/>
                  <w:sz w:val="18"/>
                  <w:szCs w:val="18"/>
                  <w:lang w:eastAsia="nl-NL"/>
                </w:rPr>
                <w:t>NFORMATIEOBJECT</w:t>
              </w:r>
              <w:r w:rsidR="002D2FFF">
                <w:rPr>
                  <w:rFonts w:eastAsia="Times New Roman" w:cs="Times New Roman"/>
                  <w:color w:val="000000"/>
                  <w:sz w:val="18"/>
                  <w:szCs w:val="18"/>
                  <w:lang w:eastAsia="nl-NL"/>
                </w:rPr>
                <w:t xml:space="preserve"> gerelateerd is.</w:t>
              </w:r>
            </w:ins>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del w:id="287" w:author="Arjan" w:date="2013-10-02T11:18:00Z">
              <w:r w:rsidRPr="0071174A" w:rsidDel="002D2FFF">
                <w:rPr>
                  <w:rFonts w:eastAsia="Times New Roman" w:cs="Times New Roman"/>
                  <w:color w:val="000000"/>
                  <w:sz w:val="18"/>
                  <w:szCs w:val="18"/>
                  <w:lang w:eastAsia="nl-NL"/>
                </w:rPr>
                <w:delText xml:space="preserve">STATUS </w:delText>
              </w:r>
            </w:del>
            <w:ins w:id="288" w:author="Arjan" w:date="2013-10-02T11:18:00Z">
              <w:r w:rsidR="002D2FFF">
                <w:rPr>
                  <w:rFonts w:eastAsia="Times New Roman" w:cs="Times New Roman"/>
                  <w:color w:val="000000"/>
                  <w:sz w:val="18"/>
                  <w:szCs w:val="18"/>
                  <w:lang w:eastAsia="nl-NL"/>
                </w:rPr>
                <w:t>ZAAK</w:t>
              </w:r>
              <w:r w:rsidR="002D2FFF" w:rsidRPr="0071174A">
                <w:rPr>
                  <w:rFonts w:eastAsia="Times New Roman" w:cs="Times New Roman"/>
                  <w:color w:val="000000"/>
                  <w:sz w:val="18"/>
                  <w:szCs w:val="18"/>
                  <w:lang w:eastAsia="nl-NL"/>
                </w:rPr>
                <w:t xml:space="preserve"> </w:t>
              </w:r>
            </w:ins>
            <w:r w:rsidRPr="0071174A">
              <w:rPr>
                <w:rFonts w:eastAsia="Times New Roman" w:cs="Times New Roman"/>
                <w:color w:val="000000"/>
                <w:sz w:val="18"/>
                <w:szCs w:val="18"/>
                <w:lang w:eastAsia="nl-NL"/>
              </w:rPr>
              <w:t xml:space="preserve">. ROL . MEDEWERKER . Voorletters - Voorvoegsel achternaam - Achternaam </w:t>
            </w:r>
            <w:r w:rsidRPr="0071174A">
              <w:rPr>
                <w:rFonts w:eastAsia="Times New Roman" w:cs="Times New Roman"/>
                <w:i/>
                <w:iCs/>
                <w:color w:val="000000"/>
                <w:sz w:val="18"/>
                <w:szCs w:val="18"/>
                <w:lang w:eastAsia="nl-NL"/>
              </w:rPr>
              <w:t>en/of</w:t>
            </w:r>
            <w:r w:rsidRPr="0071174A">
              <w:rPr>
                <w:rFonts w:eastAsia="Times New Roman" w:cs="Times New Roman"/>
                <w:color w:val="000000"/>
                <w:sz w:val="18"/>
                <w:szCs w:val="18"/>
                <w:lang w:eastAsia="nl-NL"/>
              </w:rPr>
              <w:t xml:space="preserve"> STATUS . ROL . ORGANISATORISCHE EENHEID . Naam</w:t>
            </w:r>
            <w:ins w:id="289" w:author="Arjan" w:date="2013-10-02T11:18:00Z">
              <w:r w:rsidR="002D2FFF">
                <w:rPr>
                  <w:rFonts w:eastAsia="Times New Roman" w:cs="Times New Roman"/>
                  <w:color w:val="000000"/>
                  <w:sz w:val="18"/>
                  <w:szCs w:val="18"/>
                  <w:lang w:eastAsia="nl-NL"/>
                </w:rPr>
                <w:t xml:space="preserve"> van de BETROKKENE in de (generieke) rol van </w:t>
              </w:r>
              <w:proofErr w:type="spellStart"/>
              <w:r w:rsidR="002D2FFF">
                <w:rPr>
                  <w:rFonts w:eastAsia="Times New Roman" w:cs="Times New Roman"/>
                  <w:color w:val="000000"/>
                  <w:sz w:val="18"/>
                  <w:szCs w:val="18"/>
                  <w:lang w:eastAsia="nl-NL"/>
                </w:rPr>
                <w:t>Zaakcoordinator</w:t>
              </w:r>
              <w:proofErr w:type="spellEnd"/>
              <w:r w:rsidR="002D2FFF">
                <w:rPr>
                  <w:rFonts w:eastAsia="Times New Roman" w:cs="Times New Roman"/>
                  <w:color w:val="000000"/>
                  <w:sz w:val="18"/>
                  <w:szCs w:val="18"/>
                  <w:lang w:eastAsia="nl-NL"/>
                </w:rPr>
                <w:t xml:space="preserve"> bij de ZAAK</w:t>
              </w:r>
            </w:ins>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del w:id="290" w:author="Arjan" w:date="2013-10-02T11:18:00Z">
              <w:r w:rsidRPr="0071174A" w:rsidDel="002D2FFF">
                <w:rPr>
                  <w:rFonts w:eastAsia="Times New Roman" w:cs="Times New Roman"/>
                  <w:color w:val="000000"/>
                  <w:sz w:val="18"/>
                  <w:szCs w:val="18"/>
                  <w:lang w:eastAsia="nl-NL"/>
                </w:rPr>
                <w:delText>Bij een zaak betreft het de medewerker of organisatorische eenheid die vanuit zijn of haar rol de status heeft gezet</w:delText>
              </w:r>
            </w:del>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roofErr w:type="spellStart"/>
            <w:r w:rsidRPr="0071174A">
              <w:rPr>
                <w:rFonts w:eastAsia="Times New Roman" w:cs="Times New Roman"/>
                <w:color w:val="000000"/>
                <w:sz w:val="18"/>
                <w:szCs w:val="18"/>
                <w:lang w:eastAsia="nl-NL"/>
              </w:rPr>
              <w:t>Event</w:t>
            </w:r>
            <w:proofErr w:type="spellEnd"/>
            <w:r w:rsidRPr="0071174A">
              <w:rPr>
                <w:rFonts w:eastAsia="Times New Roman" w:cs="Times New Roman"/>
                <w:color w:val="000000"/>
                <w:sz w:val="18"/>
                <w:szCs w:val="18"/>
                <w:lang w:eastAsia="nl-NL"/>
              </w:rPr>
              <w:t xml:space="preserve"> plan</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13</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Geeft activiteiten of gebeurtenissen weer die in de toekomst van belang zijn voor Record (wat moet er mee gebeuren, wanneer moet archief worden overgebracht, ….)</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Bepaalde </w:t>
            </w:r>
            <w:proofErr w:type="spellStart"/>
            <w:r w:rsidRPr="0071174A">
              <w:rPr>
                <w:rFonts w:eastAsia="Times New Roman" w:cs="Times New Roman"/>
                <w:color w:val="000000"/>
                <w:sz w:val="18"/>
                <w:szCs w:val="18"/>
                <w:lang w:eastAsia="nl-NL"/>
              </w:rPr>
              <w:t>events</w:t>
            </w:r>
            <w:proofErr w:type="spellEnd"/>
            <w:r w:rsidRPr="0071174A">
              <w:rPr>
                <w:rFonts w:eastAsia="Times New Roman" w:cs="Times New Roman"/>
                <w:color w:val="000000"/>
                <w:sz w:val="18"/>
                <w:szCs w:val="18"/>
                <w:lang w:eastAsia="nl-NL"/>
              </w:rPr>
              <w:t xml:space="preserve"> liggen van tevoren al vast, zoals vernietiging, verandering van </w:t>
            </w:r>
            <w:proofErr w:type="spellStart"/>
            <w:r w:rsidRPr="0071174A">
              <w:rPr>
                <w:rFonts w:eastAsia="Times New Roman" w:cs="Times New Roman"/>
                <w:color w:val="000000"/>
                <w:sz w:val="18"/>
                <w:szCs w:val="18"/>
                <w:lang w:eastAsia="nl-NL"/>
              </w:rPr>
              <w:t>openbaarheidsregime</w:t>
            </w:r>
            <w:proofErr w:type="spellEnd"/>
            <w:r w:rsidRPr="0071174A">
              <w:rPr>
                <w:rFonts w:eastAsia="Times New Roman" w:cs="Times New Roman"/>
                <w:color w:val="000000"/>
                <w:sz w:val="18"/>
                <w:szCs w:val="18"/>
                <w:lang w:eastAsia="nl-NL"/>
              </w:rPr>
              <w:t xml:space="preserve"> e.d.. Het is aan te bevelen voor deze </w:t>
            </w:r>
            <w:proofErr w:type="spellStart"/>
            <w:r w:rsidRPr="0071174A">
              <w:rPr>
                <w:rFonts w:eastAsia="Times New Roman" w:cs="Times New Roman"/>
                <w:color w:val="000000"/>
                <w:sz w:val="18"/>
                <w:szCs w:val="18"/>
                <w:lang w:eastAsia="nl-NL"/>
              </w:rPr>
              <w:t>events</w:t>
            </w:r>
            <w:proofErr w:type="spellEnd"/>
            <w:r w:rsidRPr="0071174A">
              <w:rPr>
                <w:rFonts w:eastAsia="Times New Roman" w:cs="Times New Roman"/>
                <w:color w:val="000000"/>
                <w:sz w:val="18"/>
                <w:szCs w:val="18"/>
                <w:lang w:eastAsia="nl-NL"/>
              </w:rPr>
              <w:t xml:space="preserve"> een </w:t>
            </w:r>
            <w:proofErr w:type="spellStart"/>
            <w:r w:rsidRPr="0071174A">
              <w:rPr>
                <w:rFonts w:eastAsia="Times New Roman" w:cs="Times New Roman"/>
                <w:color w:val="000000"/>
                <w:sz w:val="18"/>
                <w:szCs w:val="18"/>
                <w:lang w:eastAsia="nl-NL"/>
              </w:rPr>
              <w:t>eventplan</w:t>
            </w:r>
            <w:proofErr w:type="spellEnd"/>
            <w:r w:rsidRPr="0071174A">
              <w:rPr>
                <w:rFonts w:eastAsia="Times New Roman" w:cs="Times New Roman"/>
                <w:color w:val="000000"/>
                <w:sz w:val="18"/>
                <w:szCs w:val="18"/>
                <w:lang w:eastAsia="nl-NL"/>
              </w:rPr>
              <w:t xml:space="preserve"> in de records op te nemen, waardoor de toekomstige verandering van status kan worden geautomatiseerd.</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1-N</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2109" w:type="dxa"/>
            <w:tcBorders>
              <w:top w:val="nil"/>
              <w:left w:val="nil"/>
              <w:bottom w:val="nil"/>
              <w:right w:val="nil"/>
            </w:tcBorders>
            <w:shd w:val="clear" w:color="auto" w:fill="auto"/>
            <w:hideMark/>
          </w:tcPr>
          <w:p w:rsidR="00F93078" w:rsidRDefault="0071174A" w:rsidP="00F93078">
            <w:pPr>
              <w:spacing w:line="240" w:lineRule="auto"/>
              <w:rPr>
                <w:ins w:id="291" w:author="Arjan" w:date="2013-10-02T11:39:00Z"/>
                <w:rFonts w:eastAsia="Times New Roman" w:cs="Times New Roman"/>
                <w:color w:val="000000"/>
                <w:sz w:val="18"/>
                <w:szCs w:val="18"/>
                <w:lang w:eastAsia="nl-NL"/>
              </w:rPr>
            </w:pPr>
            <w:r w:rsidRPr="0071174A">
              <w:rPr>
                <w:rFonts w:eastAsia="Times New Roman" w:cs="Times New Roman"/>
                <w:color w:val="000000"/>
                <w:sz w:val="18"/>
                <w:szCs w:val="18"/>
                <w:lang w:eastAsia="nl-NL"/>
              </w:rPr>
              <w:t>Het b</w:t>
            </w:r>
            <w:r w:rsidR="004A61DE">
              <w:rPr>
                <w:rFonts w:eastAsia="Times New Roman" w:cs="Times New Roman"/>
                <w:color w:val="000000"/>
                <w:sz w:val="18"/>
                <w:szCs w:val="18"/>
                <w:lang w:eastAsia="nl-NL"/>
              </w:rPr>
              <w:t>etreft</w:t>
            </w:r>
            <w:ins w:id="292" w:author="Arjan" w:date="2013-10-02T11:35:00Z">
              <w:r w:rsidR="00F93078">
                <w:rPr>
                  <w:rFonts w:eastAsia="Times New Roman" w:cs="Times New Roman"/>
                  <w:color w:val="000000"/>
                  <w:sz w:val="18"/>
                  <w:szCs w:val="18"/>
                  <w:lang w:eastAsia="nl-NL"/>
                </w:rPr>
                <w:t xml:space="preserve">, vanuit </w:t>
              </w:r>
            </w:ins>
            <w:proofErr w:type="spellStart"/>
            <w:ins w:id="293" w:author="Arjan" w:date="2013-10-02T11:36:00Z">
              <w:r w:rsidR="00F93078">
                <w:rPr>
                  <w:rFonts w:eastAsia="Times New Roman" w:cs="Times New Roman"/>
                  <w:color w:val="000000"/>
                  <w:sz w:val="18"/>
                  <w:szCs w:val="18"/>
                  <w:lang w:eastAsia="nl-NL"/>
                </w:rPr>
                <w:t>RGBZ-perspectief</w:t>
              </w:r>
              <w:proofErr w:type="spellEnd"/>
              <w:r w:rsidR="00F93078">
                <w:rPr>
                  <w:rFonts w:eastAsia="Times New Roman" w:cs="Times New Roman"/>
                  <w:color w:val="000000"/>
                  <w:sz w:val="18"/>
                  <w:szCs w:val="18"/>
                  <w:lang w:eastAsia="nl-NL"/>
                </w:rPr>
                <w:t>,</w:t>
              </w:r>
            </w:ins>
            <w:r w:rsidR="004A61DE">
              <w:rPr>
                <w:rFonts w:eastAsia="Times New Roman" w:cs="Times New Roman"/>
                <w:color w:val="000000"/>
                <w:sz w:val="18"/>
                <w:szCs w:val="18"/>
                <w:lang w:eastAsia="nl-NL"/>
              </w:rPr>
              <w:t xml:space="preserve"> het vernietigen of over</w:t>
            </w:r>
            <w:r w:rsidRPr="0071174A">
              <w:rPr>
                <w:rFonts w:eastAsia="Times New Roman" w:cs="Times New Roman"/>
                <w:color w:val="000000"/>
                <w:sz w:val="18"/>
                <w:szCs w:val="18"/>
                <w:lang w:eastAsia="nl-NL"/>
              </w:rPr>
              <w:t>brengen van het record. Dit is in het RGBZ op zaakniveau vastgelegd en geldt voor de zaak en alle daarbij behorende documenten</w:t>
            </w:r>
            <w:ins w:id="294" w:author="Arjan" w:date="2013-10-02T11:37:00Z">
              <w:r w:rsidR="00F93078">
                <w:rPr>
                  <w:rFonts w:eastAsia="Times New Roman" w:cs="Times New Roman"/>
                  <w:color w:val="000000"/>
                  <w:sz w:val="18"/>
                  <w:szCs w:val="18"/>
                  <w:lang w:eastAsia="nl-NL"/>
                </w:rPr>
                <w:t xml:space="preserve">. </w:t>
              </w:r>
            </w:ins>
          </w:p>
          <w:p w:rsidR="0071174A" w:rsidRPr="0071174A" w:rsidRDefault="00F93078" w:rsidP="00F93078">
            <w:pPr>
              <w:spacing w:line="240" w:lineRule="auto"/>
              <w:rPr>
                <w:rFonts w:eastAsia="Times New Roman" w:cs="Times New Roman"/>
                <w:color w:val="000000"/>
                <w:sz w:val="18"/>
                <w:szCs w:val="18"/>
                <w:lang w:eastAsia="nl-NL"/>
              </w:rPr>
            </w:pPr>
            <w:ins w:id="295" w:author="Arjan" w:date="2013-10-02T11:37:00Z">
              <w:r>
                <w:rPr>
                  <w:rFonts w:eastAsia="Times New Roman" w:cs="Times New Roman"/>
                  <w:color w:val="000000"/>
                  <w:sz w:val="18"/>
                  <w:szCs w:val="18"/>
                  <w:lang w:eastAsia="nl-NL"/>
                </w:rPr>
                <w:t xml:space="preserve">Te overwegen is </w:t>
              </w:r>
            </w:ins>
            <w:ins w:id="296" w:author="Arjan" w:date="2013-10-02T11:38:00Z">
              <w:r>
                <w:rPr>
                  <w:rFonts w:eastAsia="Times New Roman" w:cs="Times New Roman"/>
                  <w:color w:val="000000"/>
                  <w:sz w:val="18"/>
                  <w:szCs w:val="18"/>
                  <w:lang w:eastAsia="nl-NL"/>
                </w:rPr>
                <w:t xml:space="preserve">om in het RGBZ voor individuele gevallen ook </w:t>
              </w:r>
            </w:ins>
            <w:ins w:id="297" w:author="Arjan" w:date="2013-10-02T11:39:00Z">
              <w:r>
                <w:rPr>
                  <w:rFonts w:eastAsia="Times New Roman" w:cs="Times New Roman"/>
                  <w:color w:val="000000"/>
                  <w:sz w:val="18"/>
                  <w:szCs w:val="18"/>
                  <w:lang w:eastAsia="nl-NL"/>
                </w:rPr>
                <w:t xml:space="preserve">een </w:t>
              </w:r>
              <w:r>
                <w:rPr>
                  <w:rFonts w:eastAsia="Times New Roman" w:cs="Times New Roman"/>
                  <w:color w:val="000000"/>
                  <w:sz w:val="18"/>
                  <w:szCs w:val="18"/>
                  <w:lang w:eastAsia="nl-NL"/>
                </w:rPr>
                <w:lastRenderedPageBreak/>
                <w:t>archiefregime</w:t>
              </w:r>
            </w:ins>
            <w:ins w:id="298" w:author="Arjan" w:date="2013-10-02T11:38:00Z">
              <w:r>
                <w:rPr>
                  <w:rFonts w:eastAsia="Times New Roman" w:cs="Times New Roman"/>
                  <w:color w:val="000000"/>
                  <w:sz w:val="18"/>
                  <w:szCs w:val="18"/>
                  <w:lang w:eastAsia="nl-NL"/>
                </w:rPr>
                <w:t xml:space="preserve"> op INFORMATIEOBJECT mogelijk te maken.</w:t>
              </w:r>
            </w:ins>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 Datum/periode</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13.1</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Datum of periode waarop/-in iets zal plaatsvinden</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Per gepland </w:t>
            </w:r>
            <w:proofErr w:type="spellStart"/>
            <w:r w:rsidRPr="0071174A">
              <w:rPr>
                <w:rFonts w:eastAsia="Times New Roman" w:cs="Times New Roman"/>
                <w:color w:val="000000"/>
                <w:sz w:val="18"/>
                <w:szCs w:val="18"/>
                <w:lang w:eastAsia="nl-NL"/>
              </w:rPr>
              <w:t>event</w:t>
            </w:r>
            <w:proofErr w:type="spellEnd"/>
            <w:r w:rsidRPr="0071174A">
              <w:rPr>
                <w:rFonts w:eastAsia="Times New Roman" w:cs="Times New Roman"/>
                <w:color w:val="000000"/>
                <w:sz w:val="18"/>
                <w:szCs w:val="18"/>
                <w:lang w:eastAsia="nl-NL"/>
              </w:rPr>
              <w:t xml:space="preserve"> wordt een datum toegevoegd op basis van algemene voorschriften of specifieke besluiten. Bijvoorbeeld overbrenging na 20 jaar; vernietiging na x jaar; einde rubricering na x jaar.</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ZAAK . </w:t>
            </w:r>
            <w:proofErr w:type="spellStart"/>
            <w:r w:rsidRPr="0071174A">
              <w:rPr>
                <w:rFonts w:eastAsia="Times New Roman" w:cs="Times New Roman"/>
                <w:color w:val="000000"/>
                <w:sz w:val="18"/>
                <w:szCs w:val="18"/>
                <w:lang w:eastAsia="nl-NL"/>
              </w:rPr>
              <w:t>Archiefactiedatum</w:t>
            </w:r>
            <w:proofErr w:type="spellEnd"/>
            <w:ins w:id="299" w:author="Arjan" w:date="2013-08-11T22:34:00Z">
              <w:r w:rsidR="00A7280C">
                <w:rPr>
                  <w:rFonts w:eastAsia="Times New Roman" w:cs="Times New Roman"/>
                  <w:color w:val="000000"/>
                  <w:sz w:val="18"/>
                  <w:szCs w:val="18"/>
                  <w:lang w:eastAsia="nl-NL"/>
                </w:rPr>
                <w:t xml:space="preserve"> van de ZAAK </w:t>
              </w:r>
            </w:ins>
            <w:ins w:id="300" w:author="Arjan" w:date="2013-08-11T22:35:00Z">
              <w:r w:rsidR="00A7280C">
                <w:rPr>
                  <w:rFonts w:eastAsia="Times New Roman" w:cs="Times New Roman"/>
                  <w:color w:val="000000"/>
                  <w:sz w:val="18"/>
                  <w:szCs w:val="18"/>
                  <w:lang w:eastAsia="nl-NL"/>
                </w:rPr>
                <w:t>waarvan het ENKELVOUDIG INFORMATIEOBJECT deel uit maakt en die bepalend is voor het</w:t>
              </w:r>
            </w:ins>
            <w:ins w:id="301" w:author="Arjan" w:date="2013-08-11T22:36:00Z">
              <w:r w:rsidR="00A7280C">
                <w:rPr>
                  <w:rFonts w:eastAsia="Times New Roman" w:cs="Times New Roman"/>
                  <w:color w:val="000000"/>
                  <w:sz w:val="18"/>
                  <w:szCs w:val="18"/>
                  <w:lang w:eastAsia="nl-NL"/>
                </w:rPr>
                <w:t xml:space="preserve"> archiefregime daarvan</w:t>
              </w:r>
            </w:ins>
          </w:p>
        </w:tc>
        <w:tc>
          <w:tcPr>
            <w:tcW w:w="1843" w:type="dxa"/>
            <w:tcBorders>
              <w:top w:val="nil"/>
              <w:left w:val="nil"/>
              <w:bottom w:val="nil"/>
              <w:right w:val="nil"/>
            </w:tcBorders>
            <w:shd w:val="clear" w:color="auto" w:fill="auto"/>
            <w:hideMark/>
          </w:tcPr>
          <w:p w:rsidR="0071174A" w:rsidRPr="0071174A" w:rsidRDefault="0071174A" w:rsidP="00A7280C">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ZAAK . </w:t>
            </w:r>
            <w:proofErr w:type="spellStart"/>
            <w:r w:rsidRPr="0071174A">
              <w:rPr>
                <w:rFonts w:eastAsia="Times New Roman" w:cs="Times New Roman"/>
                <w:color w:val="000000"/>
                <w:sz w:val="18"/>
                <w:szCs w:val="18"/>
                <w:lang w:eastAsia="nl-NL"/>
              </w:rPr>
              <w:t>Archiefactiedatum</w:t>
            </w:r>
            <w:proofErr w:type="spellEnd"/>
            <w:ins w:id="302" w:author="Arjan" w:date="2013-08-11T22:36:00Z">
              <w:r w:rsidR="00A7280C">
                <w:rPr>
                  <w:rFonts w:eastAsia="Times New Roman" w:cs="Times New Roman"/>
                  <w:color w:val="000000"/>
                  <w:sz w:val="18"/>
                  <w:szCs w:val="18"/>
                  <w:lang w:eastAsia="nl-NL"/>
                </w:rPr>
                <w:t xml:space="preserve"> van de ZAAK waarvan het SAMENGESTELD INFORMATIEOBJECT deel uit maakt en die bepalend is voor het archiefregime daarvan</w:t>
              </w:r>
            </w:ins>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ZAAK . </w:t>
            </w:r>
            <w:proofErr w:type="spellStart"/>
            <w:r w:rsidRPr="0071174A">
              <w:rPr>
                <w:rFonts w:eastAsia="Times New Roman" w:cs="Times New Roman"/>
                <w:color w:val="000000"/>
                <w:sz w:val="18"/>
                <w:szCs w:val="18"/>
                <w:lang w:eastAsia="nl-NL"/>
              </w:rPr>
              <w:t>Archiefactiedatum</w:t>
            </w:r>
            <w:proofErr w:type="spellEnd"/>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Type</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13.2</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Soort activiteit of gebeurtenis</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Advies: Maak gebruik van dezelfde </w:t>
            </w:r>
            <w:proofErr w:type="spellStart"/>
            <w:r w:rsidRPr="0071174A">
              <w:rPr>
                <w:rFonts w:eastAsia="Times New Roman" w:cs="Times New Roman"/>
                <w:color w:val="000000"/>
                <w:sz w:val="18"/>
                <w:szCs w:val="18"/>
                <w:lang w:eastAsia="nl-NL"/>
              </w:rPr>
              <w:t>waardenlijst</w:t>
            </w:r>
            <w:proofErr w:type="spellEnd"/>
            <w:r w:rsidRPr="0071174A">
              <w:rPr>
                <w:rFonts w:eastAsia="Times New Roman" w:cs="Times New Roman"/>
                <w:color w:val="000000"/>
                <w:sz w:val="18"/>
                <w:szCs w:val="18"/>
                <w:lang w:eastAsia="nl-NL"/>
              </w:rPr>
              <w:t xml:space="preserve"> van </w:t>
            </w:r>
            <w:proofErr w:type="spellStart"/>
            <w:r w:rsidRPr="0071174A">
              <w:rPr>
                <w:rFonts w:eastAsia="Times New Roman" w:cs="Times New Roman"/>
                <w:color w:val="000000"/>
                <w:sz w:val="18"/>
                <w:szCs w:val="18"/>
                <w:lang w:eastAsia="nl-NL"/>
              </w:rPr>
              <w:t>event-typen</w:t>
            </w:r>
            <w:proofErr w:type="spellEnd"/>
            <w:r w:rsidRPr="0071174A">
              <w:rPr>
                <w:rFonts w:eastAsia="Times New Roman" w:cs="Times New Roman"/>
                <w:color w:val="000000"/>
                <w:sz w:val="18"/>
                <w:szCs w:val="18"/>
                <w:lang w:eastAsia="nl-NL"/>
              </w:rPr>
              <w:t xml:space="preserve"> als bij 12 (</w:t>
            </w:r>
            <w:proofErr w:type="spellStart"/>
            <w:r w:rsidRPr="0071174A">
              <w:rPr>
                <w:rFonts w:eastAsia="Times New Roman" w:cs="Times New Roman"/>
                <w:color w:val="000000"/>
                <w:sz w:val="18"/>
                <w:szCs w:val="18"/>
                <w:lang w:eastAsia="nl-NL"/>
              </w:rPr>
              <w:t>Eventgeschiedenis</w:t>
            </w:r>
            <w:proofErr w:type="spellEnd"/>
            <w:r w:rsidRPr="0071174A">
              <w:rPr>
                <w:rFonts w:eastAsia="Times New Roman" w:cs="Times New Roman"/>
                <w:color w:val="000000"/>
                <w:sz w:val="18"/>
                <w:szCs w:val="18"/>
                <w:lang w:eastAsia="nl-NL"/>
              </w:rPr>
              <w:t>).</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Indien ZAAK . Archiefnominatie = 'Blijvend bewaren' dan 'Overbrengen', anders 'Vernietigen'</w:t>
            </w:r>
            <w:ins w:id="303" w:author="Arjan" w:date="2013-08-11T22:38:00Z">
              <w:r w:rsidR="00A7280C">
                <w:rPr>
                  <w:rFonts w:eastAsia="Times New Roman" w:cs="Times New Roman"/>
                  <w:color w:val="000000"/>
                  <w:sz w:val="18"/>
                  <w:szCs w:val="18"/>
                  <w:lang w:eastAsia="nl-NL"/>
                </w:rPr>
                <w:t xml:space="preserve"> van de ZAAK waarvan het ENKELVOUDIG INFORMATIEOBJECT deel uit maakt en die bepalend is voor het archiefregime daarvan</w:t>
              </w:r>
            </w:ins>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Indien ZAAK . Archiefnominatie = 'Blijvend bewaren' dan 'Overbrengen', anders 'Vernietigen'</w:t>
            </w:r>
            <w:ins w:id="304" w:author="Arjan" w:date="2013-08-11T22:38:00Z">
              <w:r w:rsidR="00A7280C">
                <w:rPr>
                  <w:rFonts w:eastAsia="Times New Roman" w:cs="Times New Roman"/>
                  <w:color w:val="000000"/>
                  <w:sz w:val="18"/>
                  <w:szCs w:val="18"/>
                  <w:lang w:eastAsia="nl-NL"/>
                </w:rPr>
                <w:t xml:space="preserve"> van de ZAAK waarvan het SAMENGESTELD INFORMATIEOBJECT deel uit maakt en die bepalend is voor het archiefregime daarvan</w:t>
              </w:r>
            </w:ins>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Indien ZAAK . Archiefnominatie = 'Blijvend bewaren' dan 'Overbrengen', anders 'Vernietigen'.</w:t>
            </w:r>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Beschrijving</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13.3</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Nadere omschrijving van de gebeurtenis of activiteit</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0-1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Het </w:t>
            </w:r>
            <w:proofErr w:type="spellStart"/>
            <w:r w:rsidRPr="0071174A">
              <w:rPr>
                <w:rFonts w:eastAsia="Times New Roman" w:cs="Times New Roman"/>
                <w:color w:val="000000"/>
                <w:sz w:val="18"/>
                <w:szCs w:val="18"/>
                <w:lang w:eastAsia="nl-NL"/>
              </w:rPr>
              <w:t>ZTC-attribuut</w:t>
            </w:r>
            <w:proofErr w:type="spellEnd"/>
            <w:r w:rsidRPr="0071174A">
              <w:rPr>
                <w:rFonts w:eastAsia="Times New Roman" w:cs="Times New Roman"/>
                <w:color w:val="000000"/>
                <w:sz w:val="18"/>
                <w:szCs w:val="18"/>
                <w:lang w:eastAsia="nl-NL"/>
              </w:rPr>
              <w:t xml:space="preserve"> RESULTAATTYPE . </w:t>
            </w:r>
            <w:proofErr w:type="spellStart"/>
            <w:r w:rsidRPr="0071174A">
              <w:rPr>
                <w:rFonts w:eastAsia="Times New Roman" w:cs="Times New Roman"/>
                <w:color w:val="000000"/>
                <w:sz w:val="18"/>
                <w:szCs w:val="18"/>
                <w:lang w:eastAsia="nl-NL"/>
              </w:rPr>
              <w:t>Selectielijst-klasse</w:t>
            </w:r>
            <w:proofErr w:type="spellEnd"/>
            <w:r w:rsidRPr="0071174A">
              <w:rPr>
                <w:rFonts w:eastAsia="Times New Roman" w:cs="Times New Roman"/>
                <w:color w:val="000000"/>
                <w:sz w:val="18"/>
                <w:szCs w:val="18"/>
                <w:lang w:eastAsia="nl-NL"/>
              </w:rPr>
              <w:t xml:space="preserve"> van ZAAK . </w:t>
            </w:r>
            <w:proofErr w:type="spellStart"/>
            <w:r w:rsidRPr="0071174A">
              <w:rPr>
                <w:rFonts w:eastAsia="Times New Roman" w:cs="Times New Roman"/>
                <w:color w:val="000000"/>
                <w:sz w:val="18"/>
                <w:szCs w:val="18"/>
                <w:lang w:eastAsia="nl-NL"/>
              </w:rPr>
              <w:t>Resultaat-omschrijving</w:t>
            </w:r>
            <w:proofErr w:type="spellEnd"/>
            <w:r w:rsidRPr="0071174A">
              <w:rPr>
                <w:rFonts w:eastAsia="Times New Roman" w:cs="Times New Roman"/>
                <w:color w:val="000000"/>
                <w:sz w:val="18"/>
                <w:szCs w:val="18"/>
                <w:lang w:eastAsia="nl-NL"/>
              </w:rPr>
              <w:t xml:space="preserve"> bij het ZAAKTYPE bij de ZAAK</w:t>
            </w:r>
            <w:ins w:id="305" w:author="Arjan" w:date="2013-08-11T22:43:00Z">
              <w:r w:rsidR="00087D2F">
                <w:rPr>
                  <w:rFonts w:eastAsia="Times New Roman" w:cs="Times New Roman"/>
                  <w:color w:val="000000"/>
                  <w:sz w:val="18"/>
                  <w:szCs w:val="18"/>
                  <w:lang w:eastAsia="nl-NL"/>
                </w:rPr>
                <w:t xml:space="preserve"> waarvan het ENKELVOUDIG INFORMATIEOBJECT deel uit maakt en die bepalend is voor het archiefregime daarvan</w:t>
              </w:r>
            </w:ins>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Het </w:t>
            </w:r>
            <w:proofErr w:type="spellStart"/>
            <w:r w:rsidRPr="0071174A">
              <w:rPr>
                <w:rFonts w:eastAsia="Times New Roman" w:cs="Times New Roman"/>
                <w:color w:val="000000"/>
                <w:sz w:val="18"/>
                <w:szCs w:val="18"/>
                <w:lang w:eastAsia="nl-NL"/>
              </w:rPr>
              <w:t>ZTC-attribuut</w:t>
            </w:r>
            <w:proofErr w:type="spellEnd"/>
            <w:r w:rsidRPr="0071174A">
              <w:rPr>
                <w:rFonts w:eastAsia="Times New Roman" w:cs="Times New Roman"/>
                <w:color w:val="000000"/>
                <w:sz w:val="18"/>
                <w:szCs w:val="18"/>
                <w:lang w:eastAsia="nl-NL"/>
              </w:rPr>
              <w:t xml:space="preserve"> RESULTAATTYPE . </w:t>
            </w:r>
            <w:proofErr w:type="spellStart"/>
            <w:r w:rsidRPr="0071174A">
              <w:rPr>
                <w:rFonts w:eastAsia="Times New Roman" w:cs="Times New Roman"/>
                <w:color w:val="000000"/>
                <w:sz w:val="18"/>
                <w:szCs w:val="18"/>
                <w:lang w:eastAsia="nl-NL"/>
              </w:rPr>
              <w:t>Selectielijst-klasse</w:t>
            </w:r>
            <w:proofErr w:type="spellEnd"/>
            <w:r w:rsidRPr="0071174A">
              <w:rPr>
                <w:rFonts w:eastAsia="Times New Roman" w:cs="Times New Roman"/>
                <w:color w:val="000000"/>
                <w:sz w:val="18"/>
                <w:szCs w:val="18"/>
                <w:lang w:eastAsia="nl-NL"/>
              </w:rPr>
              <w:t xml:space="preserve"> van ZAAK . </w:t>
            </w:r>
            <w:proofErr w:type="spellStart"/>
            <w:r w:rsidRPr="0071174A">
              <w:rPr>
                <w:rFonts w:eastAsia="Times New Roman" w:cs="Times New Roman"/>
                <w:color w:val="000000"/>
                <w:sz w:val="18"/>
                <w:szCs w:val="18"/>
                <w:lang w:eastAsia="nl-NL"/>
              </w:rPr>
              <w:t>Resultaat-omschrijving</w:t>
            </w:r>
            <w:proofErr w:type="spellEnd"/>
            <w:r w:rsidRPr="0071174A">
              <w:rPr>
                <w:rFonts w:eastAsia="Times New Roman" w:cs="Times New Roman"/>
                <w:color w:val="000000"/>
                <w:sz w:val="18"/>
                <w:szCs w:val="18"/>
                <w:lang w:eastAsia="nl-NL"/>
              </w:rPr>
              <w:t xml:space="preserve"> bij het ZAAKTYPE bij de ZAAK</w:t>
            </w:r>
            <w:ins w:id="306" w:author="Arjan" w:date="2013-08-11T22:44:00Z">
              <w:r w:rsidR="00087D2F">
                <w:rPr>
                  <w:rFonts w:eastAsia="Times New Roman" w:cs="Times New Roman"/>
                  <w:color w:val="000000"/>
                  <w:sz w:val="18"/>
                  <w:szCs w:val="18"/>
                  <w:lang w:eastAsia="nl-NL"/>
                </w:rPr>
                <w:t xml:space="preserve"> waarvan het SAMENGESTELD INFORMATIEOBJECT deel uit maakt en die bepalend is voor het archiefregime daarvan</w:t>
              </w:r>
            </w:ins>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Het </w:t>
            </w:r>
            <w:proofErr w:type="spellStart"/>
            <w:r w:rsidRPr="0071174A">
              <w:rPr>
                <w:rFonts w:eastAsia="Times New Roman" w:cs="Times New Roman"/>
                <w:color w:val="000000"/>
                <w:sz w:val="18"/>
                <w:szCs w:val="18"/>
                <w:lang w:eastAsia="nl-NL"/>
              </w:rPr>
              <w:t>ZTC-attribuut</w:t>
            </w:r>
            <w:proofErr w:type="spellEnd"/>
            <w:r w:rsidRPr="0071174A">
              <w:rPr>
                <w:rFonts w:eastAsia="Times New Roman" w:cs="Times New Roman"/>
                <w:color w:val="000000"/>
                <w:sz w:val="18"/>
                <w:szCs w:val="18"/>
                <w:lang w:eastAsia="nl-NL"/>
              </w:rPr>
              <w:t xml:space="preserve"> RESULTAATTYPE . </w:t>
            </w:r>
            <w:proofErr w:type="spellStart"/>
            <w:r w:rsidRPr="0071174A">
              <w:rPr>
                <w:rFonts w:eastAsia="Times New Roman" w:cs="Times New Roman"/>
                <w:color w:val="000000"/>
                <w:sz w:val="18"/>
                <w:szCs w:val="18"/>
                <w:lang w:eastAsia="nl-NL"/>
              </w:rPr>
              <w:t>Selectielijst-klasse</w:t>
            </w:r>
            <w:proofErr w:type="spellEnd"/>
            <w:r w:rsidRPr="0071174A">
              <w:rPr>
                <w:rFonts w:eastAsia="Times New Roman" w:cs="Times New Roman"/>
                <w:color w:val="000000"/>
                <w:sz w:val="18"/>
                <w:szCs w:val="18"/>
                <w:lang w:eastAsia="nl-NL"/>
              </w:rPr>
              <w:t xml:space="preserve"> van ZAAK . </w:t>
            </w:r>
            <w:proofErr w:type="spellStart"/>
            <w:r w:rsidRPr="0071174A">
              <w:rPr>
                <w:rFonts w:eastAsia="Times New Roman" w:cs="Times New Roman"/>
                <w:color w:val="000000"/>
                <w:sz w:val="18"/>
                <w:szCs w:val="18"/>
                <w:lang w:eastAsia="nl-NL"/>
              </w:rPr>
              <w:t>Resultaat-omschrijving</w:t>
            </w:r>
            <w:proofErr w:type="spellEnd"/>
            <w:r w:rsidRPr="0071174A">
              <w:rPr>
                <w:rFonts w:eastAsia="Times New Roman" w:cs="Times New Roman"/>
                <w:color w:val="000000"/>
                <w:sz w:val="18"/>
                <w:szCs w:val="18"/>
                <w:lang w:eastAsia="nl-NL"/>
              </w:rPr>
              <w:t xml:space="preserve"> bij het ZAAKTYPE bij de ZAAK.</w:t>
            </w:r>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Documenteert de categorie uit de selectielijst waarop de overbrenging of vernietiging gebaseerd is.</w:t>
            </w: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Aanleiding</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13.4</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Indicatie van mechanisme waarmee </w:t>
            </w:r>
            <w:r w:rsidRPr="0071174A">
              <w:rPr>
                <w:rFonts w:eastAsia="Times New Roman" w:cs="Times New Roman"/>
                <w:color w:val="000000"/>
                <w:sz w:val="18"/>
                <w:szCs w:val="18"/>
                <w:lang w:eastAsia="nl-NL"/>
              </w:rPr>
              <w:lastRenderedPageBreak/>
              <w:t>gebeurtenis of actie in gang wordt gezet</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Bijvoorbeeld kan de datum waarop het dossier wordt gesloten de aanleiding zijn voor vernietiging na een bepaalde termijn.</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0-1</w:t>
            </w:r>
          </w:p>
        </w:tc>
        <w:tc>
          <w:tcPr>
            <w:tcW w:w="1843" w:type="dxa"/>
            <w:tcBorders>
              <w:top w:val="nil"/>
              <w:left w:val="nil"/>
              <w:bottom w:val="nil"/>
              <w:right w:val="nil"/>
            </w:tcBorders>
            <w:shd w:val="clear" w:color="auto" w:fill="auto"/>
            <w:hideMark/>
          </w:tcPr>
          <w:p w:rsidR="0071174A" w:rsidRPr="0071174A" w:rsidRDefault="0071174A" w:rsidP="00722BB5">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De domeinomschrijving van de van toepassing </w:t>
            </w:r>
            <w:r w:rsidRPr="0071174A">
              <w:rPr>
                <w:rFonts w:eastAsia="Times New Roman" w:cs="Times New Roman"/>
                <w:color w:val="000000"/>
                <w:sz w:val="18"/>
                <w:szCs w:val="18"/>
                <w:lang w:eastAsia="nl-NL"/>
              </w:rPr>
              <w:lastRenderedPageBreak/>
              <w:t xml:space="preserve">zijnde waarde van het </w:t>
            </w:r>
            <w:proofErr w:type="spellStart"/>
            <w:r w:rsidRPr="0071174A">
              <w:rPr>
                <w:rFonts w:eastAsia="Times New Roman" w:cs="Times New Roman"/>
                <w:color w:val="000000"/>
                <w:sz w:val="18"/>
                <w:szCs w:val="18"/>
                <w:lang w:eastAsia="nl-NL"/>
              </w:rPr>
              <w:t>ZTC-attribuut</w:t>
            </w:r>
            <w:proofErr w:type="spellEnd"/>
            <w:r w:rsidRPr="0071174A">
              <w:rPr>
                <w:rFonts w:eastAsia="Times New Roman" w:cs="Times New Roman"/>
                <w:color w:val="000000"/>
                <w:sz w:val="18"/>
                <w:szCs w:val="18"/>
                <w:lang w:eastAsia="nl-NL"/>
              </w:rPr>
              <w:t xml:space="preserve"> RESULTAATTYPE . Brondatum_archiefprocedure van ZAAK . </w:t>
            </w:r>
            <w:proofErr w:type="spellStart"/>
            <w:r w:rsidRPr="0071174A">
              <w:rPr>
                <w:rFonts w:eastAsia="Times New Roman" w:cs="Times New Roman"/>
                <w:color w:val="000000"/>
                <w:sz w:val="18"/>
                <w:szCs w:val="18"/>
                <w:lang w:eastAsia="nl-NL"/>
              </w:rPr>
              <w:t>Resultaat-omschrijving</w:t>
            </w:r>
            <w:proofErr w:type="spellEnd"/>
            <w:r w:rsidRPr="0071174A">
              <w:rPr>
                <w:rFonts w:eastAsia="Times New Roman" w:cs="Times New Roman"/>
                <w:color w:val="000000"/>
                <w:sz w:val="18"/>
                <w:szCs w:val="18"/>
                <w:lang w:eastAsia="nl-NL"/>
              </w:rPr>
              <w:t xml:space="preserve"> bij het ZAAKTYPE bij de ZAAK, gevolgd door de desbetreffende datum. Indien de brondatum een </w:t>
            </w:r>
            <w:proofErr w:type="spellStart"/>
            <w:r w:rsidRPr="0071174A">
              <w:rPr>
                <w:rFonts w:eastAsia="Times New Roman" w:cs="Times New Roman"/>
                <w:color w:val="000000"/>
                <w:sz w:val="18"/>
                <w:szCs w:val="18"/>
                <w:lang w:eastAsia="nl-NL"/>
              </w:rPr>
              <w:t>zaaktypespecifieke</w:t>
            </w:r>
            <w:proofErr w:type="spellEnd"/>
            <w:r w:rsidRPr="0071174A">
              <w:rPr>
                <w:rFonts w:eastAsia="Times New Roman" w:cs="Times New Roman"/>
                <w:color w:val="000000"/>
                <w:sz w:val="18"/>
                <w:szCs w:val="18"/>
                <w:lang w:eastAsia="nl-NL"/>
              </w:rPr>
              <w:t xml:space="preserve"> eigenschap is, dan word</w:t>
            </w:r>
            <w:del w:id="307" w:author="Arjan" w:date="2013-10-02T11:49:00Z">
              <w:r w:rsidRPr="0071174A" w:rsidDel="00722BB5">
                <w:rPr>
                  <w:rFonts w:eastAsia="Times New Roman" w:cs="Times New Roman"/>
                  <w:color w:val="000000"/>
                  <w:sz w:val="18"/>
                  <w:szCs w:val="18"/>
                  <w:lang w:eastAsia="nl-NL"/>
                </w:rPr>
                <w:delText>t</w:delText>
              </w:r>
            </w:del>
            <w:ins w:id="308" w:author="Arjan" w:date="2013-10-02T11:49:00Z">
              <w:r w:rsidR="00722BB5">
                <w:rPr>
                  <w:rFonts w:eastAsia="Times New Roman" w:cs="Times New Roman"/>
                  <w:color w:val="000000"/>
                  <w:sz w:val="18"/>
                  <w:szCs w:val="18"/>
                  <w:lang w:eastAsia="nl-NL"/>
                </w:rPr>
                <w:t>en</w:t>
              </w:r>
            </w:ins>
            <w:r w:rsidRPr="0071174A">
              <w:rPr>
                <w:rFonts w:eastAsia="Times New Roman" w:cs="Times New Roman"/>
                <w:color w:val="000000"/>
                <w:sz w:val="18"/>
                <w:szCs w:val="18"/>
                <w:lang w:eastAsia="nl-NL"/>
              </w:rPr>
              <w:t xml:space="preserve"> de naam van dat gegeven en de desbetreffende datum </w:t>
            </w:r>
            <w:ins w:id="309" w:author="Arjan" w:date="2013-10-02T11:49:00Z">
              <w:r w:rsidR="00722BB5">
                <w:rPr>
                  <w:rFonts w:eastAsia="Times New Roman" w:cs="Times New Roman"/>
                  <w:color w:val="000000"/>
                  <w:sz w:val="18"/>
                  <w:szCs w:val="18"/>
                  <w:lang w:eastAsia="nl-NL"/>
                </w:rPr>
                <w:t xml:space="preserve">tevens </w:t>
              </w:r>
            </w:ins>
            <w:r w:rsidRPr="0071174A">
              <w:rPr>
                <w:rFonts w:eastAsia="Times New Roman" w:cs="Times New Roman"/>
                <w:color w:val="000000"/>
                <w:sz w:val="18"/>
                <w:szCs w:val="18"/>
                <w:lang w:eastAsia="nl-NL"/>
              </w:rPr>
              <w:t>vermeld.</w:t>
            </w:r>
            <w:ins w:id="310" w:author="Arjan" w:date="2013-10-02T11:48:00Z">
              <w:r w:rsidR="00722BB5">
                <w:rPr>
                  <w:rFonts w:eastAsia="Times New Roman" w:cs="Times New Roman"/>
                  <w:color w:val="000000"/>
                  <w:sz w:val="18"/>
                  <w:szCs w:val="18"/>
                  <w:lang w:eastAsia="nl-NL"/>
                </w:rPr>
                <w:br/>
                <w:t>Indien de brondatum een</w:t>
              </w:r>
              <w:r w:rsidR="00722BB5" w:rsidRPr="00722BB5">
                <w:rPr>
                  <w:rFonts w:eastAsia="Times New Roman" w:cs="Times New Roman"/>
                  <w:color w:val="000000"/>
                  <w:sz w:val="18"/>
                  <w:szCs w:val="18"/>
                  <w:lang w:eastAsia="nl-NL"/>
                </w:rPr>
                <w:t xml:space="preserve"> ‘ander datumkenmerk’ is, d</w:t>
              </w:r>
            </w:ins>
            <w:ins w:id="311" w:author="Arjan" w:date="2013-10-02T11:49:00Z">
              <w:r w:rsidR="00722BB5">
                <w:rPr>
                  <w:rFonts w:eastAsia="Times New Roman" w:cs="Times New Roman"/>
                  <w:color w:val="000000"/>
                  <w:sz w:val="18"/>
                  <w:szCs w:val="18"/>
                  <w:lang w:eastAsia="nl-NL"/>
                </w:rPr>
                <w:t>an wordt d</w:t>
              </w:r>
            </w:ins>
            <w:ins w:id="312" w:author="Arjan" w:date="2013-10-02T11:48:00Z">
              <w:r w:rsidR="00722BB5" w:rsidRPr="00722BB5">
                <w:rPr>
                  <w:rFonts w:eastAsia="Times New Roman" w:cs="Times New Roman"/>
                  <w:color w:val="000000"/>
                  <w:sz w:val="18"/>
                  <w:szCs w:val="18"/>
                  <w:lang w:eastAsia="nl-NL"/>
                </w:rPr>
                <w:t xml:space="preserve">e </w:t>
              </w:r>
            </w:ins>
            <w:ins w:id="313" w:author="Arjan" w:date="2013-10-02T11:49:00Z">
              <w:r w:rsidR="00722BB5">
                <w:rPr>
                  <w:rFonts w:eastAsia="Times New Roman" w:cs="Times New Roman"/>
                  <w:color w:val="000000"/>
                  <w:sz w:val="18"/>
                  <w:szCs w:val="18"/>
                  <w:lang w:eastAsia="nl-NL"/>
                </w:rPr>
                <w:t xml:space="preserve">waarde van </w:t>
              </w:r>
            </w:ins>
            <w:ins w:id="314" w:author="Arjan" w:date="2013-10-02T11:50:00Z">
              <w:r w:rsidR="00722BB5" w:rsidRPr="0071174A">
                <w:rPr>
                  <w:rFonts w:eastAsia="Times New Roman" w:cs="Times New Roman"/>
                  <w:color w:val="000000"/>
                  <w:sz w:val="18"/>
                  <w:szCs w:val="18"/>
                  <w:lang w:eastAsia="nl-NL"/>
                </w:rPr>
                <w:t xml:space="preserve">RESULTAATTYPE . </w:t>
              </w:r>
            </w:ins>
            <w:ins w:id="315" w:author="Arjan" w:date="2013-10-02T11:48:00Z">
              <w:r w:rsidR="00722BB5" w:rsidRPr="00722BB5">
                <w:rPr>
                  <w:rFonts w:eastAsia="Times New Roman" w:cs="Times New Roman"/>
                  <w:color w:val="000000"/>
                  <w:sz w:val="18"/>
                  <w:szCs w:val="18"/>
                  <w:lang w:eastAsia="nl-NL"/>
                </w:rPr>
                <w:t xml:space="preserve"> Toelichting te</w:t>
              </w:r>
            </w:ins>
            <w:ins w:id="316" w:author="Arjan" w:date="2013-10-02T11:50:00Z">
              <w:r w:rsidR="00722BB5">
                <w:rPr>
                  <w:rFonts w:eastAsia="Times New Roman" w:cs="Times New Roman"/>
                  <w:color w:val="000000"/>
                  <w:sz w:val="18"/>
                  <w:szCs w:val="18"/>
                  <w:lang w:eastAsia="nl-NL"/>
                </w:rPr>
                <w:t>vens vermeld.</w:t>
              </w:r>
            </w:ins>
          </w:p>
        </w:tc>
        <w:tc>
          <w:tcPr>
            <w:tcW w:w="1843" w:type="dxa"/>
            <w:tcBorders>
              <w:top w:val="nil"/>
              <w:left w:val="nil"/>
              <w:bottom w:val="nil"/>
              <w:right w:val="nil"/>
            </w:tcBorders>
            <w:shd w:val="clear" w:color="auto" w:fill="auto"/>
            <w:hideMark/>
          </w:tcPr>
          <w:p w:rsidR="0071174A" w:rsidRPr="0071174A" w:rsidRDefault="0071174A" w:rsidP="00722BB5">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 xml:space="preserve">De domeinomschrijving van de van toepassing </w:t>
            </w:r>
            <w:r w:rsidRPr="0071174A">
              <w:rPr>
                <w:rFonts w:eastAsia="Times New Roman" w:cs="Times New Roman"/>
                <w:color w:val="000000"/>
                <w:sz w:val="18"/>
                <w:szCs w:val="18"/>
                <w:lang w:eastAsia="nl-NL"/>
              </w:rPr>
              <w:lastRenderedPageBreak/>
              <w:t xml:space="preserve">zijnde waarde van het </w:t>
            </w:r>
            <w:proofErr w:type="spellStart"/>
            <w:r w:rsidRPr="0071174A">
              <w:rPr>
                <w:rFonts w:eastAsia="Times New Roman" w:cs="Times New Roman"/>
                <w:color w:val="000000"/>
                <w:sz w:val="18"/>
                <w:szCs w:val="18"/>
                <w:lang w:eastAsia="nl-NL"/>
              </w:rPr>
              <w:t>ZTC-attribuut</w:t>
            </w:r>
            <w:proofErr w:type="spellEnd"/>
            <w:r w:rsidRPr="0071174A">
              <w:rPr>
                <w:rFonts w:eastAsia="Times New Roman" w:cs="Times New Roman"/>
                <w:color w:val="000000"/>
                <w:sz w:val="18"/>
                <w:szCs w:val="18"/>
                <w:lang w:eastAsia="nl-NL"/>
              </w:rPr>
              <w:t xml:space="preserve"> RESULTAATTYPE . Brondatum_archiefprocedure van ZAAK . </w:t>
            </w:r>
            <w:proofErr w:type="spellStart"/>
            <w:r w:rsidRPr="0071174A">
              <w:rPr>
                <w:rFonts w:eastAsia="Times New Roman" w:cs="Times New Roman"/>
                <w:color w:val="000000"/>
                <w:sz w:val="18"/>
                <w:szCs w:val="18"/>
                <w:lang w:eastAsia="nl-NL"/>
              </w:rPr>
              <w:t>Resultaat-omschrijving</w:t>
            </w:r>
            <w:proofErr w:type="spellEnd"/>
            <w:r w:rsidRPr="0071174A">
              <w:rPr>
                <w:rFonts w:eastAsia="Times New Roman" w:cs="Times New Roman"/>
                <w:color w:val="000000"/>
                <w:sz w:val="18"/>
                <w:szCs w:val="18"/>
                <w:lang w:eastAsia="nl-NL"/>
              </w:rPr>
              <w:t xml:space="preserve"> bij het ZAAKTYPE bij de ZAAK, gevolgd door de desbetreffende datum. Indien de brondatum een </w:t>
            </w:r>
            <w:proofErr w:type="spellStart"/>
            <w:r w:rsidRPr="0071174A">
              <w:rPr>
                <w:rFonts w:eastAsia="Times New Roman" w:cs="Times New Roman"/>
                <w:color w:val="000000"/>
                <w:sz w:val="18"/>
                <w:szCs w:val="18"/>
                <w:lang w:eastAsia="nl-NL"/>
              </w:rPr>
              <w:t>zaaktypespecifieke</w:t>
            </w:r>
            <w:proofErr w:type="spellEnd"/>
            <w:r w:rsidRPr="0071174A">
              <w:rPr>
                <w:rFonts w:eastAsia="Times New Roman" w:cs="Times New Roman"/>
                <w:color w:val="000000"/>
                <w:sz w:val="18"/>
                <w:szCs w:val="18"/>
                <w:lang w:eastAsia="nl-NL"/>
              </w:rPr>
              <w:t xml:space="preserve"> eigenschap is, dan word</w:t>
            </w:r>
            <w:del w:id="317" w:author="Arjan" w:date="2013-10-02T11:50:00Z">
              <w:r w:rsidRPr="0071174A" w:rsidDel="00722BB5">
                <w:rPr>
                  <w:rFonts w:eastAsia="Times New Roman" w:cs="Times New Roman"/>
                  <w:color w:val="000000"/>
                  <w:sz w:val="18"/>
                  <w:szCs w:val="18"/>
                  <w:lang w:eastAsia="nl-NL"/>
                </w:rPr>
                <w:delText>t</w:delText>
              </w:r>
            </w:del>
            <w:ins w:id="318" w:author="Arjan" w:date="2013-10-02T11:50:00Z">
              <w:r w:rsidR="00722BB5">
                <w:rPr>
                  <w:rFonts w:eastAsia="Times New Roman" w:cs="Times New Roman"/>
                  <w:color w:val="000000"/>
                  <w:sz w:val="18"/>
                  <w:szCs w:val="18"/>
                  <w:lang w:eastAsia="nl-NL"/>
                </w:rPr>
                <w:t>en</w:t>
              </w:r>
            </w:ins>
            <w:r w:rsidRPr="0071174A">
              <w:rPr>
                <w:rFonts w:eastAsia="Times New Roman" w:cs="Times New Roman"/>
                <w:color w:val="000000"/>
                <w:sz w:val="18"/>
                <w:szCs w:val="18"/>
                <w:lang w:eastAsia="nl-NL"/>
              </w:rPr>
              <w:t xml:space="preserve"> de naam van dat gegeven en de desbetreffende datum vermeld.</w:t>
            </w:r>
            <w:ins w:id="319" w:author="Arjan" w:date="2013-10-02T11:50:00Z">
              <w:r w:rsidR="00722BB5">
                <w:rPr>
                  <w:rFonts w:eastAsia="Times New Roman" w:cs="Times New Roman"/>
                  <w:color w:val="000000"/>
                  <w:sz w:val="18"/>
                  <w:szCs w:val="18"/>
                  <w:lang w:eastAsia="nl-NL"/>
                </w:rPr>
                <w:t xml:space="preserve"> </w:t>
              </w:r>
              <w:r w:rsidR="00722BB5">
                <w:rPr>
                  <w:rFonts w:eastAsia="Times New Roman" w:cs="Times New Roman"/>
                  <w:color w:val="000000"/>
                  <w:sz w:val="18"/>
                  <w:szCs w:val="18"/>
                  <w:lang w:eastAsia="nl-NL"/>
                </w:rPr>
                <w:br/>
                <w:t>Indien de brondatum een</w:t>
              </w:r>
              <w:r w:rsidR="00722BB5" w:rsidRPr="00722BB5">
                <w:rPr>
                  <w:rFonts w:eastAsia="Times New Roman" w:cs="Times New Roman"/>
                  <w:color w:val="000000"/>
                  <w:sz w:val="18"/>
                  <w:szCs w:val="18"/>
                  <w:lang w:eastAsia="nl-NL"/>
                </w:rPr>
                <w:t xml:space="preserve"> ‘ander datumkenmerk’ is, d</w:t>
              </w:r>
              <w:r w:rsidR="00722BB5">
                <w:rPr>
                  <w:rFonts w:eastAsia="Times New Roman" w:cs="Times New Roman"/>
                  <w:color w:val="000000"/>
                  <w:sz w:val="18"/>
                  <w:szCs w:val="18"/>
                  <w:lang w:eastAsia="nl-NL"/>
                </w:rPr>
                <w:t>an wordt d</w:t>
              </w:r>
              <w:r w:rsidR="00722BB5" w:rsidRPr="00722BB5">
                <w:rPr>
                  <w:rFonts w:eastAsia="Times New Roman" w:cs="Times New Roman"/>
                  <w:color w:val="000000"/>
                  <w:sz w:val="18"/>
                  <w:szCs w:val="18"/>
                  <w:lang w:eastAsia="nl-NL"/>
                </w:rPr>
                <w:t xml:space="preserve">e </w:t>
              </w:r>
              <w:r w:rsidR="00722BB5">
                <w:rPr>
                  <w:rFonts w:eastAsia="Times New Roman" w:cs="Times New Roman"/>
                  <w:color w:val="000000"/>
                  <w:sz w:val="18"/>
                  <w:szCs w:val="18"/>
                  <w:lang w:eastAsia="nl-NL"/>
                </w:rPr>
                <w:t xml:space="preserve">waarde van </w:t>
              </w:r>
              <w:r w:rsidR="00722BB5" w:rsidRPr="0071174A">
                <w:rPr>
                  <w:rFonts w:eastAsia="Times New Roman" w:cs="Times New Roman"/>
                  <w:color w:val="000000"/>
                  <w:sz w:val="18"/>
                  <w:szCs w:val="18"/>
                  <w:lang w:eastAsia="nl-NL"/>
                </w:rPr>
                <w:t xml:space="preserve">RESULTAATTYPE . </w:t>
              </w:r>
              <w:r w:rsidR="00722BB5" w:rsidRPr="00722BB5">
                <w:rPr>
                  <w:rFonts w:eastAsia="Times New Roman" w:cs="Times New Roman"/>
                  <w:color w:val="000000"/>
                  <w:sz w:val="18"/>
                  <w:szCs w:val="18"/>
                  <w:lang w:eastAsia="nl-NL"/>
                </w:rPr>
                <w:t xml:space="preserve"> Toelichting te</w:t>
              </w:r>
              <w:r w:rsidR="00722BB5">
                <w:rPr>
                  <w:rFonts w:eastAsia="Times New Roman" w:cs="Times New Roman"/>
                  <w:color w:val="000000"/>
                  <w:sz w:val="18"/>
                  <w:szCs w:val="18"/>
                  <w:lang w:eastAsia="nl-NL"/>
                </w:rPr>
                <w:t>vens vermeld.</w:t>
              </w:r>
            </w:ins>
          </w:p>
        </w:tc>
        <w:tc>
          <w:tcPr>
            <w:tcW w:w="1843" w:type="dxa"/>
            <w:tcBorders>
              <w:top w:val="nil"/>
              <w:left w:val="nil"/>
              <w:bottom w:val="nil"/>
              <w:right w:val="nil"/>
            </w:tcBorders>
            <w:shd w:val="clear" w:color="auto" w:fill="auto"/>
            <w:hideMark/>
          </w:tcPr>
          <w:p w:rsidR="0071174A" w:rsidRPr="0071174A" w:rsidRDefault="0071174A" w:rsidP="00722BB5">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 xml:space="preserve">De domeinomschrijving van de van toepassing </w:t>
            </w:r>
            <w:r w:rsidRPr="0071174A">
              <w:rPr>
                <w:rFonts w:eastAsia="Times New Roman" w:cs="Times New Roman"/>
                <w:color w:val="000000"/>
                <w:sz w:val="18"/>
                <w:szCs w:val="18"/>
                <w:lang w:eastAsia="nl-NL"/>
              </w:rPr>
              <w:lastRenderedPageBreak/>
              <w:t xml:space="preserve">zijnde waarde van het </w:t>
            </w:r>
            <w:proofErr w:type="spellStart"/>
            <w:r w:rsidRPr="0071174A">
              <w:rPr>
                <w:rFonts w:eastAsia="Times New Roman" w:cs="Times New Roman"/>
                <w:color w:val="000000"/>
                <w:sz w:val="18"/>
                <w:szCs w:val="18"/>
                <w:lang w:eastAsia="nl-NL"/>
              </w:rPr>
              <w:t>ZTC-attribuut</w:t>
            </w:r>
            <w:proofErr w:type="spellEnd"/>
            <w:r w:rsidRPr="0071174A">
              <w:rPr>
                <w:rFonts w:eastAsia="Times New Roman" w:cs="Times New Roman"/>
                <w:color w:val="000000"/>
                <w:sz w:val="18"/>
                <w:szCs w:val="18"/>
                <w:lang w:eastAsia="nl-NL"/>
              </w:rPr>
              <w:t xml:space="preserve"> RESULTAATTYPE . Brondatum_archiefprocedure van ZAAK . </w:t>
            </w:r>
            <w:proofErr w:type="spellStart"/>
            <w:r w:rsidRPr="0071174A">
              <w:rPr>
                <w:rFonts w:eastAsia="Times New Roman" w:cs="Times New Roman"/>
                <w:color w:val="000000"/>
                <w:sz w:val="18"/>
                <w:szCs w:val="18"/>
                <w:lang w:eastAsia="nl-NL"/>
              </w:rPr>
              <w:t>Resultaat-omschrijving</w:t>
            </w:r>
            <w:proofErr w:type="spellEnd"/>
            <w:r w:rsidRPr="0071174A">
              <w:rPr>
                <w:rFonts w:eastAsia="Times New Roman" w:cs="Times New Roman"/>
                <w:color w:val="000000"/>
                <w:sz w:val="18"/>
                <w:szCs w:val="18"/>
                <w:lang w:eastAsia="nl-NL"/>
              </w:rPr>
              <w:t xml:space="preserve"> bij het ZAAKTYPE bij de ZAAK, gevolgd door de desbetreffende datum. Indien de brondatum een </w:t>
            </w:r>
            <w:proofErr w:type="spellStart"/>
            <w:r w:rsidRPr="0071174A">
              <w:rPr>
                <w:rFonts w:eastAsia="Times New Roman" w:cs="Times New Roman"/>
                <w:color w:val="000000"/>
                <w:sz w:val="18"/>
                <w:szCs w:val="18"/>
                <w:lang w:eastAsia="nl-NL"/>
              </w:rPr>
              <w:t>zaaktypespecifieke</w:t>
            </w:r>
            <w:proofErr w:type="spellEnd"/>
            <w:r w:rsidRPr="0071174A">
              <w:rPr>
                <w:rFonts w:eastAsia="Times New Roman" w:cs="Times New Roman"/>
                <w:color w:val="000000"/>
                <w:sz w:val="18"/>
                <w:szCs w:val="18"/>
                <w:lang w:eastAsia="nl-NL"/>
              </w:rPr>
              <w:t xml:space="preserve"> eigenschap is, dan word</w:t>
            </w:r>
            <w:del w:id="320" w:author="Arjan" w:date="2013-10-02T11:50:00Z">
              <w:r w:rsidRPr="0071174A" w:rsidDel="00722BB5">
                <w:rPr>
                  <w:rFonts w:eastAsia="Times New Roman" w:cs="Times New Roman"/>
                  <w:color w:val="000000"/>
                  <w:sz w:val="18"/>
                  <w:szCs w:val="18"/>
                  <w:lang w:eastAsia="nl-NL"/>
                </w:rPr>
                <w:delText>t</w:delText>
              </w:r>
            </w:del>
            <w:ins w:id="321" w:author="Arjan" w:date="2013-10-02T11:50:00Z">
              <w:r w:rsidR="00722BB5">
                <w:rPr>
                  <w:rFonts w:eastAsia="Times New Roman" w:cs="Times New Roman"/>
                  <w:color w:val="000000"/>
                  <w:sz w:val="18"/>
                  <w:szCs w:val="18"/>
                  <w:lang w:eastAsia="nl-NL"/>
                </w:rPr>
                <w:t>en</w:t>
              </w:r>
            </w:ins>
            <w:r w:rsidRPr="0071174A">
              <w:rPr>
                <w:rFonts w:eastAsia="Times New Roman" w:cs="Times New Roman"/>
                <w:color w:val="000000"/>
                <w:sz w:val="18"/>
                <w:szCs w:val="18"/>
                <w:lang w:eastAsia="nl-NL"/>
              </w:rPr>
              <w:t xml:space="preserve"> de naam van dat gegeven en de desbetreffende datum vermeld.</w:t>
            </w:r>
            <w:ins w:id="322" w:author="Arjan" w:date="2013-10-02T11:51:00Z">
              <w:r w:rsidR="00722BB5">
                <w:rPr>
                  <w:rFonts w:eastAsia="Times New Roman" w:cs="Times New Roman"/>
                  <w:color w:val="000000"/>
                  <w:sz w:val="18"/>
                  <w:szCs w:val="18"/>
                  <w:lang w:eastAsia="nl-NL"/>
                </w:rPr>
                <w:t xml:space="preserve"> </w:t>
              </w:r>
              <w:r w:rsidR="00722BB5">
                <w:rPr>
                  <w:rFonts w:eastAsia="Times New Roman" w:cs="Times New Roman"/>
                  <w:color w:val="000000"/>
                  <w:sz w:val="18"/>
                  <w:szCs w:val="18"/>
                  <w:lang w:eastAsia="nl-NL"/>
                </w:rPr>
                <w:br/>
                <w:t>Indien de brondatum een</w:t>
              </w:r>
              <w:r w:rsidR="00722BB5" w:rsidRPr="00722BB5">
                <w:rPr>
                  <w:rFonts w:eastAsia="Times New Roman" w:cs="Times New Roman"/>
                  <w:color w:val="000000"/>
                  <w:sz w:val="18"/>
                  <w:szCs w:val="18"/>
                  <w:lang w:eastAsia="nl-NL"/>
                </w:rPr>
                <w:t xml:space="preserve"> ‘ander datumkenmerk’ is, d</w:t>
              </w:r>
              <w:r w:rsidR="00722BB5">
                <w:rPr>
                  <w:rFonts w:eastAsia="Times New Roman" w:cs="Times New Roman"/>
                  <w:color w:val="000000"/>
                  <w:sz w:val="18"/>
                  <w:szCs w:val="18"/>
                  <w:lang w:eastAsia="nl-NL"/>
                </w:rPr>
                <w:t>an wordt d</w:t>
              </w:r>
              <w:r w:rsidR="00722BB5" w:rsidRPr="00722BB5">
                <w:rPr>
                  <w:rFonts w:eastAsia="Times New Roman" w:cs="Times New Roman"/>
                  <w:color w:val="000000"/>
                  <w:sz w:val="18"/>
                  <w:szCs w:val="18"/>
                  <w:lang w:eastAsia="nl-NL"/>
                </w:rPr>
                <w:t xml:space="preserve">e </w:t>
              </w:r>
              <w:r w:rsidR="00722BB5">
                <w:rPr>
                  <w:rFonts w:eastAsia="Times New Roman" w:cs="Times New Roman"/>
                  <w:color w:val="000000"/>
                  <w:sz w:val="18"/>
                  <w:szCs w:val="18"/>
                  <w:lang w:eastAsia="nl-NL"/>
                </w:rPr>
                <w:t xml:space="preserve">waarde van </w:t>
              </w:r>
              <w:r w:rsidR="00722BB5" w:rsidRPr="0071174A">
                <w:rPr>
                  <w:rFonts w:eastAsia="Times New Roman" w:cs="Times New Roman"/>
                  <w:color w:val="000000"/>
                  <w:sz w:val="18"/>
                  <w:szCs w:val="18"/>
                  <w:lang w:eastAsia="nl-NL"/>
                </w:rPr>
                <w:t xml:space="preserve">RESULTAATTYPE . </w:t>
              </w:r>
              <w:r w:rsidR="00722BB5" w:rsidRPr="00722BB5">
                <w:rPr>
                  <w:rFonts w:eastAsia="Times New Roman" w:cs="Times New Roman"/>
                  <w:color w:val="000000"/>
                  <w:sz w:val="18"/>
                  <w:szCs w:val="18"/>
                  <w:lang w:eastAsia="nl-NL"/>
                </w:rPr>
                <w:t xml:space="preserve"> Toelichting te</w:t>
              </w:r>
              <w:r w:rsidR="00722BB5">
                <w:rPr>
                  <w:rFonts w:eastAsia="Times New Roman" w:cs="Times New Roman"/>
                  <w:color w:val="000000"/>
                  <w:sz w:val="18"/>
                  <w:szCs w:val="18"/>
                  <w:lang w:eastAsia="nl-NL"/>
                </w:rPr>
                <w:t>vens vermeld.</w:t>
              </w:r>
            </w:ins>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 xml:space="preserve">Betreft de brondatum voor de </w:t>
            </w:r>
            <w:proofErr w:type="spellStart"/>
            <w:r w:rsidRPr="0071174A">
              <w:rPr>
                <w:rFonts w:eastAsia="Times New Roman" w:cs="Times New Roman"/>
                <w:color w:val="000000"/>
                <w:sz w:val="18"/>
                <w:szCs w:val="18"/>
                <w:lang w:eastAsia="nl-NL"/>
              </w:rPr>
              <w:t>Archiefactietermijn</w:t>
            </w:r>
            <w:proofErr w:type="spellEnd"/>
            <w:r w:rsidRPr="0071174A">
              <w:rPr>
                <w:rFonts w:eastAsia="Times New Roman" w:cs="Times New Roman"/>
                <w:color w:val="000000"/>
                <w:sz w:val="18"/>
                <w:szCs w:val="18"/>
                <w:lang w:eastAsia="nl-NL"/>
              </w:rPr>
              <w:t>.</w:t>
            </w: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Relatie</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15</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Element waarmee een relatie gelegd kan worden met andere records (op verschillende aggregatieniveaus) en met andere entiteiten</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In het 1-entiteitmodel wordt het element Relatie met name gebruikt voor het koppelen van stukken aan hogere aggregatieniveaus (dossier en hoger).</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2109" w:type="dxa"/>
            <w:tcBorders>
              <w:top w:val="nil"/>
              <w:left w:val="nil"/>
              <w:bottom w:val="nil"/>
              <w:right w:val="nil"/>
            </w:tcBorders>
            <w:shd w:val="clear" w:color="auto" w:fill="auto"/>
            <w:hideMark/>
          </w:tcPr>
          <w:p w:rsidR="005B27DA" w:rsidRDefault="005B27DA" w:rsidP="0071174A">
            <w:pPr>
              <w:spacing w:line="240" w:lineRule="auto"/>
              <w:rPr>
                <w:ins w:id="323" w:author="Arjan" w:date="2013-10-02T12:02:00Z"/>
                <w:rFonts w:eastAsia="Times New Roman" w:cs="Times New Roman"/>
                <w:color w:val="000000"/>
                <w:sz w:val="18"/>
                <w:szCs w:val="18"/>
                <w:lang w:eastAsia="nl-NL"/>
              </w:rPr>
            </w:pPr>
            <w:ins w:id="324" w:author="Arjan" w:date="2013-10-02T12:02:00Z">
              <w:r>
                <w:rPr>
                  <w:rFonts w:eastAsia="Times New Roman" w:cs="Times New Roman"/>
                  <w:color w:val="000000"/>
                  <w:sz w:val="18"/>
                  <w:szCs w:val="18"/>
                  <w:lang w:eastAsia="nl-NL"/>
                </w:rPr>
                <w:t xml:space="preserve">De </w:t>
              </w:r>
              <w:proofErr w:type="spellStart"/>
              <w:r>
                <w:rPr>
                  <w:rFonts w:eastAsia="Times New Roman" w:cs="Times New Roman"/>
                  <w:color w:val="000000"/>
                  <w:sz w:val="18"/>
                  <w:szCs w:val="18"/>
                  <w:lang w:eastAsia="nl-NL"/>
                </w:rPr>
                <w:t>kardinaliteit</w:t>
              </w:r>
              <w:proofErr w:type="spellEnd"/>
              <w:r>
                <w:rPr>
                  <w:rFonts w:eastAsia="Times New Roman" w:cs="Times New Roman"/>
                  <w:color w:val="000000"/>
                  <w:sz w:val="18"/>
                  <w:szCs w:val="18"/>
                  <w:lang w:eastAsia="nl-NL"/>
                </w:rPr>
                <w:t xml:space="preserve"> (herhaalbaarheid) </w:t>
              </w:r>
            </w:ins>
            <w:ins w:id="325" w:author="Arjan" w:date="2013-10-02T12:03:00Z">
              <w:r>
                <w:rPr>
                  <w:rFonts w:eastAsia="Times New Roman" w:cs="Times New Roman"/>
                  <w:color w:val="000000"/>
                  <w:sz w:val="18"/>
                  <w:szCs w:val="18"/>
                  <w:lang w:eastAsia="nl-NL"/>
                </w:rPr>
                <w:t xml:space="preserve">staat slechts één relatie toe </w:t>
              </w:r>
              <w:r w:rsidR="004210B8">
                <w:rPr>
                  <w:rFonts w:eastAsia="Times New Roman" w:cs="Times New Roman"/>
                  <w:color w:val="000000"/>
                  <w:sz w:val="18"/>
                  <w:szCs w:val="18"/>
                  <w:lang w:eastAsia="nl-NL"/>
                </w:rPr>
                <w:t>(en verplicht daar toe</w:t>
              </w:r>
            </w:ins>
            <w:ins w:id="326" w:author="Arjan" w:date="2013-10-02T12:16:00Z">
              <w:r w:rsidR="003010FA">
                <w:rPr>
                  <w:rFonts w:eastAsia="Times New Roman" w:cs="Times New Roman"/>
                  <w:color w:val="000000"/>
                  <w:sz w:val="18"/>
                  <w:szCs w:val="18"/>
                  <w:lang w:eastAsia="nl-NL"/>
                </w:rPr>
                <w:t xml:space="preserve"> </w:t>
              </w:r>
            </w:ins>
            <w:ins w:id="327" w:author="Arjan" w:date="2013-10-02T12:03:00Z">
              <w:r w:rsidR="004210B8">
                <w:rPr>
                  <w:rFonts w:eastAsia="Times New Roman" w:cs="Times New Roman"/>
                  <w:color w:val="000000"/>
                  <w:sz w:val="18"/>
                  <w:szCs w:val="18"/>
                  <w:lang w:eastAsia="nl-NL"/>
                </w:rPr>
                <w:t xml:space="preserve"> hetgeen niet </w:t>
              </w:r>
              <w:proofErr w:type="spellStart"/>
              <w:r w:rsidR="004210B8">
                <w:rPr>
                  <w:rFonts w:eastAsia="Times New Roman" w:cs="Times New Roman"/>
                  <w:color w:val="000000"/>
                  <w:sz w:val="18"/>
                  <w:szCs w:val="18"/>
                  <w:lang w:eastAsia="nl-NL"/>
                </w:rPr>
                <w:t>reeel</w:t>
              </w:r>
              <w:proofErr w:type="spellEnd"/>
              <w:r w:rsidR="004210B8">
                <w:rPr>
                  <w:rFonts w:eastAsia="Times New Roman" w:cs="Times New Roman"/>
                  <w:color w:val="000000"/>
                  <w:sz w:val="18"/>
                  <w:szCs w:val="18"/>
                  <w:lang w:eastAsia="nl-NL"/>
                </w:rPr>
                <w:t xml:space="preserve"> is)</w:t>
              </w:r>
            </w:ins>
            <w:ins w:id="328" w:author="Arjan" w:date="2013-10-02T12:04:00Z">
              <w:r w:rsidR="004210B8">
                <w:rPr>
                  <w:rFonts w:eastAsia="Times New Roman" w:cs="Times New Roman"/>
                  <w:color w:val="000000"/>
                  <w:sz w:val="18"/>
                  <w:szCs w:val="18"/>
                  <w:lang w:eastAsia="nl-NL"/>
                </w:rPr>
                <w:t xml:space="preserve">. Onduidelijk is hoe een informatieobject dat gerelateerd is aan meerdere zaken </w:t>
              </w:r>
              <w:proofErr w:type="spellStart"/>
              <w:r w:rsidR="004210B8">
                <w:rPr>
                  <w:rFonts w:eastAsia="Times New Roman" w:cs="Times New Roman"/>
                  <w:color w:val="000000"/>
                  <w:sz w:val="18"/>
                  <w:szCs w:val="18"/>
                  <w:lang w:eastAsia="nl-NL"/>
                </w:rPr>
                <w:t>cq</w:t>
              </w:r>
              <w:proofErr w:type="spellEnd"/>
              <w:r w:rsidR="004210B8">
                <w:rPr>
                  <w:rFonts w:eastAsia="Times New Roman" w:cs="Times New Roman"/>
                  <w:color w:val="000000"/>
                  <w:sz w:val="18"/>
                  <w:szCs w:val="18"/>
                  <w:lang w:eastAsia="nl-NL"/>
                </w:rPr>
                <w:t>. deel uit maakt van meerde</w:t>
              </w:r>
            </w:ins>
            <w:ins w:id="329" w:author="Arjan" w:date="2013-10-02T12:05:00Z">
              <w:r w:rsidR="004210B8">
                <w:rPr>
                  <w:rFonts w:eastAsia="Times New Roman" w:cs="Times New Roman"/>
                  <w:color w:val="000000"/>
                  <w:sz w:val="18"/>
                  <w:szCs w:val="18"/>
                  <w:lang w:eastAsia="nl-NL"/>
                </w:rPr>
                <w:t>r</w:t>
              </w:r>
            </w:ins>
            <w:ins w:id="330" w:author="Arjan" w:date="2013-10-02T12:04:00Z">
              <w:r w:rsidR="004210B8">
                <w:rPr>
                  <w:rFonts w:eastAsia="Times New Roman" w:cs="Times New Roman"/>
                  <w:color w:val="000000"/>
                  <w:sz w:val="18"/>
                  <w:szCs w:val="18"/>
                  <w:lang w:eastAsia="nl-NL"/>
                </w:rPr>
                <w:t>e</w:t>
              </w:r>
            </w:ins>
            <w:ins w:id="331" w:author="Arjan" w:date="2013-10-02T12:05:00Z">
              <w:r w:rsidR="004210B8">
                <w:rPr>
                  <w:rFonts w:eastAsia="Times New Roman" w:cs="Times New Roman"/>
                  <w:color w:val="000000"/>
                  <w:sz w:val="18"/>
                  <w:szCs w:val="18"/>
                  <w:lang w:eastAsia="nl-NL"/>
                </w:rPr>
                <w:t xml:space="preserve"> zaakdossiers, van de desbetreffende relaties voorzien kan worden. Te </w:t>
              </w:r>
            </w:ins>
            <w:ins w:id="332" w:author="Arjan" w:date="2013-10-02T12:06:00Z">
              <w:r w:rsidR="004210B8">
                <w:rPr>
                  <w:rFonts w:eastAsia="Times New Roman" w:cs="Times New Roman"/>
                  <w:color w:val="000000"/>
                  <w:sz w:val="18"/>
                  <w:szCs w:val="18"/>
                  <w:lang w:eastAsia="nl-NL"/>
                </w:rPr>
                <w:t xml:space="preserve">overwegen is de </w:t>
              </w:r>
              <w:proofErr w:type="spellStart"/>
              <w:r w:rsidR="004210B8">
                <w:rPr>
                  <w:rFonts w:eastAsia="Times New Roman" w:cs="Times New Roman"/>
                  <w:color w:val="000000"/>
                  <w:sz w:val="18"/>
                  <w:szCs w:val="18"/>
                  <w:lang w:eastAsia="nl-NL"/>
                </w:rPr>
                <w:t>kardinaliteit</w:t>
              </w:r>
              <w:proofErr w:type="spellEnd"/>
              <w:r w:rsidR="004210B8">
                <w:rPr>
                  <w:rFonts w:eastAsia="Times New Roman" w:cs="Times New Roman"/>
                  <w:color w:val="000000"/>
                  <w:sz w:val="18"/>
                  <w:szCs w:val="18"/>
                  <w:lang w:eastAsia="nl-NL"/>
                </w:rPr>
                <w:t xml:space="preserve"> te wijzigen in </w:t>
              </w:r>
              <w:r w:rsidR="004210B8">
                <w:rPr>
                  <w:rFonts w:eastAsia="Times New Roman" w:cs="Times New Roman"/>
                  <w:color w:val="000000"/>
                  <w:sz w:val="18"/>
                  <w:szCs w:val="18"/>
                  <w:lang w:eastAsia="nl-NL"/>
                </w:rPr>
                <w:lastRenderedPageBreak/>
                <w:t>0-N.</w:t>
              </w:r>
            </w:ins>
            <w:ins w:id="333" w:author="Arjan" w:date="2013-10-02T12:03:00Z">
              <w:r w:rsidR="004210B8">
                <w:rPr>
                  <w:rFonts w:eastAsia="Times New Roman" w:cs="Times New Roman"/>
                  <w:color w:val="000000"/>
                  <w:sz w:val="18"/>
                  <w:szCs w:val="18"/>
                  <w:lang w:eastAsia="nl-NL"/>
                </w:rPr>
                <w:t xml:space="preserve"> </w:t>
              </w:r>
            </w:ins>
            <w:ins w:id="334" w:author="Arjan" w:date="2013-10-02T12:17:00Z">
              <w:r w:rsidR="003010FA">
                <w:rPr>
                  <w:rFonts w:eastAsia="Times New Roman" w:cs="Times New Roman"/>
                  <w:color w:val="000000"/>
                  <w:sz w:val="18"/>
                  <w:szCs w:val="18"/>
                  <w:lang w:eastAsia="nl-NL"/>
                </w:rPr>
                <w:t>Dan zo</w:t>
              </w:r>
            </w:ins>
            <w:ins w:id="335" w:author="Arjan" w:date="2013-10-02T12:18:00Z">
              <w:r w:rsidR="003010FA">
                <w:rPr>
                  <w:rFonts w:eastAsia="Times New Roman" w:cs="Times New Roman"/>
                  <w:color w:val="000000"/>
                  <w:sz w:val="18"/>
                  <w:szCs w:val="18"/>
                  <w:lang w:eastAsia="nl-NL"/>
                </w:rPr>
                <w:t>uden ook gerelateerde zaken vermeld kunnen worden.</w:t>
              </w:r>
            </w:ins>
          </w:p>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Specificatie in subelementen. </w:t>
            </w: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 xml:space="preserve">- </w:t>
            </w:r>
            <w:proofErr w:type="spellStart"/>
            <w:r w:rsidRPr="0071174A">
              <w:rPr>
                <w:rFonts w:eastAsia="Times New Roman" w:cs="Times New Roman"/>
                <w:color w:val="000000"/>
                <w:sz w:val="18"/>
                <w:szCs w:val="18"/>
                <w:lang w:eastAsia="nl-NL"/>
              </w:rPr>
              <w:t>Relatie-ID</w:t>
            </w:r>
            <w:proofErr w:type="spellEnd"/>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15.1</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Een link naar de entiteit waarin de relatie beschreven is</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De relatie wordt gelegd door middel van het identificatiekenmerk van het dossier (de dossiers), een record in een ander dossier, rubriek of archief.</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4D6767" w:rsidP="003010FA">
            <w:pPr>
              <w:spacing w:line="240" w:lineRule="auto"/>
              <w:rPr>
                <w:rFonts w:eastAsia="Times New Roman" w:cs="Times New Roman"/>
                <w:color w:val="000000"/>
                <w:sz w:val="18"/>
                <w:szCs w:val="18"/>
                <w:lang w:eastAsia="nl-NL"/>
              </w:rPr>
            </w:pPr>
            <w:del w:id="336" w:author="Arjan" w:date="2013-10-02T12:13:00Z">
              <w:r w:rsidDel="00FD1A3B">
                <w:rPr>
                  <w:rFonts w:eastAsia="Times New Roman" w:cs="Times New Roman"/>
                  <w:color w:val="000000"/>
                  <w:sz w:val="18"/>
                  <w:szCs w:val="18"/>
                  <w:lang w:eastAsia="nl-NL"/>
                </w:rPr>
                <w:delText>INFORMATIEOBJECT</w:delText>
              </w:r>
              <w:r w:rsidR="0071174A" w:rsidRPr="0071174A" w:rsidDel="00FD1A3B">
                <w:rPr>
                  <w:rFonts w:eastAsia="Times New Roman" w:cs="Times New Roman"/>
                  <w:color w:val="000000"/>
                  <w:sz w:val="18"/>
                  <w:szCs w:val="18"/>
                  <w:lang w:eastAsia="nl-NL"/>
                </w:rPr>
                <w:delText xml:space="preserve"> . </w:delText>
              </w:r>
              <w:r w:rsidDel="00FD1A3B">
                <w:rPr>
                  <w:rFonts w:eastAsia="Times New Roman" w:cs="Times New Roman"/>
                  <w:color w:val="000000"/>
                  <w:sz w:val="18"/>
                  <w:szCs w:val="18"/>
                  <w:lang w:eastAsia="nl-NL"/>
                </w:rPr>
                <w:delText>I</w:delText>
              </w:r>
              <w:r w:rsidR="0071174A" w:rsidRPr="0071174A" w:rsidDel="00FD1A3B">
                <w:rPr>
                  <w:rFonts w:eastAsia="Times New Roman" w:cs="Times New Roman"/>
                  <w:color w:val="000000"/>
                  <w:sz w:val="18"/>
                  <w:szCs w:val="18"/>
                  <w:lang w:eastAsia="nl-NL"/>
                </w:rPr>
                <w:delText xml:space="preserve">dentificatie van het samengestelde </w:delText>
              </w:r>
              <w:r w:rsidDel="00FD1A3B">
                <w:rPr>
                  <w:rFonts w:eastAsia="Times New Roman" w:cs="Times New Roman"/>
                  <w:color w:val="000000"/>
                  <w:sz w:val="18"/>
                  <w:szCs w:val="18"/>
                  <w:lang w:eastAsia="nl-NL"/>
                </w:rPr>
                <w:delText>informatieobject</w:delText>
              </w:r>
              <w:r w:rsidR="0071174A" w:rsidRPr="0071174A" w:rsidDel="00FD1A3B">
                <w:rPr>
                  <w:rFonts w:eastAsia="Times New Roman" w:cs="Times New Roman"/>
                  <w:color w:val="000000"/>
                  <w:sz w:val="18"/>
                  <w:szCs w:val="18"/>
                  <w:lang w:eastAsia="nl-NL"/>
                </w:rPr>
                <w:delText xml:space="preserve"> indien het enkelvoudig </w:delText>
              </w:r>
              <w:r w:rsidDel="00FD1A3B">
                <w:rPr>
                  <w:rFonts w:eastAsia="Times New Roman" w:cs="Times New Roman"/>
                  <w:color w:val="000000"/>
                  <w:sz w:val="18"/>
                  <w:szCs w:val="18"/>
                  <w:lang w:eastAsia="nl-NL"/>
                </w:rPr>
                <w:delText>informatieobject</w:delText>
              </w:r>
              <w:r w:rsidR="0071174A" w:rsidRPr="0071174A" w:rsidDel="00FD1A3B">
                <w:rPr>
                  <w:rFonts w:eastAsia="Times New Roman" w:cs="Times New Roman"/>
                  <w:color w:val="000000"/>
                  <w:sz w:val="18"/>
                  <w:szCs w:val="18"/>
                  <w:lang w:eastAsia="nl-NL"/>
                </w:rPr>
                <w:delText xml:space="preserve"> deel uit maakt van een samengesteld </w:delText>
              </w:r>
              <w:r w:rsidDel="00FD1A3B">
                <w:rPr>
                  <w:rFonts w:eastAsia="Times New Roman" w:cs="Times New Roman"/>
                  <w:color w:val="000000"/>
                  <w:sz w:val="18"/>
                  <w:szCs w:val="18"/>
                  <w:lang w:eastAsia="nl-NL"/>
                </w:rPr>
                <w:delText>informatieobject</w:delText>
              </w:r>
              <w:r w:rsidR="0071174A" w:rsidRPr="0071174A" w:rsidDel="00FD1A3B">
                <w:rPr>
                  <w:rFonts w:eastAsia="Times New Roman" w:cs="Times New Roman"/>
                  <w:color w:val="000000"/>
                  <w:sz w:val="18"/>
                  <w:szCs w:val="18"/>
                  <w:lang w:eastAsia="nl-NL"/>
                </w:rPr>
                <w:delText xml:space="preserve"> of, indien het daarvan geen deel uit maakt, </w:delText>
              </w:r>
            </w:del>
            <w:ins w:id="337" w:author="Arjan" w:date="2013-10-02T12:13:00Z">
              <w:r w:rsidR="003010FA">
                <w:rPr>
                  <w:rFonts w:eastAsia="Times New Roman" w:cs="Times New Roman"/>
                  <w:color w:val="000000"/>
                  <w:sz w:val="18"/>
                  <w:szCs w:val="18"/>
                  <w:lang w:eastAsia="nl-NL"/>
                </w:rPr>
                <w:t xml:space="preserve">Unieke aanduiding van de </w:t>
              </w:r>
            </w:ins>
            <w:r w:rsidR="0071174A" w:rsidRPr="0071174A">
              <w:rPr>
                <w:rFonts w:eastAsia="Times New Roman" w:cs="Times New Roman"/>
                <w:color w:val="000000"/>
                <w:sz w:val="18"/>
                <w:szCs w:val="18"/>
                <w:lang w:eastAsia="nl-NL"/>
              </w:rPr>
              <w:t>ZAAK</w:t>
            </w:r>
            <w:del w:id="338" w:author="Arjan" w:date="2013-10-02T12:13:00Z">
              <w:r w:rsidR="0071174A" w:rsidRPr="0071174A" w:rsidDel="003010FA">
                <w:rPr>
                  <w:rFonts w:eastAsia="Times New Roman" w:cs="Times New Roman"/>
                  <w:color w:val="000000"/>
                  <w:sz w:val="18"/>
                  <w:szCs w:val="18"/>
                  <w:lang w:eastAsia="nl-NL"/>
                </w:rPr>
                <w:delText xml:space="preserve"> . Zaakidentificatie van de zaak</w:delText>
              </w:r>
            </w:del>
            <w:r w:rsidR="0071174A" w:rsidRPr="0071174A">
              <w:rPr>
                <w:rFonts w:eastAsia="Times New Roman" w:cs="Times New Roman"/>
                <w:color w:val="000000"/>
                <w:sz w:val="18"/>
                <w:szCs w:val="18"/>
                <w:lang w:eastAsia="nl-NL"/>
              </w:rPr>
              <w:t xml:space="preserve"> waar</w:t>
            </w:r>
            <w:ins w:id="339" w:author="Arjan" w:date="2013-10-02T12:13:00Z">
              <w:r w:rsidR="003010FA">
                <w:rPr>
                  <w:rFonts w:eastAsia="Times New Roman" w:cs="Times New Roman"/>
                  <w:color w:val="000000"/>
                  <w:sz w:val="18"/>
                  <w:szCs w:val="18"/>
                  <w:lang w:eastAsia="nl-NL"/>
                </w:rPr>
                <w:t>a</w:t>
              </w:r>
            </w:ins>
            <w:del w:id="340" w:author="Arjan" w:date="2013-10-02T12:13:00Z">
              <w:r w:rsidR="0071174A" w:rsidRPr="0071174A" w:rsidDel="003010FA">
                <w:rPr>
                  <w:rFonts w:eastAsia="Times New Roman" w:cs="Times New Roman"/>
                  <w:color w:val="000000"/>
                  <w:sz w:val="18"/>
                  <w:szCs w:val="18"/>
                  <w:lang w:eastAsia="nl-NL"/>
                </w:rPr>
                <w:delText>v</w:delText>
              </w:r>
            </w:del>
            <w:r w:rsidR="0071174A" w:rsidRPr="0071174A">
              <w:rPr>
                <w:rFonts w:eastAsia="Times New Roman" w:cs="Times New Roman"/>
                <w:color w:val="000000"/>
                <w:sz w:val="18"/>
                <w:szCs w:val="18"/>
                <w:lang w:eastAsia="nl-NL"/>
              </w:rPr>
              <w:t xml:space="preserve">an het </w:t>
            </w:r>
            <w:r w:rsidR="003010FA" w:rsidRPr="0071174A">
              <w:rPr>
                <w:rFonts w:eastAsia="Times New Roman" w:cs="Times New Roman"/>
                <w:color w:val="000000"/>
                <w:sz w:val="18"/>
                <w:szCs w:val="18"/>
                <w:lang w:eastAsia="nl-NL"/>
              </w:rPr>
              <w:t xml:space="preserve">ENKELVOUDIG </w:t>
            </w:r>
            <w:r w:rsidR="003010FA">
              <w:rPr>
                <w:rFonts w:eastAsia="Times New Roman" w:cs="Times New Roman"/>
                <w:color w:val="000000"/>
                <w:sz w:val="18"/>
                <w:szCs w:val="18"/>
                <w:lang w:eastAsia="nl-NL"/>
              </w:rPr>
              <w:t>INFORMATIEOBJECT</w:t>
            </w:r>
            <w:r w:rsidR="003010FA" w:rsidRPr="0071174A">
              <w:rPr>
                <w:rFonts w:eastAsia="Times New Roman" w:cs="Times New Roman"/>
                <w:color w:val="000000"/>
                <w:sz w:val="18"/>
                <w:szCs w:val="18"/>
                <w:lang w:eastAsia="nl-NL"/>
              </w:rPr>
              <w:t xml:space="preserve"> </w:t>
            </w:r>
            <w:del w:id="341" w:author="Arjan" w:date="2013-10-02T12:13:00Z">
              <w:r w:rsidR="0071174A" w:rsidRPr="0071174A" w:rsidDel="003010FA">
                <w:rPr>
                  <w:rFonts w:eastAsia="Times New Roman" w:cs="Times New Roman"/>
                  <w:color w:val="000000"/>
                  <w:sz w:val="18"/>
                  <w:szCs w:val="18"/>
                  <w:lang w:eastAsia="nl-NL"/>
                </w:rPr>
                <w:delText>deel uit maakt</w:delText>
              </w:r>
            </w:del>
            <w:ins w:id="342" w:author="Arjan" w:date="2013-10-02T12:13:00Z">
              <w:r w:rsidR="003010FA">
                <w:rPr>
                  <w:rFonts w:eastAsia="Times New Roman" w:cs="Times New Roman"/>
                  <w:color w:val="000000"/>
                  <w:sz w:val="18"/>
                  <w:szCs w:val="18"/>
                  <w:lang w:eastAsia="nl-NL"/>
                </w:rPr>
                <w:t>gerelateerd is</w:t>
              </w:r>
            </w:ins>
          </w:p>
        </w:tc>
        <w:tc>
          <w:tcPr>
            <w:tcW w:w="1843" w:type="dxa"/>
            <w:tcBorders>
              <w:top w:val="nil"/>
              <w:left w:val="nil"/>
              <w:bottom w:val="nil"/>
              <w:right w:val="nil"/>
            </w:tcBorders>
            <w:shd w:val="clear" w:color="auto" w:fill="auto"/>
            <w:hideMark/>
          </w:tcPr>
          <w:p w:rsidR="0071174A" w:rsidRPr="0071174A" w:rsidRDefault="003010FA" w:rsidP="003010FA">
            <w:pPr>
              <w:spacing w:line="240" w:lineRule="auto"/>
              <w:rPr>
                <w:rFonts w:eastAsia="Times New Roman" w:cs="Times New Roman"/>
                <w:color w:val="000000"/>
                <w:sz w:val="18"/>
                <w:szCs w:val="18"/>
                <w:lang w:eastAsia="nl-NL"/>
              </w:rPr>
            </w:pPr>
            <w:ins w:id="343" w:author="Arjan" w:date="2013-10-02T12:14:00Z">
              <w:r>
                <w:rPr>
                  <w:rFonts w:eastAsia="Times New Roman" w:cs="Times New Roman"/>
                  <w:color w:val="000000"/>
                  <w:sz w:val="18"/>
                  <w:szCs w:val="18"/>
                  <w:lang w:eastAsia="nl-NL"/>
                </w:rPr>
                <w:t xml:space="preserve">Unieke aanduiding van de </w:t>
              </w:r>
            </w:ins>
            <w:r w:rsidR="0071174A" w:rsidRPr="0071174A">
              <w:rPr>
                <w:rFonts w:eastAsia="Times New Roman" w:cs="Times New Roman"/>
                <w:color w:val="000000"/>
                <w:sz w:val="18"/>
                <w:szCs w:val="18"/>
                <w:lang w:eastAsia="nl-NL"/>
              </w:rPr>
              <w:t>ZAAK</w:t>
            </w:r>
            <w:del w:id="344" w:author="Arjan" w:date="2013-10-02T12:14:00Z">
              <w:r w:rsidR="0071174A" w:rsidRPr="0071174A" w:rsidDel="003010FA">
                <w:rPr>
                  <w:rFonts w:eastAsia="Times New Roman" w:cs="Times New Roman"/>
                  <w:color w:val="000000"/>
                  <w:sz w:val="18"/>
                  <w:szCs w:val="18"/>
                  <w:lang w:eastAsia="nl-NL"/>
                </w:rPr>
                <w:delText xml:space="preserve"> . Zaakidentificatie van de zaak</w:delText>
              </w:r>
            </w:del>
            <w:r w:rsidR="0071174A" w:rsidRPr="0071174A">
              <w:rPr>
                <w:rFonts w:eastAsia="Times New Roman" w:cs="Times New Roman"/>
                <w:color w:val="000000"/>
                <w:sz w:val="18"/>
                <w:szCs w:val="18"/>
                <w:lang w:eastAsia="nl-NL"/>
              </w:rPr>
              <w:t xml:space="preserve"> waar</w:t>
            </w:r>
            <w:del w:id="345" w:author="Arjan" w:date="2013-10-02T12:14:00Z">
              <w:r w:rsidR="0071174A" w:rsidRPr="0071174A" w:rsidDel="003010FA">
                <w:rPr>
                  <w:rFonts w:eastAsia="Times New Roman" w:cs="Times New Roman"/>
                  <w:color w:val="000000"/>
                  <w:sz w:val="18"/>
                  <w:szCs w:val="18"/>
                  <w:lang w:eastAsia="nl-NL"/>
                </w:rPr>
                <w:delText>v</w:delText>
              </w:r>
            </w:del>
            <w:ins w:id="346" w:author="Arjan" w:date="2013-10-02T12:14:00Z">
              <w:r>
                <w:rPr>
                  <w:rFonts w:eastAsia="Times New Roman" w:cs="Times New Roman"/>
                  <w:color w:val="000000"/>
                  <w:sz w:val="18"/>
                  <w:szCs w:val="18"/>
                  <w:lang w:eastAsia="nl-NL"/>
                </w:rPr>
                <w:t>a</w:t>
              </w:r>
            </w:ins>
            <w:r w:rsidR="0071174A" w:rsidRPr="0071174A">
              <w:rPr>
                <w:rFonts w:eastAsia="Times New Roman" w:cs="Times New Roman"/>
                <w:color w:val="000000"/>
                <w:sz w:val="18"/>
                <w:szCs w:val="18"/>
                <w:lang w:eastAsia="nl-NL"/>
              </w:rPr>
              <w:t xml:space="preserve">an het </w:t>
            </w:r>
            <w:r w:rsidRPr="0071174A">
              <w:rPr>
                <w:rFonts w:eastAsia="Times New Roman" w:cs="Times New Roman"/>
                <w:color w:val="000000"/>
                <w:sz w:val="18"/>
                <w:szCs w:val="18"/>
                <w:lang w:eastAsia="nl-NL"/>
              </w:rPr>
              <w:t xml:space="preserve">SAMENGESTELD </w:t>
            </w:r>
            <w:r>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 xml:space="preserve"> </w:t>
            </w:r>
            <w:del w:id="347" w:author="Arjan" w:date="2013-10-02T12:14:00Z">
              <w:r w:rsidR="0071174A" w:rsidRPr="0071174A" w:rsidDel="003010FA">
                <w:rPr>
                  <w:rFonts w:eastAsia="Times New Roman" w:cs="Times New Roman"/>
                  <w:color w:val="000000"/>
                  <w:sz w:val="18"/>
                  <w:szCs w:val="18"/>
                  <w:lang w:eastAsia="nl-NL"/>
                </w:rPr>
                <w:delText>deel uit maakt</w:delText>
              </w:r>
            </w:del>
            <w:ins w:id="348" w:author="Arjan" w:date="2013-10-02T12:14:00Z">
              <w:r>
                <w:rPr>
                  <w:rFonts w:eastAsia="Times New Roman" w:cs="Times New Roman"/>
                  <w:color w:val="000000"/>
                  <w:sz w:val="18"/>
                  <w:szCs w:val="18"/>
                  <w:lang w:eastAsia="nl-NL"/>
                </w:rPr>
                <w:t>gere</w:t>
              </w:r>
            </w:ins>
            <w:ins w:id="349" w:author="Arjan" w:date="2013-10-02T12:15:00Z">
              <w:r>
                <w:rPr>
                  <w:rFonts w:eastAsia="Times New Roman" w:cs="Times New Roman"/>
                  <w:color w:val="000000"/>
                  <w:sz w:val="18"/>
                  <w:szCs w:val="18"/>
                  <w:lang w:eastAsia="nl-NL"/>
                </w:rPr>
                <w:t>l</w:t>
              </w:r>
            </w:ins>
            <w:ins w:id="350" w:author="Arjan" w:date="2013-10-02T12:14:00Z">
              <w:r>
                <w:rPr>
                  <w:rFonts w:eastAsia="Times New Roman" w:cs="Times New Roman"/>
                  <w:color w:val="000000"/>
                  <w:sz w:val="18"/>
                  <w:szCs w:val="18"/>
                  <w:lang w:eastAsia="nl-NL"/>
                </w:rPr>
                <w:t>ateerd is.</w:t>
              </w:r>
            </w:ins>
            <w:del w:id="351" w:author="Arjan" w:date="2013-10-02T12:15:00Z">
              <w:r w:rsidR="0071174A" w:rsidRPr="0071174A" w:rsidDel="003010FA">
                <w:rPr>
                  <w:rFonts w:eastAsia="Times New Roman" w:cs="Times New Roman"/>
                  <w:color w:val="000000"/>
                  <w:sz w:val="18"/>
                  <w:szCs w:val="18"/>
                  <w:lang w:eastAsia="nl-NL"/>
                </w:rPr>
                <w:delText xml:space="preserve">, </w:delText>
              </w:r>
              <w:r w:rsidR="0071174A" w:rsidRPr="0071174A" w:rsidDel="003010FA">
                <w:rPr>
                  <w:rFonts w:eastAsia="Times New Roman" w:cs="Times New Roman"/>
                  <w:color w:val="000000"/>
                  <w:sz w:val="18"/>
                  <w:szCs w:val="18"/>
                  <w:lang w:eastAsia="nl-NL"/>
                </w:rPr>
                <w:br/>
              </w:r>
              <w:r w:rsidR="0071174A" w:rsidRPr="0071174A" w:rsidDel="003010FA">
                <w:rPr>
                  <w:rFonts w:eastAsia="Times New Roman" w:cs="Times New Roman"/>
                  <w:i/>
                  <w:iCs/>
                  <w:color w:val="000000"/>
                  <w:sz w:val="18"/>
                  <w:szCs w:val="18"/>
                  <w:lang w:eastAsia="nl-NL"/>
                </w:rPr>
                <w:delText>en</w:delText>
              </w:r>
              <w:r w:rsidR="0071174A" w:rsidRPr="0071174A" w:rsidDel="003010FA">
                <w:rPr>
                  <w:rFonts w:eastAsia="Times New Roman" w:cs="Times New Roman"/>
                  <w:color w:val="000000"/>
                  <w:sz w:val="18"/>
                  <w:szCs w:val="18"/>
                  <w:lang w:eastAsia="nl-NL"/>
                </w:rPr>
                <w:br/>
              </w:r>
              <w:r w:rsidR="004D6767" w:rsidDel="003010FA">
                <w:rPr>
                  <w:rFonts w:eastAsia="Times New Roman" w:cs="Times New Roman"/>
                  <w:color w:val="000000"/>
                  <w:sz w:val="18"/>
                  <w:szCs w:val="18"/>
                  <w:lang w:eastAsia="nl-NL"/>
                </w:rPr>
                <w:delText>INFORMATIEOBJECT</w:delText>
              </w:r>
              <w:r w:rsidR="0071174A" w:rsidRPr="0071174A" w:rsidDel="003010FA">
                <w:rPr>
                  <w:rFonts w:eastAsia="Times New Roman" w:cs="Times New Roman"/>
                  <w:color w:val="000000"/>
                  <w:sz w:val="18"/>
                  <w:szCs w:val="18"/>
                  <w:lang w:eastAsia="nl-NL"/>
                </w:rPr>
                <w:delText xml:space="preserve"> . </w:delText>
              </w:r>
              <w:r w:rsidR="004D6767" w:rsidDel="003010FA">
                <w:rPr>
                  <w:rFonts w:eastAsia="Times New Roman" w:cs="Times New Roman"/>
                  <w:color w:val="000000"/>
                  <w:sz w:val="18"/>
                  <w:szCs w:val="18"/>
                  <w:lang w:eastAsia="nl-NL"/>
                </w:rPr>
                <w:delText>I</w:delText>
              </w:r>
              <w:r w:rsidR="0071174A" w:rsidRPr="0071174A" w:rsidDel="003010FA">
                <w:rPr>
                  <w:rFonts w:eastAsia="Times New Roman" w:cs="Times New Roman"/>
                  <w:color w:val="000000"/>
                  <w:sz w:val="18"/>
                  <w:szCs w:val="18"/>
                  <w:lang w:eastAsia="nl-NL"/>
                </w:rPr>
                <w:delText xml:space="preserve">dentificatie van alle enkelvoudige </w:delText>
              </w:r>
              <w:r w:rsidR="004D6767" w:rsidDel="003010FA">
                <w:rPr>
                  <w:rFonts w:eastAsia="Times New Roman" w:cs="Times New Roman"/>
                  <w:color w:val="000000"/>
                  <w:sz w:val="18"/>
                  <w:szCs w:val="18"/>
                  <w:lang w:eastAsia="nl-NL"/>
                </w:rPr>
                <w:delText>informatieobject</w:delText>
              </w:r>
              <w:r w:rsidR="0071174A" w:rsidRPr="0071174A" w:rsidDel="003010FA">
                <w:rPr>
                  <w:rFonts w:eastAsia="Times New Roman" w:cs="Times New Roman"/>
                  <w:color w:val="000000"/>
                  <w:sz w:val="18"/>
                  <w:szCs w:val="18"/>
                  <w:lang w:eastAsia="nl-NL"/>
                </w:rPr>
                <w:delText xml:space="preserve">en die deel uitmaken van het samengestelde </w:delText>
              </w:r>
              <w:r w:rsidR="004D6767" w:rsidDel="003010FA">
                <w:rPr>
                  <w:rFonts w:eastAsia="Times New Roman" w:cs="Times New Roman"/>
                  <w:color w:val="000000"/>
                  <w:sz w:val="18"/>
                  <w:szCs w:val="18"/>
                  <w:lang w:eastAsia="nl-NL"/>
                </w:rPr>
                <w:delText>informatieobject</w:delText>
              </w:r>
            </w:del>
          </w:p>
        </w:tc>
        <w:tc>
          <w:tcPr>
            <w:tcW w:w="1843" w:type="dxa"/>
            <w:tcBorders>
              <w:top w:val="nil"/>
              <w:left w:val="nil"/>
              <w:bottom w:val="nil"/>
              <w:right w:val="nil"/>
            </w:tcBorders>
            <w:shd w:val="clear" w:color="auto" w:fill="auto"/>
            <w:hideMark/>
          </w:tcPr>
          <w:p w:rsidR="0071174A" w:rsidRPr="0071174A" w:rsidRDefault="003010FA" w:rsidP="003010FA">
            <w:pPr>
              <w:spacing w:line="240" w:lineRule="auto"/>
              <w:rPr>
                <w:rFonts w:eastAsia="Times New Roman" w:cs="Times New Roman"/>
                <w:color w:val="000000"/>
                <w:sz w:val="18"/>
                <w:szCs w:val="18"/>
                <w:lang w:eastAsia="nl-NL"/>
              </w:rPr>
            </w:pPr>
            <w:ins w:id="352" w:author="Arjan" w:date="2013-10-02T12:15:00Z">
              <w:r>
                <w:rPr>
                  <w:rFonts w:eastAsia="Times New Roman" w:cs="Times New Roman"/>
                  <w:color w:val="000000"/>
                  <w:sz w:val="18"/>
                  <w:szCs w:val="18"/>
                  <w:lang w:eastAsia="nl-NL"/>
                </w:rPr>
                <w:t xml:space="preserve">Unieke aanduiding van de </w:t>
              </w:r>
            </w:ins>
            <w:ins w:id="353" w:author="Arjan" w:date="2013-10-02T12:16:00Z">
              <w:r>
                <w:rPr>
                  <w:rFonts w:eastAsia="Times New Roman" w:cs="Times New Roman"/>
                  <w:color w:val="000000"/>
                  <w:sz w:val="18"/>
                  <w:szCs w:val="18"/>
                  <w:lang w:eastAsia="nl-NL"/>
                </w:rPr>
                <w:t>(hoofd-)</w:t>
              </w:r>
            </w:ins>
            <w:r w:rsidR="0071174A" w:rsidRPr="0071174A">
              <w:rPr>
                <w:rFonts w:eastAsia="Times New Roman" w:cs="Times New Roman"/>
                <w:color w:val="000000"/>
                <w:sz w:val="18"/>
                <w:szCs w:val="18"/>
                <w:lang w:eastAsia="nl-NL"/>
              </w:rPr>
              <w:t>ZAAK</w:t>
            </w:r>
            <w:del w:id="354" w:author="Arjan" w:date="2013-10-02T12:16:00Z">
              <w:r w:rsidR="0071174A" w:rsidRPr="0071174A" w:rsidDel="003010FA">
                <w:rPr>
                  <w:rFonts w:eastAsia="Times New Roman" w:cs="Times New Roman"/>
                  <w:color w:val="000000"/>
                  <w:sz w:val="18"/>
                  <w:szCs w:val="18"/>
                  <w:lang w:eastAsia="nl-NL"/>
                </w:rPr>
                <w:delText xml:space="preserve"> . Zaakidentificatie van de (hoofd)zaak</w:delText>
              </w:r>
            </w:del>
            <w:r w:rsidR="0071174A" w:rsidRPr="0071174A">
              <w:rPr>
                <w:rFonts w:eastAsia="Times New Roman" w:cs="Times New Roman"/>
                <w:color w:val="000000"/>
                <w:sz w:val="18"/>
                <w:szCs w:val="18"/>
                <w:lang w:eastAsia="nl-NL"/>
              </w:rPr>
              <w:t xml:space="preserve"> waarvan de </w:t>
            </w:r>
            <w:r w:rsidRPr="0071174A">
              <w:rPr>
                <w:rFonts w:eastAsia="Times New Roman" w:cs="Times New Roman"/>
                <w:color w:val="000000"/>
                <w:sz w:val="18"/>
                <w:szCs w:val="18"/>
                <w:lang w:eastAsia="nl-NL"/>
              </w:rPr>
              <w:t>ZAAK</w:t>
            </w:r>
            <w:r w:rsidR="0071174A" w:rsidRPr="0071174A">
              <w:rPr>
                <w:rFonts w:eastAsia="Times New Roman" w:cs="Times New Roman"/>
                <w:color w:val="000000"/>
                <w:sz w:val="18"/>
                <w:szCs w:val="18"/>
                <w:lang w:eastAsia="nl-NL"/>
              </w:rPr>
              <w:t xml:space="preserve"> een deelzaak is (indien van toepassing)</w:t>
            </w:r>
            <w:ins w:id="355" w:author="Arjan" w:date="2013-10-02T12:15:00Z">
              <w:r w:rsidRPr="0071174A" w:rsidDel="003010FA">
                <w:rPr>
                  <w:rFonts w:eastAsia="Times New Roman" w:cs="Times New Roman"/>
                  <w:color w:val="000000"/>
                  <w:sz w:val="18"/>
                  <w:szCs w:val="18"/>
                  <w:lang w:eastAsia="nl-NL"/>
                </w:rPr>
                <w:t xml:space="preserve"> </w:t>
              </w:r>
            </w:ins>
            <w:del w:id="356" w:author="Arjan" w:date="2013-10-02T12:15:00Z">
              <w:r w:rsidR="0071174A" w:rsidRPr="0071174A" w:rsidDel="003010FA">
                <w:rPr>
                  <w:rFonts w:eastAsia="Times New Roman" w:cs="Times New Roman"/>
                  <w:color w:val="000000"/>
                  <w:sz w:val="18"/>
                  <w:szCs w:val="18"/>
                  <w:lang w:eastAsia="nl-NL"/>
                </w:rPr>
                <w:br/>
              </w:r>
              <w:r w:rsidR="0071174A" w:rsidRPr="0071174A" w:rsidDel="003010FA">
                <w:rPr>
                  <w:rFonts w:eastAsia="Times New Roman" w:cs="Times New Roman"/>
                  <w:i/>
                  <w:iCs/>
                  <w:color w:val="000000"/>
                  <w:sz w:val="18"/>
                  <w:szCs w:val="18"/>
                  <w:lang w:eastAsia="nl-NL"/>
                </w:rPr>
                <w:delText>en</w:delText>
              </w:r>
              <w:r w:rsidR="0071174A" w:rsidRPr="0071174A" w:rsidDel="003010FA">
                <w:rPr>
                  <w:rFonts w:eastAsia="Times New Roman" w:cs="Times New Roman"/>
                  <w:color w:val="000000"/>
                  <w:sz w:val="18"/>
                  <w:szCs w:val="18"/>
                  <w:lang w:eastAsia="nl-NL"/>
                </w:rPr>
                <w:br/>
              </w:r>
              <w:r w:rsidR="004D6767" w:rsidDel="003010FA">
                <w:rPr>
                  <w:rFonts w:eastAsia="Times New Roman" w:cs="Times New Roman"/>
                  <w:color w:val="000000"/>
                  <w:sz w:val="18"/>
                  <w:szCs w:val="18"/>
                  <w:lang w:eastAsia="nl-NL"/>
                </w:rPr>
                <w:delText>INFORMATIEOBJECT</w:delText>
              </w:r>
              <w:r w:rsidR="0071174A" w:rsidRPr="0071174A" w:rsidDel="003010FA">
                <w:rPr>
                  <w:rFonts w:eastAsia="Times New Roman" w:cs="Times New Roman"/>
                  <w:color w:val="000000"/>
                  <w:sz w:val="18"/>
                  <w:szCs w:val="18"/>
                  <w:lang w:eastAsia="nl-NL"/>
                </w:rPr>
                <w:delText xml:space="preserve"> . </w:delText>
              </w:r>
              <w:r w:rsidR="004D6767" w:rsidDel="003010FA">
                <w:rPr>
                  <w:rFonts w:eastAsia="Times New Roman" w:cs="Times New Roman"/>
                  <w:color w:val="000000"/>
                  <w:sz w:val="18"/>
                  <w:szCs w:val="18"/>
                  <w:lang w:eastAsia="nl-NL"/>
                </w:rPr>
                <w:delText>I</w:delText>
              </w:r>
              <w:r w:rsidR="0071174A" w:rsidRPr="0071174A" w:rsidDel="003010FA">
                <w:rPr>
                  <w:rFonts w:eastAsia="Times New Roman" w:cs="Times New Roman"/>
                  <w:color w:val="000000"/>
                  <w:sz w:val="18"/>
                  <w:szCs w:val="18"/>
                  <w:lang w:eastAsia="nl-NL"/>
                </w:rPr>
                <w:delText xml:space="preserve">dentificatie van alle </w:delText>
              </w:r>
              <w:r w:rsidR="004D6767" w:rsidDel="003010FA">
                <w:rPr>
                  <w:rFonts w:eastAsia="Times New Roman" w:cs="Times New Roman"/>
                  <w:color w:val="000000"/>
                  <w:sz w:val="18"/>
                  <w:szCs w:val="18"/>
                  <w:lang w:eastAsia="nl-NL"/>
                </w:rPr>
                <w:delText>informatieobject</w:delText>
              </w:r>
              <w:r w:rsidR="0071174A" w:rsidRPr="0071174A" w:rsidDel="003010FA">
                <w:rPr>
                  <w:rFonts w:eastAsia="Times New Roman" w:cs="Times New Roman"/>
                  <w:color w:val="000000"/>
                  <w:sz w:val="18"/>
                  <w:szCs w:val="18"/>
                  <w:lang w:eastAsia="nl-NL"/>
                </w:rPr>
                <w:delText>en die deel uitmaken van de zaak (via zaak</w:delText>
              </w:r>
              <w:r w:rsidR="004D6767" w:rsidDel="003010FA">
                <w:rPr>
                  <w:rFonts w:eastAsia="Times New Roman" w:cs="Times New Roman"/>
                  <w:color w:val="000000"/>
                  <w:sz w:val="18"/>
                  <w:szCs w:val="18"/>
                  <w:lang w:eastAsia="nl-NL"/>
                </w:rPr>
                <w:delText>informatieobject</w:delText>
              </w:r>
              <w:r w:rsidR="0071174A" w:rsidRPr="0071174A" w:rsidDel="003010FA">
                <w:rPr>
                  <w:rFonts w:eastAsia="Times New Roman" w:cs="Times New Roman"/>
                  <w:color w:val="000000"/>
                  <w:sz w:val="18"/>
                  <w:szCs w:val="18"/>
                  <w:lang w:eastAsia="nl-NL"/>
                </w:rPr>
                <w:delText>)</w:delText>
              </w:r>
            </w:del>
          </w:p>
        </w:tc>
        <w:tc>
          <w:tcPr>
            <w:tcW w:w="2109" w:type="dxa"/>
            <w:tcBorders>
              <w:top w:val="nil"/>
              <w:left w:val="nil"/>
              <w:bottom w:val="nil"/>
              <w:right w:val="nil"/>
            </w:tcBorders>
            <w:shd w:val="clear" w:color="auto" w:fill="auto"/>
            <w:hideMark/>
          </w:tcPr>
          <w:p w:rsidR="0071174A" w:rsidRPr="0071174A" w:rsidRDefault="0071174A" w:rsidP="00254A5C">
            <w:pPr>
              <w:spacing w:line="240" w:lineRule="auto"/>
              <w:rPr>
                <w:rFonts w:eastAsia="Times New Roman" w:cs="Times New Roman"/>
                <w:color w:val="000000"/>
                <w:sz w:val="18"/>
                <w:szCs w:val="18"/>
                <w:lang w:eastAsia="nl-NL"/>
              </w:rPr>
            </w:pPr>
            <w:del w:id="357" w:author="Arjan" w:date="2013-08-15T13:18:00Z">
              <w:r w:rsidRPr="0071174A" w:rsidDel="00254A5C">
                <w:rPr>
                  <w:rFonts w:eastAsia="Times New Roman" w:cs="Times New Roman"/>
                  <w:color w:val="000000"/>
                  <w:sz w:val="18"/>
                  <w:szCs w:val="18"/>
                  <w:lang w:eastAsia="nl-NL"/>
                </w:rPr>
                <w:delText>[</w:delText>
              </w:r>
              <w:r w:rsidR="00B536C3" w:rsidRPr="00254A5C" w:rsidDel="00254A5C">
                <w:rPr>
                  <w:rFonts w:eastAsia="Times New Roman" w:cs="Times New Roman"/>
                  <w:color w:val="000000"/>
                  <w:sz w:val="18"/>
                  <w:szCs w:val="18"/>
                  <w:lang w:eastAsia="nl-NL"/>
                </w:rPr>
                <w:delText>of unieke aanduidingen van …]</w:delText>
              </w:r>
              <w:r w:rsidRPr="00254A5C" w:rsidDel="00254A5C">
                <w:rPr>
                  <w:rFonts w:eastAsia="Times New Roman" w:cs="Times New Roman"/>
                  <w:color w:val="000000"/>
                  <w:sz w:val="18"/>
                  <w:szCs w:val="18"/>
                  <w:lang w:eastAsia="nl-NL"/>
                </w:rPr>
                <w:br/>
                <w:delText>[</w:delText>
              </w:r>
              <w:r w:rsidR="00B536C3" w:rsidRPr="00254A5C" w:rsidDel="00254A5C">
                <w:rPr>
                  <w:rFonts w:eastAsia="Times New Roman" w:cs="Times New Roman"/>
                  <w:color w:val="000000"/>
                  <w:sz w:val="18"/>
                  <w:szCs w:val="18"/>
                  <w:lang w:eastAsia="nl-NL"/>
                </w:rPr>
                <w:delText>alleen 'hogere' records of ook 'lagere'?</w:delText>
              </w:r>
              <w:r w:rsidRPr="00254A5C" w:rsidDel="00254A5C">
                <w:rPr>
                  <w:rFonts w:eastAsia="Times New Roman" w:cs="Times New Roman"/>
                  <w:color w:val="000000"/>
                  <w:sz w:val="18"/>
                  <w:szCs w:val="18"/>
                  <w:lang w:eastAsia="nl-NL"/>
                </w:rPr>
                <w:delText>]</w:delText>
              </w:r>
              <w:r w:rsidRPr="00254A5C" w:rsidDel="00254A5C">
                <w:rPr>
                  <w:rFonts w:eastAsia="Times New Roman" w:cs="Times New Roman"/>
                  <w:color w:val="000000"/>
                  <w:sz w:val="18"/>
                  <w:szCs w:val="18"/>
                  <w:lang w:eastAsia="nl-NL"/>
                </w:rPr>
                <w:br/>
                <w:delText>[</w:delText>
              </w:r>
              <w:r w:rsidR="00B536C3" w:rsidRPr="00254A5C" w:rsidDel="00254A5C">
                <w:rPr>
                  <w:rFonts w:eastAsia="Times New Roman" w:cs="Times New Roman"/>
                  <w:color w:val="000000"/>
                  <w:sz w:val="18"/>
                  <w:szCs w:val="18"/>
                  <w:lang w:eastAsia="nl-NL"/>
                </w:rPr>
                <w:delText>hoe gerelateerde zaken aan te geven (wie is hoger en wie is lager; opdrachtgever resp opdrachtnemer?]</w:delText>
              </w:r>
            </w:del>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Type relatie</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15.2</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Nadere aanduiding van aard van de relatie</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Bijvoorbeeld wordt aangegeven dat binnen een dossier het ene stuk een besluit is op het voorstel in een ander stuk. Type relatie is dan ‘Besluit op’.</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71174A" w:rsidP="003010F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Vaste tekst: </w:t>
            </w:r>
            <w:del w:id="358" w:author="Arjan" w:date="2013-10-02T12:18:00Z">
              <w:r w:rsidRPr="0071174A" w:rsidDel="003010FA">
                <w:rPr>
                  <w:rFonts w:eastAsia="Times New Roman" w:cs="Times New Roman"/>
                  <w:color w:val="000000"/>
                  <w:sz w:val="18"/>
                  <w:szCs w:val="18"/>
                  <w:lang w:eastAsia="nl-NL"/>
                </w:rPr>
                <w:delText xml:space="preserve">'Maakt deel uit van samengesteld informatieobject' </w:delText>
              </w:r>
              <w:r w:rsidRPr="0071174A" w:rsidDel="003010FA">
                <w:rPr>
                  <w:rFonts w:eastAsia="Times New Roman" w:cs="Times New Roman"/>
                  <w:i/>
                  <w:iCs/>
                  <w:color w:val="000000"/>
                  <w:sz w:val="18"/>
                  <w:szCs w:val="18"/>
                  <w:lang w:eastAsia="nl-NL"/>
                </w:rPr>
                <w:delText>of</w:delText>
              </w:r>
              <w:r w:rsidRPr="0071174A" w:rsidDel="003010FA">
                <w:rPr>
                  <w:rFonts w:eastAsia="Times New Roman" w:cs="Times New Roman"/>
                  <w:color w:val="000000"/>
                  <w:sz w:val="18"/>
                  <w:szCs w:val="18"/>
                  <w:lang w:eastAsia="nl-NL"/>
                </w:rPr>
                <w:delText xml:space="preserve"> </w:delText>
              </w:r>
            </w:del>
            <w:r w:rsidRPr="0071174A">
              <w:rPr>
                <w:rFonts w:eastAsia="Times New Roman" w:cs="Times New Roman"/>
                <w:color w:val="000000"/>
                <w:sz w:val="18"/>
                <w:szCs w:val="18"/>
                <w:lang w:eastAsia="nl-NL"/>
              </w:rPr>
              <w:t>'Maakt deel uit van zaak'</w:t>
            </w:r>
          </w:p>
        </w:tc>
        <w:tc>
          <w:tcPr>
            <w:tcW w:w="1843" w:type="dxa"/>
            <w:tcBorders>
              <w:top w:val="nil"/>
              <w:left w:val="nil"/>
              <w:bottom w:val="nil"/>
              <w:right w:val="nil"/>
            </w:tcBorders>
            <w:shd w:val="clear" w:color="auto" w:fill="auto"/>
            <w:hideMark/>
          </w:tcPr>
          <w:p w:rsidR="0071174A" w:rsidRPr="0071174A" w:rsidRDefault="0071174A" w:rsidP="003010F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Vaste tekst: 'Maakt deel uit van zaak'</w:t>
            </w:r>
            <w:del w:id="359" w:author="Arjan" w:date="2013-10-02T12:18:00Z">
              <w:r w:rsidRPr="0071174A" w:rsidDel="003010FA">
                <w:rPr>
                  <w:rFonts w:eastAsia="Times New Roman" w:cs="Times New Roman"/>
                  <w:color w:val="000000"/>
                  <w:sz w:val="18"/>
                  <w:szCs w:val="18"/>
                  <w:lang w:eastAsia="nl-NL"/>
                </w:rPr>
                <w:br/>
              </w:r>
              <w:r w:rsidRPr="0071174A" w:rsidDel="003010FA">
                <w:rPr>
                  <w:rFonts w:eastAsia="Times New Roman" w:cs="Times New Roman"/>
                  <w:i/>
                  <w:iCs/>
                  <w:color w:val="000000"/>
                  <w:sz w:val="18"/>
                  <w:szCs w:val="18"/>
                  <w:lang w:eastAsia="nl-NL"/>
                </w:rPr>
                <w:delText>resp.</w:delText>
              </w:r>
              <w:r w:rsidRPr="0071174A" w:rsidDel="003010FA">
                <w:rPr>
                  <w:rFonts w:eastAsia="Times New Roman" w:cs="Times New Roman"/>
                  <w:color w:val="000000"/>
                  <w:sz w:val="18"/>
                  <w:szCs w:val="18"/>
                  <w:lang w:eastAsia="nl-NL"/>
                </w:rPr>
                <w:br/>
                <w:delText>'Bevat enkelvoudig informatieobject'</w:delText>
              </w:r>
            </w:del>
          </w:p>
        </w:tc>
        <w:tc>
          <w:tcPr>
            <w:tcW w:w="1843" w:type="dxa"/>
            <w:tcBorders>
              <w:top w:val="nil"/>
              <w:left w:val="nil"/>
              <w:bottom w:val="nil"/>
              <w:right w:val="nil"/>
            </w:tcBorders>
            <w:shd w:val="clear" w:color="auto" w:fill="auto"/>
            <w:hideMark/>
          </w:tcPr>
          <w:p w:rsidR="0071174A" w:rsidRPr="0071174A" w:rsidRDefault="0071174A" w:rsidP="003010F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Vaste tekst: 'Is deelzaak van zaak'</w:t>
            </w:r>
            <w:del w:id="360" w:author="Arjan" w:date="2013-10-02T12:19:00Z">
              <w:r w:rsidRPr="0071174A" w:rsidDel="003010FA">
                <w:rPr>
                  <w:rFonts w:eastAsia="Times New Roman" w:cs="Times New Roman"/>
                  <w:color w:val="000000"/>
                  <w:sz w:val="18"/>
                  <w:szCs w:val="18"/>
                  <w:lang w:eastAsia="nl-NL"/>
                </w:rPr>
                <w:br/>
              </w:r>
              <w:r w:rsidRPr="0071174A" w:rsidDel="003010FA">
                <w:rPr>
                  <w:rFonts w:eastAsia="Times New Roman" w:cs="Times New Roman"/>
                  <w:i/>
                  <w:iCs/>
                  <w:color w:val="000000"/>
                  <w:sz w:val="18"/>
                  <w:szCs w:val="18"/>
                  <w:lang w:eastAsia="nl-NL"/>
                </w:rPr>
                <w:delText>resp.</w:delText>
              </w:r>
              <w:r w:rsidRPr="0071174A" w:rsidDel="003010FA">
                <w:rPr>
                  <w:rFonts w:eastAsia="Times New Roman" w:cs="Times New Roman"/>
                  <w:color w:val="000000"/>
                  <w:sz w:val="18"/>
                  <w:szCs w:val="18"/>
                  <w:lang w:eastAsia="nl-NL"/>
                </w:rPr>
                <w:br/>
                <w:delText>'Heeft relevant informatieobject'</w:delText>
              </w:r>
            </w:del>
            <w:ins w:id="361" w:author="Arjan" w:date="2013-10-02T12:19:00Z">
              <w:r w:rsidR="003010FA">
                <w:rPr>
                  <w:rFonts w:eastAsia="Times New Roman" w:cs="Times New Roman"/>
                  <w:i/>
                  <w:iCs/>
                  <w:color w:val="000000"/>
                  <w:sz w:val="18"/>
                  <w:szCs w:val="18"/>
                  <w:lang w:eastAsia="nl-NL"/>
                </w:rPr>
                <w:t xml:space="preserve"> (indien van toepassing)</w:t>
              </w:r>
            </w:ins>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Datum/periode</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15.3</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Datum of periode waarin de relatie bestaat</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Niet van toepassing in het 1-entiteitmodel, omdat in een dossier de relatie blijvend is.</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0-1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In TpLO n.v.t. Af te leiden uit geldigheidsperiodes van desbetreffende records.</w:t>
            </w: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roofErr w:type="spellStart"/>
            <w:r w:rsidRPr="0071174A">
              <w:rPr>
                <w:rFonts w:eastAsia="Times New Roman" w:cs="Times New Roman"/>
                <w:color w:val="000000"/>
                <w:sz w:val="18"/>
                <w:szCs w:val="18"/>
                <w:lang w:eastAsia="nl-NL"/>
              </w:rPr>
              <w:t>Ontstaans</w:t>
            </w:r>
            <w:proofErr w:type="spellEnd"/>
            <w:r w:rsidRPr="0071174A">
              <w:rPr>
                <w:rFonts w:eastAsia="Times New Roman" w:cs="Times New Roman"/>
                <w:color w:val="000000"/>
                <w:sz w:val="18"/>
                <w:szCs w:val="18"/>
                <w:lang w:eastAsia="nl-NL"/>
              </w:rPr>
              <w:t>-)Context</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15C</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De verwijzing naar de organisatorische context van het archiefstuk vindt in dit 1-entiteitmodel plaats door een aantal </w:t>
            </w:r>
            <w:r w:rsidRPr="0071174A">
              <w:rPr>
                <w:rFonts w:eastAsia="Times New Roman" w:cs="Times New Roman"/>
                <w:color w:val="000000"/>
                <w:sz w:val="18"/>
                <w:szCs w:val="18"/>
                <w:lang w:eastAsia="nl-NL"/>
              </w:rPr>
              <w:lastRenderedPageBreak/>
              <w:t xml:space="preserve">elementen uit de entiteiten </w:t>
            </w:r>
            <w:proofErr w:type="spellStart"/>
            <w:r w:rsidRPr="0071174A">
              <w:rPr>
                <w:rFonts w:eastAsia="Times New Roman" w:cs="Times New Roman"/>
                <w:color w:val="000000"/>
                <w:sz w:val="18"/>
                <w:szCs w:val="18"/>
                <w:lang w:eastAsia="nl-NL"/>
              </w:rPr>
              <w:t>Actor</w:t>
            </w:r>
            <w:proofErr w:type="spellEnd"/>
            <w:r w:rsidRPr="0071174A">
              <w:rPr>
                <w:rFonts w:eastAsia="Times New Roman" w:cs="Times New Roman"/>
                <w:color w:val="000000"/>
                <w:sz w:val="18"/>
                <w:szCs w:val="18"/>
                <w:lang w:eastAsia="nl-NL"/>
              </w:rPr>
              <w:t xml:space="preserve"> en Activiteit op te nemen in het Record.</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1-1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2109" w:type="dxa"/>
            <w:tcBorders>
              <w:top w:val="nil"/>
              <w:left w:val="nil"/>
              <w:bottom w:val="nil"/>
              <w:right w:val="nil"/>
            </w:tcBorders>
            <w:shd w:val="clear" w:color="auto" w:fill="auto"/>
            <w:hideMark/>
          </w:tcPr>
          <w:p w:rsidR="0071174A" w:rsidRPr="0071174A" w:rsidRDefault="0071174A" w:rsidP="004A7894">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Wordt in subelementen gespecificeerd.</w:t>
            </w:r>
            <w:r w:rsidRPr="0071174A">
              <w:rPr>
                <w:rFonts w:eastAsia="Times New Roman" w:cs="Times New Roman"/>
                <w:color w:val="000000"/>
                <w:sz w:val="18"/>
                <w:szCs w:val="18"/>
                <w:lang w:eastAsia="nl-NL"/>
              </w:rPr>
              <w:br/>
            </w: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 xml:space="preserve">- </w:t>
            </w:r>
            <w:proofErr w:type="spellStart"/>
            <w:r w:rsidRPr="0071174A">
              <w:rPr>
                <w:rFonts w:eastAsia="Times New Roman" w:cs="Times New Roman"/>
                <w:color w:val="000000"/>
                <w:sz w:val="18"/>
                <w:szCs w:val="18"/>
                <w:lang w:eastAsia="nl-NL"/>
              </w:rPr>
              <w:t>Actor</w:t>
            </w:r>
            <w:proofErr w:type="spellEnd"/>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15C.1</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Een organisatie of persoon verantwoordelijk voor of betrokken bij opmaken, opnemen van archiefbescheiden en/of processen van informatie- en archiefbeheer</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De organisatie of de persoon die formeel verantwoordelijk of gemandateerd is voor het archiefstuk. Op het hoogste aggregatieniveau is dit de archiefvormer.</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2109" w:type="dxa"/>
            <w:tcBorders>
              <w:top w:val="nil"/>
              <w:left w:val="nil"/>
              <w:bottom w:val="nil"/>
              <w:right w:val="nil"/>
            </w:tcBorders>
            <w:shd w:val="clear" w:color="auto" w:fill="auto"/>
            <w:hideMark/>
          </w:tcPr>
          <w:p w:rsidR="0071174A" w:rsidRPr="0071174A" w:rsidRDefault="0071174A" w:rsidP="00691733">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Wordt in subelementen gespecificeerd. Het gaat </w:t>
            </w:r>
            <w:r w:rsidR="00133F0D">
              <w:rPr>
                <w:rFonts w:eastAsia="Times New Roman" w:cs="Times New Roman"/>
                <w:color w:val="000000"/>
                <w:sz w:val="18"/>
                <w:szCs w:val="18"/>
                <w:lang w:eastAsia="nl-NL"/>
              </w:rPr>
              <w:t xml:space="preserve">bij </w:t>
            </w:r>
            <w:r w:rsidRPr="0071174A">
              <w:rPr>
                <w:rFonts w:eastAsia="Times New Roman" w:cs="Times New Roman"/>
                <w:color w:val="000000"/>
                <w:sz w:val="18"/>
                <w:szCs w:val="18"/>
                <w:lang w:eastAsia="nl-NL"/>
              </w:rPr>
              <w:t xml:space="preserve">alle drie de records  om dezelfde </w:t>
            </w:r>
            <w:proofErr w:type="spellStart"/>
            <w:r w:rsidRPr="0071174A">
              <w:rPr>
                <w:rFonts w:eastAsia="Times New Roman" w:cs="Times New Roman"/>
                <w:color w:val="000000"/>
                <w:sz w:val="18"/>
                <w:szCs w:val="18"/>
                <w:lang w:eastAsia="nl-NL"/>
              </w:rPr>
              <w:t>RGBZ-gegevens</w:t>
            </w:r>
            <w:proofErr w:type="spellEnd"/>
            <w:r w:rsidRPr="0071174A">
              <w:rPr>
                <w:rFonts w:eastAsia="Times New Roman" w:cs="Times New Roman"/>
                <w:color w:val="000000"/>
                <w:sz w:val="18"/>
                <w:szCs w:val="18"/>
                <w:lang w:eastAsia="nl-NL"/>
              </w:rPr>
              <w:t xml:space="preserve"> van een zaak.</w:t>
            </w:r>
            <w:r w:rsidRPr="0071174A">
              <w:rPr>
                <w:rFonts w:eastAsia="Times New Roman" w:cs="Times New Roman"/>
                <w:color w:val="000000"/>
                <w:sz w:val="18"/>
                <w:szCs w:val="18"/>
                <w:lang w:eastAsia="nl-NL"/>
              </w:rPr>
              <w:br/>
            </w: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Identificatiekenmerk</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15C.1.2</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Uniek kenmerk van een </w:t>
            </w:r>
            <w:proofErr w:type="spellStart"/>
            <w:r w:rsidRPr="0071174A">
              <w:rPr>
                <w:rFonts w:eastAsia="Times New Roman" w:cs="Times New Roman"/>
                <w:color w:val="000000"/>
                <w:sz w:val="18"/>
                <w:szCs w:val="18"/>
                <w:lang w:eastAsia="nl-NL"/>
              </w:rPr>
              <w:t>actor</w:t>
            </w:r>
            <w:proofErr w:type="spellEnd"/>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Verwijzing naar de </w:t>
            </w:r>
            <w:proofErr w:type="spellStart"/>
            <w:r w:rsidRPr="0071174A">
              <w:rPr>
                <w:rFonts w:eastAsia="Times New Roman" w:cs="Times New Roman"/>
                <w:color w:val="000000"/>
                <w:sz w:val="18"/>
                <w:szCs w:val="18"/>
                <w:lang w:eastAsia="nl-NL"/>
              </w:rPr>
              <w:t>actor</w:t>
            </w:r>
            <w:proofErr w:type="spellEnd"/>
            <w:r w:rsidRPr="0071174A">
              <w:rPr>
                <w:rFonts w:eastAsia="Times New Roman" w:cs="Times New Roman"/>
                <w:color w:val="000000"/>
                <w:sz w:val="18"/>
                <w:szCs w:val="18"/>
                <w:lang w:eastAsia="nl-NL"/>
              </w:rPr>
              <w:t xml:space="preserve"> onder wiens formele verantwoordelijkheid het stuk is gecreëerd. Er dient een verwijzing te zijn naar de plaats waar nadere informatie over het heden en verleden van de </w:t>
            </w:r>
            <w:proofErr w:type="spellStart"/>
            <w:r w:rsidRPr="0071174A">
              <w:rPr>
                <w:rFonts w:eastAsia="Times New Roman" w:cs="Times New Roman"/>
                <w:color w:val="000000"/>
                <w:sz w:val="18"/>
                <w:szCs w:val="18"/>
                <w:lang w:eastAsia="nl-NL"/>
              </w:rPr>
              <w:t>actor</w:t>
            </w:r>
            <w:proofErr w:type="spellEnd"/>
            <w:r w:rsidRPr="0071174A">
              <w:rPr>
                <w:rFonts w:eastAsia="Times New Roman" w:cs="Times New Roman"/>
                <w:color w:val="000000"/>
                <w:sz w:val="18"/>
                <w:szCs w:val="18"/>
                <w:lang w:eastAsia="nl-NL"/>
              </w:rPr>
              <w:t xml:space="preserve"> kan worden gevonden.</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71174A" w:rsidP="004A7894">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Unieke aanduiding van de NIET-NATUURLIJK PERSOON waartoe de VESTIGING ZAAKBEHANDELENDE ORGANISATIE behoort waarvan de ORGANISATORISCHE EENHEID en eventueel MEDEWERKER deel uit maakt die in de generieke ROL zijnde 'Beslisser' als BETROKKENE aan de ZAAK gerelateerd is waartoe het </w:t>
            </w:r>
            <w:r w:rsidR="004D6767">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 xml:space="preserve"> behoort</w:t>
            </w:r>
            <w:ins w:id="362" w:author="Arjan" w:date="2013-10-02T13:09:00Z">
              <w:r w:rsidR="004A7894">
                <w:rPr>
                  <w:rFonts w:eastAsia="Times New Roman" w:cs="Times New Roman"/>
                  <w:color w:val="000000"/>
                  <w:sz w:val="18"/>
                  <w:szCs w:val="18"/>
                  <w:lang w:eastAsia="nl-NL"/>
                </w:rPr>
                <w:t xml:space="preserve"> en waarbinnen het </w:t>
              </w:r>
            </w:ins>
            <w:ins w:id="363" w:author="Arjan" w:date="2013-10-02T13:12:00Z">
              <w:r w:rsidR="004A7894">
                <w:rPr>
                  <w:rFonts w:eastAsia="Times New Roman" w:cs="Times New Roman"/>
                  <w:color w:val="000000"/>
                  <w:sz w:val="18"/>
                  <w:szCs w:val="18"/>
                  <w:lang w:eastAsia="nl-NL"/>
                </w:rPr>
                <w:t xml:space="preserve">als archiefstuk </w:t>
              </w:r>
            </w:ins>
            <w:ins w:id="364" w:author="Arjan" w:date="2013-10-02T13:09:00Z">
              <w:r w:rsidR="004A7894">
                <w:rPr>
                  <w:rFonts w:eastAsia="Times New Roman" w:cs="Times New Roman"/>
                  <w:color w:val="000000"/>
                  <w:sz w:val="18"/>
                  <w:szCs w:val="18"/>
                  <w:lang w:eastAsia="nl-NL"/>
                </w:rPr>
                <w:t xml:space="preserve">wordt </w:t>
              </w:r>
            </w:ins>
            <w:ins w:id="365" w:author="Arjan" w:date="2013-10-02T13:13:00Z">
              <w:r w:rsidR="004A7894">
                <w:rPr>
                  <w:rFonts w:eastAsia="Times New Roman" w:cs="Times New Roman"/>
                  <w:color w:val="000000"/>
                  <w:sz w:val="18"/>
                  <w:szCs w:val="18"/>
                  <w:lang w:eastAsia="nl-NL"/>
                </w:rPr>
                <w:t>gecreëerd</w:t>
              </w:r>
            </w:ins>
            <w:r w:rsidRPr="0071174A">
              <w:rPr>
                <w:rFonts w:eastAsia="Times New Roman" w:cs="Times New Roman"/>
                <w:color w:val="000000"/>
                <w:sz w:val="18"/>
                <w:szCs w:val="18"/>
                <w:lang w:eastAsia="nl-NL"/>
              </w:rPr>
              <w:t xml:space="preserve">, aangevuld met de unieke aanduiding van ORGANISATORISCHE EENHEID en evt. van </w:t>
            </w:r>
            <w:r w:rsidRPr="0071174A">
              <w:rPr>
                <w:rFonts w:eastAsia="Times New Roman" w:cs="Times New Roman"/>
                <w:color w:val="000000"/>
                <w:sz w:val="18"/>
                <w:szCs w:val="18"/>
                <w:lang w:eastAsia="nl-NL"/>
              </w:rPr>
              <w:lastRenderedPageBreak/>
              <w:t xml:space="preserve">MEDEWERKER. </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 xml:space="preserve">Unieke aanduiding van de NIET-NATUURLIJK PERSOON waartoe de VESTIGING ZAAKBEHANDELENDE ORGANISATIE behoort waarvan de ORGANISATORISCHE EENHEID en eventueel MEDEWERKER deel uit maakt die in de generieke ROL zijnde 'Beslisser' als BETROKKENE aan de ZAAK gerelateerd is waartoe het </w:t>
            </w:r>
            <w:r w:rsidR="004D6767">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 xml:space="preserve"> behoort</w:t>
            </w:r>
            <w:ins w:id="366" w:author="Arjan" w:date="2013-10-02T13:10:00Z">
              <w:r w:rsidR="004A7894">
                <w:rPr>
                  <w:rFonts w:eastAsia="Times New Roman" w:cs="Times New Roman"/>
                  <w:color w:val="000000"/>
                  <w:sz w:val="18"/>
                  <w:szCs w:val="18"/>
                  <w:lang w:eastAsia="nl-NL"/>
                </w:rPr>
                <w:t xml:space="preserve"> en </w:t>
              </w:r>
            </w:ins>
            <w:ins w:id="367" w:author="Arjan" w:date="2013-10-02T13:13:00Z">
              <w:r w:rsidR="004A7894">
                <w:rPr>
                  <w:rFonts w:eastAsia="Times New Roman" w:cs="Times New Roman"/>
                  <w:color w:val="000000"/>
                  <w:sz w:val="18"/>
                  <w:szCs w:val="18"/>
                  <w:lang w:eastAsia="nl-NL"/>
                </w:rPr>
                <w:t>waarbinnen het als archiefstuk wordt gecreëerd</w:t>
              </w:r>
            </w:ins>
            <w:r w:rsidRPr="0071174A">
              <w:rPr>
                <w:rFonts w:eastAsia="Times New Roman" w:cs="Times New Roman"/>
                <w:color w:val="000000"/>
                <w:sz w:val="18"/>
                <w:szCs w:val="18"/>
                <w:lang w:eastAsia="nl-NL"/>
              </w:rPr>
              <w:t xml:space="preserve">, aangevuld met de unieke aanduiding van ORGANISATORISCHE EENHEID en evt. van </w:t>
            </w:r>
            <w:r w:rsidRPr="0071174A">
              <w:rPr>
                <w:rFonts w:eastAsia="Times New Roman" w:cs="Times New Roman"/>
                <w:color w:val="000000"/>
                <w:sz w:val="18"/>
                <w:szCs w:val="18"/>
                <w:lang w:eastAsia="nl-NL"/>
              </w:rPr>
              <w:lastRenderedPageBreak/>
              <w:t xml:space="preserve">MEDEWERKER. </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 xml:space="preserve">Unieke aanduiding van de NIET-NATUURLIJK PERSOON waartoe de VESTIGING ZAAKBEHANDELENDE ORGANISATIE behoort waarvan de ORGANISATORISCHE EENHEID en eventueel MEDEWERKER deel uit maakt die in de generieke ROL zijnde 'Beslisser' als BETROKKENE aan de ZAAK gerelateerd is, aangevuld met de unieke aanduiding van ORGANISATORISCHE EENHEID en evt. van MEDEWERKER. </w:t>
            </w:r>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 xml:space="preserve">- Aggregatieniveau van de </w:t>
            </w:r>
            <w:proofErr w:type="spellStart"/>
            <w:r w:rsidRPr="0071174A">
              <w:rPr>
                <w:rFonts w:eastAsia="Times New Roman" w:cs="Times New Roman"/>
                <w:color w:val="000000"/>
                <w:sz w:val="18"/>
                <w:szCs w:val="18"/>
                <w:lang w:eastAsia="nl-NL"/>
              </w:rPr>
              <w:t>Actor</w:t>
            </w:r>
            <w:proofErr w:type="spellEnd"/>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15C.1.3</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Niveau in de hiërarchie van de </w:t>
            </w:r>
            <w:proofErr w:type="spellStart"/>
            <w:r w:rsidRPr="0071174A">
              <w:rPr>
                <w:rFonts w:eastAsia="Times New Roman" w:cs="Times New Roman"/>
                <w:color w:val="000000"/>
                <w:sz w:val="18"/>
                <w:szCs w:val="18"/>
                <w:lang w:eastAsia="nl-NL"/>
              </w:rPr>
              <w:t>actor</w:t>
            </w:r>
            <w:proofErr w:type="spellEnd"/>
            <w:r w:rsidRPr="0071174A">
              <w:rPr>
                <w:rFonts w:eastAsia="Times New Roman" w:cs="Times New Roman"/>
                <w:color w:val="000000"/>
                <w:sz w:val="18"/>
                <w:szCs w:val="18"/>
                <w:lang w:eastAsia="nl-NL"/>
              </w:rPr>
              <w:t>. Van belang voor uitwisselbaarheid. De hogere aggregatieniveaus erven over op de lagere.</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0-1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Indien bij 15C.1.2 de identificatie van een medewerker is vermeld dan 'Medewerker',  anders (betreft het een ORGANISATORISCHE EENHEID</w:t>
            </w:r>
            <w:ins w:id="368" w:author="Arjan" w:date="2013-10-02T13:10:00Z">
              <w:r w:rsidR="004A7894">
                <w:rPr>
                  <w:rFonts w:eastAsia="Times New Roman" w:cs="Times New Roman"/>
                  <w:color w:val="000000"/>
                  <w:sz w:val="18"/>
                  <w:szCs w:val="18"/>
                  <w:lang w:eastAsia="nl-NL"/>
                </w:rPr>
                <w:t>, dan</w:t>
              </w:r>
            </w:ins>
            <w:r w:rsidRPr="0071174A">
              <w:rPr>
                <w:rFonts w:eastAsia="Times New Roman" w:cs="Times New Roman"/>
                <w:color w:val="000000"/>
                <w:sz w:val="18"/>
                <w:szCs w:val="18"/>
                <w:lang w:eastAsia="nl-NL"/>
              </w:rPr>
              <w:t>) 'Organisatorische eenheid'.</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Indien bij 15C.1.2 de identificatie van een medewerker is vermeld dan 'Medewerker',  anders (betreft het een ORGANISATORISCHE EENHEID</w:t>
            </w:r>
            <w:ins w:id="369" w:author="Arjan" w:date="2013-10-02T13:11:00Z">
              <w:r w:rsidR="004A7894">
                <w:rPr>
                  <w:rFonts w:eastAsia="Times New Roman" w:cs="Times New Roman"/>
                  <w:color w:val="000000"/>
                  <w:sz w:val="18"/>
                  <w:szCs w:val="18"/>
                  <w:lang w:eastAsia="nl-NL"/>
                </w:rPr>
                <w:t>, dan</w:t>
              </w:r>
            </w:ins>
            <w:r w:rsidRPr="0071174A">
              <w:rPr>
                <w:rFonts w:eastAsia="Times New Roman" w:cs="Times New Roman"/>
                <w:color w:val="000000"/>
                <w:sz w:val="18"/>
                <w:szCs w:val="18"/>
                <w:lang w:eastAsia="nl-NL"/>
              </w:rPr>
              <w:t>) 'Organisatorische eenheid'.</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Indien bij 15C.1.2 de identificatie van een medewerker is vermeld dan 'Medewerker',  anders (betreft het een ORGANISATORISCHE EENHEID</w:t>
            </w:r>
            <w:ins w:id="370" w:author="Arjan" w:date="2013-10-02T13:11:00Z">
              <w:r w:rsidR="004A7894">
                <w:rPr>
                  <w:rFonts w:eastAsia="Times New Roman" w:cs="Times New Roman"/>
                  <w:color w:val="000000"/>
                  <w:sz w:val="18"/>
                  <w:szCs w:val="18"/>
                  <w:lang w:eastAsia="nl-NL"/>
                </w:rPr>
                <w:t>, dan</w:t>
              </w:r>
            </w:ins>
            <w:r w:rsidRPr="0071174A">
              <w:rPr>
                <w:rFonts w:eastAsia="Times New Roman" w:cs="Times New Roman"/>
                <w:color w:val="000000"/>
                <w:sz w:val="18"/>
                <w:szCs w:val="18"/>
                <w:lang w:eastAsia="nl-NL"/>
              </w:rPr>
              <w:t>) 'Organisatorische eenheid'.</w:t>
            </w:r>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Geautoriseerde naam</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15C.1.4.2</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Elke overheidsorganisatie heeft een officiële naam die bekend moet zijn en waaronder zij gevonden dan wel geciteerd kan worden. Dit kan ook de geautoriseerde naam van een afdeling of rol van een functionaris zijn.</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Indien bij 15C.1.2 de identificatie van een medewerker is vermeld dan de naam van de NIET-NATUURLIJK PERSOON gevolgd door de Voorletters, Voorvoegsel Achternaam en Achternaam van de MEDEWERKER, anders (betreft het een ORGANISATORISCHE EENHEID) de naam van de NIET-NATUURLIJK PERSOON gevolgd door de Naam van de ORGANISATORISCHE EENHEID.</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Indien bij 15C.1.2 de identificatie van een medewerker is vermeld dan de naam van de NIET-NATUURLIJK PERSOON gevolgd door de Voorletters, Voorvoegsel Achternaam en Achternaam van de MEDEWERKER, anders (betreft het een ORGANISATORISCHE EENHEID) de naam van de NIET-NATUURLIJK PERSOON gevolgd door de Naam van de ORGANISATORISCHE EENHEID.</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Indien bij 15C.1.2 de identificatie van een medewerker is vermeld dan de naam van de NIET-NATUURLIJK PERSOON gevolgd door de Voorletters, Voorvoegsel Achternaam en Achternaam van de MEDEWERKER, anders (betreft het een ORGANISATORISCHE EENHEID) de naam van de NIET-NATUURLIJK PERSOON gevolgd door de Naam van de ORGANISATORISCHE EENHEID.</w:t>
            </w:r>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Plaats</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15C.1.7</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Fysieke of virtuele locatie van </w:t>
            </w:r>
            <w:proofErr w:type="spellStart"/>
            <w:r w:rsidRPr="0071174A">
              <w:rPr>
                <w:rFonts w:eastAsia="Times New Roman" w:cs="Times New Roman"/>
                <w:color w:val="000000"/>
                <w:sz w:val="18"/>
                <w:szCs w:val="18"/>
                <w:lang w:eastAsia="nl-NL"/>
              </w:rPr>
              <w:t>actor</w:t>
            </w:r>
            <w:proofErr w:type="spellEnd"/>
            <w:r w:rsidRPr="0071174A">
              <w:rPr>
                <w:rFonts w:eastAsia="Times New Roman" w:cs="Times New Roman"/>
                <w:color w:val="000000"/>
                <w:sz w:val="18"/>
                <w:szCs w:val="18"/>
                <w:lang w:eastAsia="nl-NL"/>
              </w:rPr>
              <w:t>.</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0-N</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De adresgegevens van de VESTIGING ZAAKBEHANDELENDE ORGANISATIE die bij 15C.1.2 vermeld is.</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De adresgegevens van de VESTIGING ZAAKBEHANDELENDE ORGANISATIE die bij 15C.1.2 vermeld is.</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De adresgegevens van de VESTIGING ZAAKBEHANDELENDE ORGANISATIE die bij 15C.1.2 vermeld is.</w:t>
            </w:r>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Jurisdictie</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15C</w:t>
            </w:r>
            <w:r w:rsidRPr="0071174A">
              <w:rPr>
                <w:rFonts w:eastAsia="Times New Roman" w:cs="Times New Roman"/>
                <w:color w:val="000000"/>
                <w:sz w:val="18"/>
                <w:szCs w:val="18"/>
                <w:lang w:eastAsia="nl-NL"/>
              </w:rPr>
              <w:lastRenderedPageBreak/>
              <w:t>.1.8</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Bevoegdheden van (formele) </w:t>
            </w:r>
            <w:proofErr w:type="spellStart"/>
            <w:r w:rsidRPr="0071174A">
              <w:rPr>
                <w:rFonts w:eastAsia="Times New Roman" w:cs="Times New Roman"/>
                <w:color w:val="000000"/>
                <w:sz w:val="18"/>
                <w:szCs w:val="18"/>
                <w:lang w:eastAsia="nl-NL"/>
              </w:rPr>
              <w:t>actor</w:t>
            </w:r>
            <w:proofErr w:type="spellEnd"/>
            <w:r w:rsidRPr="0071174A">
              <w:rPr>
                <w:rFonts w:eastAsia="Times New Roman" w:cs="Times New Roman"/>
                <w:color w:val="000000"/>
                <w:sz w:val="18"/>
                <w:szCs w:val="18"/>
                <w:lang w:eastAsia="nl-NL"/>
              </w:rPr>
              <w:t>.</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0-1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Optioneel en niet in RGBZ.</w:t>
            </w: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 Activiteit (werkproces)</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15C.2</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Het geheel van taken, functies, activiteiten en transacties die op basis van een mandaat worden uitgevoerd door een </w:t>
            </w:r>
            <w:proofErr w:type="spellStart"/>
            <w:r w:rsidRPr="0071174A">
              <w:rPr>
                <w:rFonts w:eastAsia="Times New Roman" w:cs="Times New Roman"/>
                <w:color w:val="000000"/>
                <w:sz w:val="18"/>
                <w:szCs w:val="18"/>
                <w:lang w:eastAsia="nl-NL"/>
              </w:rPr>
              <w:t>actor</w:t>
            </w:r>
            <w:proofErr w:type="spellEnd"/>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Omschrijving van het proces dat aan het archiefstuk ten grondslag ligt. </w:t>
            </w:r>
            <w:r w:rsidRPr="0071174A">
              <w:rPr>
                <w:rFonts w:eastAsia="Times New Roman" w:cs="Times New Roman"/>
                <w:color w:val="000000"/>
                <w:sz w:val="18"/>
                <w:szCs w:val="18"/>
                <w:lang w:eastAsia="nl-NL"/>
              </w:rPr>
              <w:br/>
              <w:t>Deze informatie zou ook kunnen worden afgeleid van het classificatieschema (zie element 5), mits dit aansluit op de taken / processen. Dit schema dient echter stabiel in de tijd te zijn en daarom is meer gedetailleerde en actuele informatie noodzakelijk ten aanzien van de feitelijke bevoegdheden en verantwoordelijkheden waarmee een proces is ingeregeld op het moment dat het archiefstuk wordt opgemaakt, ontvangen en/of gebruikt in een proces.</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Wordt in subelementen gespecificeerd. Het gaat bij alle drie de records  om dezelfde </w:t>
            </w:r>
            <w:proofErr w:type="spellStart"/>
            <w:r w:rsidRPr="0071174A">
              <w:rPr>
                <w:rFonts w:eastAsia="Times New Roman" w:cs="Times New Roman"/>
                <w:color w:val="000000"/>
                <w:sz w:val="18"/>
                <w:szCs w:val="18"/>
                <w:lang w:eastAsia="nl-NL"/>
              </w:rPr>
              <w:t>RGBZ-gegevens</w:t>
            </w:r>
            <w:proofErr w:type="spellEnd"/>
            <w:r w:rsidRPr="0071174A">
              <w:rPr>
                <w:rFonts w:eastAsia="Times New Roman" w:cs="Times New Roman"/>
                <w:color w:val="000000"/>
                <w:sz w:val="18"/>
                <w:szCs w:val="18"/>
                <w:lang w:eastAsia="nl-NL"/>
              </w:rPr>
              <w:t xml:space="preserve"> van een zaak.</w:t>
            </w: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Identificatiekenmerk</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15C.2.2</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Uniek kenmerk van een activiteit</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Verwijzing naar het proces of de activiteit waarin het archiefstuk is gecreëerd. Er dient een verwijzing te zijn naar de plaats waar nadere informatie over het heden en verleden van de activiteit kan worden gevonden.</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0-1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Unieke aanduiding van het ZAAKTYPE bij de ZAAK waartoe het </w:t>
            </w:r>
            <w:r w:rsidR="00EE6534">
              <w:rPr>
                <w:rFonts w:eastAsia="Times New Roman" w:cs="Times New Roman"/>
                <w:color w:val="000000"/>
                <w:sz w:val="18"/>
                <w:szCs w:val="18"/>
                <w:lang w:eastAsia="nl-NL"/>
              </w:rPr>
              <w:t xml:space="preserve">ENKELVOUDIG </w:t>
            </w:r>
            <w:r w:rsidR="004D6767">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 xml:space="preserve">  behoort</w:t>
            </w:r>
            <w:ins w:id="371" w:author="Arjan" w:date="2013-10-02T13:13:00Z">
              <w:r w:rsidR="004A7894">
                <w:rPr>
                  <w:rFonts w:eastAsia="Times New Roman" w:cs="Times New Roman"/>
                  <w:color w:val="000000"/>
                  <w:sz w:val="18"/>
                  <w:szCs w:val="18"/>
                  <w:lang w:eastAsia="nl-NL"/>
                </w:rPr>
                <w:t xml:space="preserve"> en waarbinnen het als archiefstuk wordt gecreëerd</w:t>
              </w:r>
            </w:ins>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Unieke aanduiding van het ZAAKTYPE bij de ZAAK waartoe het </w:t>
            </w:r>
            <w:r w:rsidR="00EE6534">
              <w:rPr>
                <w:rFonts w:eastAsia="Times New Roman" w:cs="Times New Roman"/>
                <w:color w:val="000000"/>
                <w:sz w:val="18"/>
                <w:szCs w:val="18"/>
                <w:lang w:eastAsia="nl-NL"/>
              </w:rPr>
              <w:t xml:space="preserve">SAMENGESTELD </w:t>
            </w:r>
            <w:r w:rsidR="004D6767">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 xml:space="preserve">  behoort</w:t>
            </w:r>
            <w:ins w:id="372" w:author="Arjan" w:date="2013-10-02T13:13:00Z">
              <w:r w:rsidR="00A8106A">
                <w:rPr>
                  <w:rFonts w:eastAsia="Times New Roman" w:cs="Times New Roman"/>
                  <w:color w:val="000000"/>
                  <w:sz w:val="18"/>
                  <w:szCs w:val="18"/>
                  <w:lang w:eastAsia="nl-NL"/>
                </w:rPr>
                <w:t xml:space="preserve"> en waarbinnen het als archiefstuk wordt gecreëerd</w:t>
              </w:r>
            </w:ins>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Unieke aanduiding van het ZAAKTYPE bij de ZAAK.</w:t>
            </w:r>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Aggregatieniveau</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15C.2.3</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Niveau in de hiërarchie van de activiteit. Van belang voor uitwisselbaarheid</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0-1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Vaste tekst 'Zaak'. </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Vaste tekst 'Zaak'. </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Vaste tekst 'Zaak'. </w:t>
            </w:r>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Naam van het werkproces</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15C.2.4.</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Kernachtige omschrijving van de activiteit</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Actuele formele benaming van activiteit of bedrijfsproces</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roofErr w:type="spellStart"/>
            <w:r w:rsidRPr="0071174A">
              <w:rPr>
                <w:rFonts w:eastAsia="Times New Roman" w:cs="Times New Roman"/>
                <w:color w:val="000000"/>
                <w:sz w:val="18"/>
                <w:szCs w:val="18"/>
                <w:lang w:eastAsia="nl-NL"/>
              </w:rPr>
              <w:t>Zaaktype-omschrijving</w:t>
            </w:r>
            <w:proofErr w:type="spellEnd"/>
            <w:r w:rsidRPr="0071174A">
              <w:rPr>
                <w:rFonts w:eastAsia="Times New Roman" w:cs="Times New Roman"/>
                <w:color w:val="000000"/>
                <w:sz w:val="18"/>
                <w:szCs w:val="18"/>
                <w:lang w:eastAsia="nl-NL"/>
              </w:rPr>
              <w:t xml:space="preserve"> van het ZAAKTYPE bij de ZAAK waartoe het </w:t>
            </w:r>
            <w:r w:rsidR="004D6767">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 xml:space="preserve">  behoort</w:t>
            </w:r>
            <w:ins w:id="373" w:author="Arjan" w:date="2013-10-02T13:15:00Z">
              <w:r w:rsidR="00A8106A">
                <w:rPr>
                  <w:rFonts w:eastAsia="Times New Roman" w:cs="Times New Roman"/>
                  <w:color w:val="000000"/>
                  <w:sz w:val="18"/>
                  <w:szCs w:val="18"/>
                  <w:lang w:eastAsia="nl-NL"/>
                </w:rPr>
                <w:t xml:space="preserve"> en waarbinnen het als archiefstuk wordt gecreëerd</w:t>
              </w:r>
            </w:ins>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roofErr w:type="spellStart"/>
            <w:r w:rsidRPr="0071174A">
              <w:rPr>
                <w:rFonts w:eastAsia="Times New Roman" w:cs="Times New Roman"/>
                <w:color w:val="000000"/>
                <w:sz w:val="18"/>
                <w:szCs w:val="18"/>
                <w:lang w:eastAsia="nl-NL"/>
              </w:rPr>
              <w:t>Zaaktype-omschrijving</w:t>
            </w:r>
            <w:proofErr w:type="spellEnd"/>
            <w:r w:rsidRPr="0071174A">
              <w:rPr>
                <w:rFonts w:eastAsia="Times New Roman" w:cs="Times New Roman"/>
                <w:color w:val="000000"/>
                <w:sz w:val="18"/>
                <w:szCs w:val="18"/>
                <w:lang w:eastAsia="nl-NL"/>
              </w:rPr>
              <w:t xml:space="preserve"> van het ZAAKTYPE bij de ZAAK waartoe het </w:t>
            </w:r>
            <w:r w:rsidR="004D6767">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 xml:space="preserve">  behoort</w:t>
            </w:r>
            <w:ins w:id="374" w:author="Arjan" w:date="2013-10-02T13:15:00Z">
              <w:r w:rsidR="00A8106A">
                <w:rPr>
                  <w:rFonts w:eastAsia="Times New Roman" w:cs="Times New Roman"/>
                  <w:color w:val="000000"/>
                  <w:sz w:val="18"/>
                  <w:szCs w:val="18"/>
                  <w:lang w:eastAsia="nl-NL"/>
                </w:rPr>
                <w:t xml:space="preserve"> en waarbinnen het als archiefstuk wordt gecreëerd</w:t>
              </w:r>
            </w:ins>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roofErr w:type="spellStart"/>
            <w:r w:rsidRPr="0071174A">
              <w:rPr>
                <w:rFonts w:eastAsia="Times New Roman" w:cs="Times New Roman"/>
                <w:color w:val="000000"/>
                <w:sz w:val="18"/>
                <w:szCs w:val="18"/>
                <w:lang w:eastAsia="nl-NL"/>
              </w:rPr>
              <w:t>Zaaktype-omschrijving</w:t>
            </w:r>
            <w:proofErr w:type="spellEnd"/>
            <w:r w:rsidRPr="0071174A">
              <w:rPr>
                <w:rFonts w:eastAsia="Times New Roman" w:cs="Times New Roman"/>
                <w:color w:val="000000"/>
                <w:sz w:val="18"/>
                <w:szCs w:val="18"/>
                <w:lang w:eastAsia="nl-NL"/>
              </w:rPr>
              <w:t xml:space="preserve"> van het ZAAKTYPE bij de ZAAK.</w:t>
            </w:r>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Gebruiksrechten</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16</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Voorwaarden verbonden aan het </w:t>
            </w:r>
            <w:r w:rsidRPr="0071174A">
              <w:rPr>
                <w:rFonts w:eastAsia="Times New Roman" w:cs="Times New Roman"/>
                <w:color w:val="000000"/>
                <w:sz w:val="18"/>
                <w:szCs w:val="18"/>
                <w:lang w:eastAsia="nl-NL"/>
              </w:rPr>
              <w:lastRenderedPageBreak/>
              <w:t>gebruik van het record anders dan raadpleging</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 xml:space="preserve">Het gaat erom dat bv auteursrechtelijke beperkingen en voorschriften voor het </w:t>
            </w:r>
            <w:r w:rsidRPr="0071174A">
              <w:rPr>
                <w:rFonts w:eastAsia="Times New Roman" w:cs="Times New Roman"/>
                <w:color w:val="000000"/>
                <w:sz w:val="18"/>
                <w:szCs w:val="18"/>
                <w:lang w:eastAsia="nl-NL"/>
              </w:rPr>
              <w:lastRenderedPageBreak/>
              <w:t>citeren van en verwijzen naar het archiefstuk worden aangegeven.</w:t>
            </w:r>
            <w:r w:rsidRPr="0071174A">
              <w:rPr>
                <w:rFonts w:eastAsia="Times New Roman" w:cs="Times New Roman"/>
                <w:color w:val="000000"/>
                <w:sz w:val="18"/>
                <w:szCs w:val="18"/>
                <w:lang w:eastAsia="nl-NL"/>
              </w:rPr>
              <w:br/>
              <w:t>V.w.b. herhaling: In de loop der tijd kunnen gebruiksrechten wijzigen, Ook kunnen voor een archiefstuk gelijktijdig verschillende typen gebruiksrechten gelden.</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0-N</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2109" w:type="dxa"/>
            <w:tcBorders>
              <w:top w:val="nil"/>
              <w:left w:val="nil"/>
              <w:bottom w:val="nil"/>
              <w:right w:val="nil"/>
            </w:tcBorders>
            <w:shd w:val="clear" w:color="auto" w:fill="auto"/>
            <w:hideMark/>
          </w:tcPr>
          <w:p w:rsidR="00A8106A" w:rsidRDefault="00A8106A" w:rsidP="00B13306">
            <w:pPr>
              <w:spacing w:line="240" w:lineRule="auto"/>
              <w:rPr>
                <w:ins w:id="375" w:author="Arjan" w:date="2013-10-02T13:16:00Z"/>
                <w:rFonts w:eastAsia="Times New Roman" w:cs="Times New Roman"/>
                <w:color w:val="000000"/>
                <w:sz w:val="18"/>
                <w:szCs w:val="18"/>
                <w:lang w:eastAsia="nl-NL"/>
              </w:rPr>
            </w:pPr>
            <w:ins w:id="376" w:author="Arjan" w:date="2013-10-02T13:16:00Z">
              <w:r>
                <w:rPr>
                  <w:rFonts w:eastAsia="Times New Roman" w:cs="Times New Roman"/>
                  <w:color w:val="000000"/>
                  <w:sz w:val="18"/>
                  <w:szCs w:val="18"/>
                  <w:lang w:eastAsia="nl-NL"/>
                </w:rPr>
                <w:t xml:space="preserve">Kont niet voor in het RGBZ. Te overwegen is </w:t>
              </w:r>
            </w:ins>
            <w:ins w:id="377" w:author="Arjan" w:date="2013-10-02T13:17:00Z">
              <w:r>
                <w:rPr>
                  <w:rFonts w:eastAsia="Times New Roman" w:cs="Times New Roman"/>
                  <w:color w:val="000000"/>
                  <w:sz w:val="18"/>
                  <w:szCs w:val="18"/>
                  <w:lang w:eastAsia="nl-NL"/>
                </w:rPr>
                <w:t xml:space="preserve">om </w:t>
              </w:r>
              <w:r>
                <w:rPr>
                  <w:rFonts w:eastAsia="Times New Roman" w:cs="Times New Roman"/>
                  <w:color w:val="000000"/>
                  <w:sz w:val="18"/>
                  <w:szCs w:val="18"/>
                  <w:lang w:eastAsia="nl-NL"/>
                </w:rPr>
                <w:lastRenderedPageBreak/>
                <w:t>dit in het RGBZ op te nemen</w:t>
              </w:r>
            </w:ins>
            <w:ins w:id="378" w:author="Arjan" w:date="2013-10-02T13:18:00Z">
              <w:r>
                <w:rPr>
                  <w:rFonts w:eastAsia="Times New Roman" w:cs="Times New Roman"/>
                  <w:color w:val="000000"/>
                  <w:sz w:val="18"/>
                  <w:szCs w:val="18"/>
                  <w:lang w:eastAsia="nl-NL"/>
                </w:rPr>
                <w:t xml:space="preserve"> ofschoon het om</w:t>
              </w:r>
            </w:ins>
            <w:ins w:id="379" w:author="Arjan" w:date="2013-10-02T13:19:00Z">
              <w:r>
                <w:rPr>
                  <w:rFonts w:eastAsia="Times New Roman" w:cs="Times New Roman"/>
                  <w:color w:val="000000"/>
                  <w:sz w:val="18"/>
                  <w:szCs w:val="18"/>
                  <w:lang w:eastAsia="nl-NL"/>
                </w:rPr>
                <w:t xml:space="preserve"> een</w:t>
              </w:r>
            </w:ins>
            <w:ins w:id="380" w:author="Arjan" w:date="2013-10-02T13:18:00Z">
              <w:r>
                <w:rPr>
                  <w:rFonts w:eastAsia="Times New Roman" w:cs="Times New Roman"/>
                  <w:color w:val="000000"/>
                  <w:sz w:val="18"/>
                  <w:szCs w:val="18"/>
                  <w:lang w:eastAsia="nl-NL"/>
                </w:rPr>
                <w:t xml:space="preserve"> optioneel element gaat</w:t>
              </w:r>
            </w:ins>
            <w:ins w:id="381" w:author="Arjan" w:date="2013-10-02T13:17:00Z">
              <w:r>
                <w:rPr>
                  <w:rFonts w:eastAsia="Times New Roman" w:cs="Times New Roman"/>
                  <w:color w:val="000000"/>
                  <w:sz w:val="18"/>
                  <w:szCs w:val="18"/>
                  <w:lang w:eastAsia="nl-NL"/>
                </w:rPr>
                <w:t>.</w:t>
              </w:r>
            </w:ins>
          </w:p>
          <w:p w:rsidR="0071174A" w:rsidRPr="0071174A" w:rsidRDefault="0071174A" w:rsidP="00B13306">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Wordt ingevuld met de subelementen.</w:t>
            </w: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 Omschrijving voorwaarden</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16.1</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Voorwaarden voor het gebruik anders dan raadpleging van het record</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roofErr w:type="spellStart"/>
            <w:r w:rsidRPr="0071174A">
              <w:rPr>
                <w:rFonts w:eastAsia="Times New Roman" w:cs="Times New Roman"/>
                <w:color w:val="000000"/>
                <w:sz w:val="18"/>
                <w:szCs w:val="18"/>
                <w:lang w:eastAsia="nl-NL"/>
              </w:rPr>
              <w:t>Defaultwaarde</w:t>
            </w:r>
            <w:proofErr w:type="spellEnd"/>
            <w:r w:rsidRPr="0071174A">
              <w:rPr>
                <w:rFonts w:eastAsia="Times New Roman" w:cs="Times New Roman"/>
                <w:color w:val="000000"/>
                <w:sz w:val="18"/>
                <w:szCs w:val="18"/>
                <w:lang w:eastAsia="nl-NL"/>
              </w:rPr>
              <w:t>: “geen gebruiksrechten”</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0-1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Datum/periode</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16.2</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Datum of periode waarin voorwaarden van toepassing zijn</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0-1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Vertrouwelijkheid</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17</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Indicatie van niveau van vertrouwelijkheid van de informatie (Record)</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V.w.b. herhaling: In de loop der tijd zal vertrouwelijkheid wijzigen. </w:t>
            </w:r>
            <w:r w:rsidRPr="0071174A">
              <w:rPr>
                <w:rFonts w:eastAsia="Times New Roman" w:cs="Times New Roman"/>
                <w:color w:val="000000"/>
                <w:sz w:val="18"/>
                <w:szCs w:val="18"/>
                <w:lang w:eastAsia="nl-NL"/>
              </w:rPr>
              <w:br/>
              <w:t>Advies: Indien mogelijk ontlenen aan classificatieschema.</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0-N</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2109" w:type="dxa"/>
            <w:tcBorders>
              <w:top w:val="nil"/>
              <w:left w:val="nil"/>
              <w:bottom w:val="nil"/>
              <w:right w:val="nil"/>
            </w:tcBorders>
            <w:shd w:val="clear" w:color="auto" w:fill="auto"/>
            <w:hideMark/>
          </w:tcPr>
          <w:p w:rsidR="0071174A" w:rsidRPr="0071174A" w:rsidRDefault="0071174A" w:rsidP="00A8106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Specificatie in subelementen</w:t>
            </w:r>
            <w:del w:id="382" w:author="Arjan" w:date="2013-10-02T13:19:00Z">
              <w:r w:rsidRPr="0071174A" w:rsidDel="00A8106A">
                <w:rPr>
                  <w:rFonts w:eastAsia="Times New Roman" w:cs="Times New Roman"/>
                  <w:color w:val="000000"/>
                  <w:sz w:val="18"/>
                  <w:szCs w:val="18"/>
                  <w:lang w:eastAsia="nl-NL"/>
                </w:rPr>
                <w:delText>, niet voor zaken</w:delText>
              </w:r>
            </w:del>
            <w:r w:rsidRPr="0071174A">
              <w:rPr>
                <w:rFonts w:eastAsia="Times New Roman" w:cs="Times New Roman"/>
                <w:color w:val="000000"/>
                <w:sz w:val="18"/>
                <w:szCs w:val="18"/>
                <w:lang w:eastAsia="nl-NL"/>
              </w:rPr>
              <w:t xml:space="preserve">. </w:t>
            </w: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Classificatie/niveau</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17.1</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Aanduiding van niveau van vertrouwelijkheid</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Hier wordt aangesloten bij de door de organisatie vastgelegde rubricering van informatie. </w:t>
            </w:r>
            <w:proofErr w:type="spellStart"/>
            <w:r w:rsidRPr="0071174A">
              <w:rPr>
                <w:rFonts w:eastAsia="Times New Roman" w:cs="Times New Roman"/>
                <w:color w:val="000000"/>
                <w:sz w:val="18"/>
                <w:szCs w:val="18"/>
                <w:lang w:eastAsia="nl-NL"/>
              </w:rPr>
              <w:t>Defaultwaarde</w:t>
            </w:r>
            <w:proofErr w:type="spellEnd"/>
            <w:r w:rsidRPr="0071174A">
              <w:rPr>
                <w:rFonts w:eastAsia="Times New Roman" w:cs="Times New Roman"/>
                <w:color w:val="000000"/>
                <w:sz w:val="18"/>
                <w:szCs w:val="18"/>
                <w:lang w:eastAsia="nl-NL"/>
              </w:rPr>
              <w:t>: “niet vertrouwelijk”.</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4D6767" w:rsidP="0071174A">
            <w:pPr>
              <w:spacing w:line="240" w:lineRule="auto"/>
              <w:rPr>
                <w:rFonts w:eastAsia="Times New Roman" w:cs="Times New Roman"/>
                <w:color w:val="000000"/>
                <w:sz w:val="18"/>
                <w:szCs w:val="18"/>
                <w:lang w:eastAsia="nl-NL"/>
              </w:rPr>
            </w:pPr>
            <w:r>
              <w:rPr>
                <w:rFonts w:eastAsia="Times New Roman" w:cs="Times New Roman"/>
                <w:color w:val="000000"/>
                <w:sz w:val="18"/>
                <w:szCs w:val="18"/>
                <w:lang w:eastAsia="nl-NL"/>
              </w:rPr>
              <w:t>INFORMATIEOBJECT</w:t>
            </w:r>
            <w:r w:rsidR="0071174A" w:rsidRPr="0071174A">
              <w:rPr>
                <w:rFonts w:eastAsia="Times New Roman" w:cs="Times New Roman"/>
                <w:color w:val="000000"/>
                <w:sz w:val="18"/>
                <w:szCs w:val="18"/>
                <w:lang w:eastAsia="nl-NL"/>
              </w:rPr>
              <w:t xml:space="preserve"> . </w:t>
            </w:r>
            <w:proofErr w:type="spellStart"/>
            <w:r w:rsidR="0071174A" w:rsidRPr="0071174A">
              <w:rPr>
                <w:rFonts w:eastAsia="Times New Roman" w:cs="Times New Roman"/>
                <w:color w:val="000000"/>
                <w:sz w:val="18"/>
                <w:szCs w:val="18"/>
                <w:lang w:eastAsia="nl-NL"/>
              </w:rPr>
              <w:t>Vertrouwelijkaanduiding</w:t>
            </w:r>
            <w:proofErr w:type="spellEnd"/>
          </w:p>
        </w:tc>
        <w:tc>
          <w:tcPr>
            <w:tcW w:w="1843" w:type="dxa"/>
            <w:tcBorders>
              <w:top w:val="nil"/>
              <w:left w:val="nil"/>
              <w:bottom w:val="nil"/>
              <w:right w:val="nil"/>
            </w:tcBorders>
            <w:shd w:val="clear" w:color="auto" w:fill="auto"/>
            <w:hideMark/>
          </w:tcPr>
          <w:p w:rsidR="0071174A" w:rsidRPr="0071174A" w:rsidRDefault="004D6767" w:rsidP="0071174A">
            <w:pPr>
              <w:spacing w:line="240" w:lineRule="auto"/>
              <w:rPr>
                <w:rFonts w:eastAsia="Times New Roman" w:cs="Times New Roman"/>
                <w:color w:val="000000"/>
                <w:sz w:val="18"/>
                <w:szCs w:val="18"/>
                <w:lang w:eastAsia="nl-NL"/>
              </w:rPr>
            </w:pPr>
            <w:r>
              <w:rPr>
                <w:rFonts w:eastAsia="Times New Roman" w:cs="Times New Roman"/>
                <w:color w:val="000000"/>
                <w:sz w:val="18"/>
                <w:szCs w:val="18"/>
                <w:lang w:eastAsia="nl-NL"/>
              </w:rPr>
              <w:t>INFORMATIEOBJECT</w:t>
            </w:r>
            <w:r w:rsidR="0071174A" w:rsidRPr="0071174A">
              <w:rPr>
                <w:rFonts w:eastAsia="Times New Roman" w:cs="Times New Roman"/>
                <w:color w:val="000000"/>
                <w:sz w:val="18"/>
                <w:szCs w:val="18"/>
                <w:lang w:eastAsia="nl-NL"/>
              </w:rPr>
              <w:t xml:space="preserve"> . </w:t>
            </w:r>
            <w:proofErr w:type="spellStart"/>
            <w:r w:rsidR="0071174A" w:rsidRPr="0071174A">
              <w:rPr>
                <w:rFonts w:eastAsia="Times New Roman" w:cs="Times New Roman"/>
                <w:color w:val="000000"/>
                <w:sz w:val="18"/>
                <w:szCs w:val="18"/>
                <w:lang w:eastAsia="nl-NL"/>
              </w:rPr>
              <w:t>Vertrouwelijkaanduiding</w:t>
            </w:r>
            <w:proofErr w:type="spellEnd"/>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del w:id="383" w:author="Arjan" w:date="2013-10-02T13:23:00Z">
              <w:r w:rsidRPr="0071174A" w:rsidDel="00A8106A">
                <w:rPr>
                  <w:rFonts w:eastAsia="Times New Roman" w:cs="Times New Roman"/>
                  <w:color w:val="000000"/>
                  <w:sz w:val="18"/>
                  <w:szCs w:val="18"/>
                  <w:lang w:eastAsia="nl-NL"/>
                </w:rPr>
                <w:delText>-</w:delText>
              </w:r>
            </w:del>
            <w:ins w:id="384" w:author="Arjan" w:date="2013-10-02T13:23:00Z">
              <w:r w:rsidR="00A8106A">
                <w:rPr>
                  <w:rFonts w:eastAsia="Times New Roman" w:cs="Times New Roman"/>
                  <w:color w:val="000000"/>
                  <w:sz w:val="18"/>
                  <w:szCs w:val="18"/>
                  <w:lang w:eastAsia="nl-NL"/>
                </w:rPr>
                <w:t xml:space="preserve">ZAAK . ZAAKTYPE . </w:t>
              </w:r>
              <w:proofErr w:type="spellStart"/>
              <w:r w:rsidR="00A8106A" w:rsidRPr="0071174A">
                <w:rPr>
                  <w:rFonts w:eastAsia="Times New Roman" w:cs="Times New Roman"/>
                  <w:color w:val="000000"/>
                  <w:sz w:val="18"/>
                  <w:szCs w:val="18"/>
                  <w:lang w:eastAsia="nl-NL"/>
                </w:rPr>
                <w:t>Vertrouwelijkaanduiding</w:t>
              </w:r>
            </w:ins>
            <w:proofErr w:type="spellEnd"/>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Datum/periode</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17.2</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Datum of periode waarin deze toegangsbeperking van toepassing is</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D33144" w:rsidP="00D33144">
            <w:pPr>
              <w:spacing w:line="240" w:lineRule="auto"/>
              <w:rPr>
                <w:rFonts w:eastAsia="Times New Roman" w:cs="Times New Roman"/>
                <w:color w:val="000000"/>
                <w:sz w:val="18"/>
                <w:szCs w:val="18"/>
                <w:lang w:eastAsia="nl-NL"/>
              </w:rPr>
            </w:pPr>
            <w:ins w:id="385" w:author="Arjan" w:date="2013-10-02T13:27:00Z">
              <w:r>
                <w:rPr>
                  <w:rFonts w:eastAsia="Times New Roman" w:cs="Times New Roman"/>
                  <w:color w:val="000000"/>
                  <w:sz w:val="18"/>
                  <w:szCs w:val="18"/>
                  <w:lang w:eastAsia="nl-NL"/>
                </w:rPr>
                <w:t xml:space="preserve">De datum </w:t>
              </w:r>
            </w:ins>
            <w:ins w:id="386" w:author="Arjan" w:date="2013-10-02T13:32:00Z">
              <w:r>
                <w:rPr>
                  <w:rFonts w:eastAsia="Times New Roman" w:cs="Times New Roman"/>
                  <w:color w:val="000000"/>
                  <w:sz w:val="18"/>
                  <w:szCs w:val="18"/>
                  <w:lang w:eastAsia="nl-NL"/>
                </w:rPr>
                <w:t>materiële</w:t>
              </w:r>
            </w:ins>
            <w:ins w:id="387" w:author="Arjan" w:date="2013-10-02T13:27:00Z">
              <w:r>
                <w:rPr>
                  <w:rFonts w:eastAsia="Times New Roman" w:cs="Times New Roman"/>
                  <w:color w:val="000000"/>
                  <w:sz w:val="18"/>
                  <w:szCs w:val="18"/>
                  <w:lang w:eastAsia="nl-NL"/>
                </w:rPr>
                <w:t xml:space="preserve"> historie van de laatst bekende waarde van </w:t>
              </w:r>
            </w:ins>
            <w:r w:rsidR="004D6767">
              <w:rPr>
                <w:rFonts w:eastAsia="Times New Roman" w:cs="Times New Roman"/>
                <w:color w:val="000000"/>
                <w:sz w:val="18"/>
                <w:szCs w:val="18"/>
                <w:lang w:eastAsia="nl-NL"/>
              </w:rPr>
              <w:t>INFORMATIEOBJECT</w:t>
            </w:r>
            <w:r w:rsidR="0071174A" w:rsidRPr="0071174A">
              <w:rPr>
                <w:rFonts w:eastAsia="Times New Roman" w:cs="Times New Roman"/>
                <w:color w:val="000000"/>
                <w:sz w:val="18"/>
                <w:szCs w:val="18"/>
                <w:lang w:eastAsia="nl-NL"/>
              </w:rPr>
              <w:t xml:space="preserve"> . </w:t>
            </w:r>
            <w:del w:id="388" w:author="Arjan" w:date="2013-10-02T13:27:00Z">
              <w:r w:rsidR="0071174A" w:rsidRPr="0071174A" w:rsidDel="00D33144">
                <w:rPr>
                  <w:rFonts w:eastAsia="Times New Roman" w:cs="Times New Roman"/>
                  <w:color w:val="000000"/>
                  <w:sz w:val="18"/>
                  <w:szCs w:val="18"/>
                  <w:lang w:eastAsia="nl-NL"/>
                </w:rPr>
                <w:delText xml:space="preserve">Creatiedatum </w:delText>
              </w:r>
            </w:del>
            <w:proofErr w:type="spellStart"/>
            <w:ins w:id="389" w:author="Arjan" w:date="2013-10-02T13:27:00Z">
              <w:r>
                <w:rPr>
                  <w:rFonts w:eastAsia="Times New Roman" w:cs="Times New Roman"/>
                  <w:color w:val="000000"/>
                  <w:sz w:val="18"/>
                  <w:szCs w:val="18"/>
                  <w:lang w:eastAsia="nl-NL"/>
                </w:rPr>
                <w:t>Vertrouwelijkaanduiding</w:t>
              </w:r>
            </w:ins>
            <w:proofErr w:type="spellEnd"/>
            <w:del w:id="390" w:author="Arjan" w:date="2013-10-02T13:28:00Z">
              <w:r w:rsidR="0071174A" w:rsidRPr="0071174A" w:rsidDel="00D33144">
                <w:rPr>
                  <w:rFonts w:eastAsia="Times New Roman" w:cs="Times New Roman"/>
                  <w:color w:val="000000"/>
                  <w:sz w:val="18"/>
                  <w:szCs w:val="18"/>
                  <w:lang w:eastAsia="nl-NL"/>
                </w:rPr>
                <w:delText xml:space="preserve">indien deze een waarde heeft, anders </w:delText>
              </w:r>
              <w:r w:rsidR="004D6767" w:rsidDel="00D33144">
                <w:rPr>
                  <w:rFonts w:eastAsia="Times New Roman" w:cs="Times New Roman"/>
                  <w:color w:val="000000"/>
                  <w:sz w:val="18"/>
                  <w:szCs w:val="18"/>
                  <w:lang w:eastAsia="nl-NL"/>
                </w:rPr>
                <w:delText>INFORMATIEOBJECT</w:delText>
              </w:r>
              <w:r w:rsidR="0071174A" w:rsidRPr="0071174A" w:rsidDel="00D33144">
                <w:rPr>
                  <w:rFonts w:eastAsia="Times New Roman" w:cs="Times New Roman"/>
                  <w:color w:val="000000"/>
                  <w:sz w:val="18"/>
                  <w:szCs w:val="18"/>
                  <w:lang w:eastAsia="nl-NL"/>
                </w:rPr>
                <w:delText xml:space="preserve">  Ontvangstdatum</w:delText>
              </w:r>
            </w:del>
          </w:p>
        </w:tc>
        <w:tc>
          <w:tcPr>
            <w:tcW w:w="1843" w:type="dxa"/>
            <w:tcBorders>
              <w:top w:val="nil"/>
              <w:left w:val="nil"/>
              <w:bottom w:val="nil"/>
              <w:right w:val="nil"/>
            </w:tcBorders>
            <w:shd w:val="clear" w:color="auto" w:fill="auto"/>
            <w:hideMark/>
          </w:tcPr>
          <w:p w:rsidR="0071174A" w:rsidRPr="0071174A" w:rsidRDefault="00D33144" w:rsidP="0071174A">
            <w:pPr>
              <w:spacing w:line="240" w:lineRule="auto"/>
              <w:rPr>
                <w:rFonts w:eastAsia="Times New Roman" w:cs="Times New Roman"/>
                <w:color w:val="000000"/>
                <w:sz w:val="18"/>
                <w:szCs w:val="18"/>
                <w:lang w:eastAsia="nl-NL"/>
              </w:rPr>
            </w:pPr>
            <w:ins w:id="391" w:author="Arjan" w:date="2013-10-02T13:28:00Z">
              <w:r>
                <w:rPr>
                  <w:rFonts w:eastAsia="Times New Roman" w:cs="Times New Roman"/>
                  <w:color w:val="000000"/>
                  <w:sz w:val="18"/>
                  <w:szCs w:val="18"/>
                  <w:lang w:eastAsia="nl-NL"/>
                </w:rPr>
                <w:t xml:space="preserve">De datum </w:t>
              </w:r>
            </w:ins>
            <w:ins w:id="392" w:author="Arjan" w:date="2013-10-02T13:32:00Z">
              <w:r>
                <w:rPr>
                  <w:rFonts w:eastAsia="Times New Roman" w:cs="Times New Roman"/>
                  <w:color w:val="000000"/>
                  <w:sz w:val="18"/>
                  <w:szCs w:val="18"/>
                  <w:lang w:eastAsia="nl-NL"/>
                </w:rPr>
                <w:t>materiële</w:t>
              </w:r>
            </w:ins>
            <w:ins w:id="393" w:author="Arjan" w:date="2013-10-02T13:28:00Z">
              <w:r>
                <w:rPr>
                  <w:rFonts w:eastAsia="Times New Roman" w:cs="Times New Roman"/>
                  <w:color w:val="000000"/>
                  <w:sz w:val="18"/>
                  <w:szCs w:val="18"/>
                  <w:lang w:eastAsia="nl-NL"/>
                </w:rPr>
                <w:t xml:space="preserve"> historie van de laatst bekende waarde van </w:t>
              </w:r>
            </w:ins>
            <w:r w:rsidR="004D6767">
              <w:rPr>
                <w:rFonts w:eastAsia="Times New Roman" w:cs="Times New Roman"/>
                <w:color w:val="000000"/>
                <w:sz w:val="18"/>
                <w:szCs w:val="18"/>
                <w:lang w:eastAsia="nl-NL"/>
              </w:rPr>
              <w:t>INFORMATIEOBJECT</w:t>
            </w:r>
            <w:r w:rsidR="0071174A" w:rsidRPr="0071174A">
              <w:rPr>
                <w:rFonts w:eastAsia="Times New Roman" w:cs="Times New Roman"/>
                <w:color w:val="000000"/>
                <w:sz w:val="18"/>
                <w:szCs w:val="18"/>
                <w:lang w:eastAsia="nl-NL"/>
              </w:rPr>
              <w:t xml:space="preserve"> . </w:t>
            </w:r>
            <w:proofErr w:type="spellStart"/>
            <w:ins w:id="394" w:author="Arjan" w:date="2013-10-02T13:28:00Z">
              <w:r>
                <w:rPr>
                  <w:rFonts w:eastAsia="Times New Roman" w:cs="Times New Roman"/>
                  <w:color w:val="000000"/>
                  <w:sz w:val="18"/>
                  <w:szCs w:val="18"/>
                  <w:lang w:eastAsia="nl-NL"/>
                </w:rPr>
                <w:t>Vertrouwelijkaanduiding</w:t>
              </w:r>
            </w:ins>
            <w:proofErr w:type="spellEnd"/>
            <w:del w:id="395" w:author="Arjan" w:date="2013-10-02T13:28:00Z">
              <w:r w:rsidR="0071174A" w:rsidRPr="0071174A" w:rsidDel="00D33144">
                <w:rPr>
                  <w:rFonts w:eastAsia="Times New Roman" w:cs="Times New Roman"/>
                  <w:color w:val="000000"/>
                  <w:sz w:val="18"/>
                  <w:szCs w:val="18"/>
                  <w:lang w:eastAsia="nl-NL"/>
                </w:rPr>
                <w:delText xml:space="preserve">Creatiedatum indien deze een waarde heeft, anders </w:delText>
              </w:r>
              <w:r w:rsidR="004D6767" w:rsidDel="00D33144">
                <w:rPr>
                  <w:rFonts w:eastAsia="Times New Roman" w:cs="Times New Roman"/>
                  <w:color w:val="000000"/>
                  <w:sz w:val="18"/>
                  <w:szCs w:val="18"/>
                  <w:lang w:eastAsia="nl-NL"/>
                </w:rPr>
                <w:delText>INFORMATIEOBJECT</w:delText>
              </w:r>
              <w:r w:rsidR="0071174A" w:rsidRPr="0071174A" w:rsidDel="00D33144">
                <w:rPr>
                  <w:rFonts w:eastAsia="Times New Roman" w:cs="Times New Roman"/>
                  <w:color w:val="000000"/>
                  <w:sz w:val="18"/>
                  <w:szCs w:val="18"/>
                  <w:lang w:eastAsia="nl-NL"/>
                </w:rPr>
                <w:delText xml:space="preserve">  Ontvangstdatum</w:delText>
              </w:r>
            </w:del>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del w:id="396" w:author="Arjan" w:date="2013-10-02T13:25:00Z">
              <w:r w:rsidRPr="0071174A" w:rsidDel="00D33144">
                <w:rPr>
                  <w:rFonts w:eastAsia="Times New Roman" w:cs="Times New Roman"/>
                  <w:color w:val="000000"/>
                  <w:sz w:val="18"/>
                  <w:szCs w:val="18"/>
                  <w:lang w:eastAsia="nl-NL"/>
                </w:rPr>
                <w:delText>-</w:delText>
              </w:r>
            </w:del>
            <w:ins w:id="397" w:author="Arjan" w:date="2013-10-02T13:25:00Z">
              <w:r w:rsidR="00D33144">
                <w:rPr>
                  <w:rFonts w:eastAsia="Times New Roman" w:cs="Times New Roman"/>
                  <w:color w:val="000000"/>
                  <w:sz w:val="18"/>
                  <w:szCs w:val="18"/>
                  <w:lang w:eastAsia="nl-NL"/>
                </w:rPr>
                <w:t>ZAAK . Registratiedatum</w:t>
              </w:r>
            </w:ins>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De periode start met genoemde datum. De eindigheid wordt bepaald door generieke wetgeving.</w:t>
            </w: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Openbaarheid</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18</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Mogelijke beperkingen aan de raadpleging</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V.w.b. herhaling: In de loop der tijd zal beperking aan openbaarheid wijzigen. </w:t>
            </w:r>
            <w:r w:rsidRPr="0071174A">
              <w:rPr>
                <w:rFonts w:eastAsia="Times New Roman" w:cs="Times New Roman"/>
                <w:color w:val="000000"/>
                <w:sz w:val="18"/>
                <w:szCs w:val="18"/>
                <w:lang w:eastAsia="nl-NL"/>
              </w:rPr>
              <w:br/>
              <w:t>Advies: Indien mogelijk ontlenen aan classificatieschema</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0-N</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2109" w:type="dxa"/>
            <w:tcBorders>
              <w:top w:val="nil"/>
              <w:left w:val="nil"/>
              <w:bottom w:val="nil"/>
              <w:right w:val="nil"/>
            </w:tcBorders>
            <w:shd w:val="clear" w:color="auto" w:fill="auto"/>
            <w:hideMark/>
          </w:tcPr>
          <w:p w:rsidR="0071174A" w:rsidRPr="0071174A" w:rsidRDefault="0071174A" w:rsidP="00D33144">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Specificatie in subelementen</w:t>
            </w:r>
            <w:del w:id="398" w:author="Arjan" w:date="2013-10-02T13:29:00Z">
              <w:r w:rsidRPr="0071174A" w:rsidDel="00D33144">
                <w:rPr>
                  <w:rFonts w:eastAsia="Times New Roman" w:cs="Times New Roman"/>
                  <w:color w:val="000000"/>
                  <w:sz w:val="18"/>
                  <w:szCs w:val="18"/>
                  <w:lang w:eastAsia="nl-NL"/>
                </w:rPr>
                <w:delText>, niet voor zaken.</w:delText>
              </w:r>
            </w:del>
            <w:r w:rsidRPr="0071174A">
              <w:rPr>
                <w:rFonts w:eastAsia="Times New Roman" w:cs="Times New Roman"/>
                <w:color w:val="000000"/>
                <w:sz w:val="18"/>
                <w:szCs w:val="18"/>
                <w:lang w:eastAsia="nl-NL"/>
              </w:rPr>
              <w:t xml:space="preserve"> </w:t>
            </w: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 Omschrijving beperkingen</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18.1</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Omschrijving van beperkingen voor raadpleging</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roofErr w:type="spellStart"/>
            <w:r w:rsidRPr="0071174A">
              <w:rPr>
                <w:rFonts w:eastAsia="Times New Roman" w:cs="Times New Roman"/>
                <w:color w:val="000000"/>
                <w:sz w:val="18"/>
                <w:szCs w:val="18"/>
                <w:lang w:eastAsia="nl-NL"/>
              </w:rPr>
              <w:t>Defaultwaarde</w:t>
            </w:r>
            <w:proofErr w:type="spellEnd"/>
            <w:r w:rsidRPr="0071174A">
              <w:rPr>
                <w:rFonts w:eastAsia="Times New Roman" w:cs="Times New Roman"/>
                <w:color w:val="000000"/>
                <w:sz w:val="18"/>
                <w:szCs w:val="18"/>
                <w:lang w:eastAsia="nl-NL"/>
              </w:rPr>
              <w:t>: “openbaar”.</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0-N</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Openbaar' indien </w:t>
            </w:r>
            <w:r w:rsidR="004D6767">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 xml:space="preserve"> . </w:t>
            </w:r>
            <w:proofErr w:type="spellStart"/>
            <w:r w:rsidRPr="0071174A">
              <w:rPr>
                <w:rFonts w:eastAsia="Times New Roman" w:cs="Times New Roman"/>
                <w:color w:val="000000"/>
                <w:sz w:val="18"/>
                <w:szCs w:val="18"/>
                <w:lang w:eastAsia="nl-NL"/>
              </w:rPr>
              <w:t>Vertrouwelijkaanduiding</w:t>
            </w:r>
            <w:proofErr w:type="spellEnd"/>
            <w:r w:rsidRPr="0071174A">
              <w:rPr>
                <w:rFonts w:eastAsia="Times New Roman" w:cs="Times New Roman"/>
                <w:color w:val="000000"/>
                <w:sz w:val="18"/>
                <w:szCs w:val="18"/>
                <w:lang w:eastAsia="nl-NL"/>
              </w:rPr>
              <w:t xml:space="preserve"> = 'OPENBAAR', 'Beperkt openbaar' indien </w:t>
            </w:r>
            <w:r w:rsidR="004D6767">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 xml:space="preserve"> . </w:t>
            </w:r>
            <w:proofErr w:type="spellStart"/>
            <w:r w:rsidRPr="0071174A">
              <w:rPr>
                <w:rFonts w:eastAsia="Times New Roman" w:cs="Times New Roman"/>
                <w:color w:val="000000"/>
                <w:sz w:val="18"/>
                <w:szCs w:val="18"/>
                <w:lang w:eastAsia="nl-NL"/>
              </w:rPr>
              <w:t>Vertrouwelijkaanduiding</w:t>
            </w:r>
            <w:proofErr w:type="spellEnd"/>
            <w:r w:rsidRPr="0071174A">
              <w:rPr>
                <w:rFonts w:eastAsia="Times New Roman" w:cs="Times New Roman"/>
                <w:color w:val="000000"/>
                <w:sz w:val="18"/>
                <w:szCs w:val="18"/>
                <w:lang w:eastAsia="nl-NL"/>
              </w:rPr>
              <w:t xml:space="preserve"> = 'BEPERKT OPENBAAR', 'Niet openbaar' indien </w:t>
            </w:r>
            <w:r w:rsidR="004D6767">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 xml:space="preserve"> . </w:t>
            </w:r>
            <w:proofErr w:type="spellStart"/>
            <w:r w:rsidRPr="0071174A">
              <w:rPr>
                <w:rFonts w:eastAsia="Times New Roman" w:cs="Times New Roman"/>
                <w:color w:val="000000"/>
                <w:sz w:val="18"/>
                <w:szCs w:val="18"/>
                <w:lang w:eastAsia="nl-NL"/>
              </w:rPr>
              <w:t>Vertrouwelijkaanduiding</w:t>
            </w:r>
            <w:proofErr w:type="spellEnd"/>
            <w:r w:rsidRPr="0071174A">
              <w:rPr>
                <w:rFonts w:eastAsia="Times New Roman" w:cs="Times New Roman"/>
                <w:color w:val="000000"/>
                <w:sz w:val="18"/>
                <w:szCs w:val="18"/>
                <w:lang w:eastAsia="nl-NL"/>
              </w:rPr>
              <w:t xml:space="preserve"> een andere waarde heeft  </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Openbaar' indien </w:t>
            </w:r>
            <w:r w:rsidR="004D6767">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 xml:space="preserve"> . </w:t>
            </w:r>
            <w:proofErr w:type="spellStart"/>
            <w:r w:rsidRPr="0071174A">
              <w:rPr>
                <w:rFonts w:eastAsia="Times New Roman" w:cs="Times New Roman"/>
                <w:color w:val="000000"/>
                <w:sz w:val="18"/>
                <w:szCs w:val="18"/>
                <w:lang w:eastAsia="nl-NL"/>
              </w:rPr>
              <w:t>Vertrouwelijkaanduiding</w:t>
            </w:r>
            <w:proofErr w:type="spellEnd"/>
            <w:r w:rsidRPr="0071174A">
              <w:rPr>
                <w:rFonts w:eastAsia="Times New Roman" w:cs="Times New Roman"/>
                <w:color w:val="000000"/>
                <w:sz w:val="18"/>
                <w:szCs w:val="18"/>
                <w:lang w:eastAsia="nl-NL"/>
              </w:rPr>
              <w:t xml:space="preserve"> = 'OPENBAAR', 'Beperkt openbaar' indien </w:t>
            </w:r>
            <w:r w:rsidR="004D6767">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 xml:space="preserve"> . </w:t>
            </w:r>
            <w:proofErr w:type="spellStart"/>
            <w:r w:rsidRPr="0071174A">
              <w:rPr>
                <w:rFonts w:eastAsia="Times New Roman" w:cs="Times New Roman"/>
                <w:color w:val="000000"/>
                <w:sz w:val="18"/>
                <w:szCs w:val="18"/>
                <w:lang w:eastAsia="nl-NL"/>
              </w:rPr>
              <w:t>Vertrouwelijkaanduiding</w:t>
            </w:r>
            <w:proofErr w:type="spellEnd"/>
            <w:r w:rsidRPr="0071174A">
              <w:rPr>
                <w:rFonts w:eastAsia="Times New Roman" w:cs="Times New Roman"/>
                <w:color w:val="000000"/>
                <w:sz w:val="18"/>
                <w:szCs w:val="18"/>
                <w:lang w:eastAsia="nl-NL"/>
              </w:rPr>
              <w:t xml:space="preserve"> = 'BEPERKT OPENBAAR', 'Niet openbaar' indien </w:t>
            </w:r>
            <w:r w:rsidR="004D6767">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 xml:space="preserve"> . </w:t>
            </w:r>
            <w:proofErr w:type="spellStart"/>
            <w:r w:rsidRPr="0071174A">
              <w:rPr>
                <w:rFonts w:eastAsia="Times New Roman" w:cs="Times New Roman"/>
                <w:color w:val="000000"/>
                <w:sz w:val="18"/>
                <w:szCs w:val="18"/>
                <w:lang w:eastAsia="nl-NL"/>
              </w:rPr>
              <w:t>Vertrouwelijkaanduiding</w:t>
            </w:r>
            <w:proofErr w:type="spellEnd"/>
            <w:r w:rsidRPr="0071174A">
              <w:rPr>
                <w:rFonts w:eastAsia="Times New Roman" w:cs="Times New Roman"/>
                <w:color w:val="000000"/>
                <w:sz w:val="18"/>
                <w:szCs w:val="18"/>
                <w:lang w:eastAsia="nl-NL"/>
              </w:rPr>
              <w:t xml:space="preserve"> een andere waarde heeft  </w:t>
            </w:r>
          </w:p>
        </w:tc>
        <w:tc>
          <w:tcPr>
            <w:tcW w:w="1843" w:type="dxa"/>
            <w:tcBorders>
              <w:top w:val="nil"/>
              <w:left w:val="nil"/>
              <w:bottom w:val="nil"/>
              <w:right w:val="nil"/>
            </w:tcBorders>
            <w:shd w:val="clear" w:color="auto" w:fill="auto"/>
            <w:hideMark/>
          </w:tcPr>
          <w:p w:rsidR="0071174A" w:rsidRPr="0071174A" w:rsidRDefault="0071174A" w:rsidP="00D33144">
            <w:pPr>
              <w:spacing w:line="240" w:lineRule="auto"/>
              <w:rPr>
                <w:rFonts w:eastAsia="Times New Roman" w:cs="Times New Roman"/>
                <w:color w:val="000000"/>
                <w:sz w:val="18"/>
                <w:szCs w:val="18"/>
                <w:lang w:eastAsia="nl-NL"/>
              </w:rPr>
            </w:pPr>
            <w:del w:id="399" w:author="Arjan" w:date="2013-10-02T13:30:00Z">
              <w:r w:rsidRPr="0071174A" w:rsidDel="00D33144">
                <w:rPr>
                  <w:rFonts w:eastAsia="Times New Roman" w:cs="Times New Roman"/>
                  <w:color w:val="000000"/>
                  <w:sz w:val="18"/>
                  <w:szCs w:val="18"/>
                  <w:lang w:eastAsia="nl-NL"/>
                </w:rPr>
                <w:delText>-</w:delText>
              </w:r>
            </w:del>
            <w:ins w:id="400" w:author="Arjan" w:date="2013-10-02T13:30:00Z">
              <w:r w:rsidR="00D33144" w:rsidRPr="0071174A">
                <w:rPr>
                  <w:rFonts w:eastAsia="Times New Roman" w:cs="Times New Roman"/>
                  <w:color w:val="000000"/>
                  <w:sz w:val="18"/>
                  <w:szCs w:val="18"/>
                  <w:lang w:eastAsia="nl-NL"/>
                </w:rPr>
                <w:t xml:space="preserve"> Openbaar' indien </w:t>
              </w:r>
              <w:r w:rsidR="00D33144">
                <w:rPr>
                  <w:rFonts w:eastAsia="Times New Roman" w:cs="Times New Roman"/>
                  <w:color w:val="000000"/>
                  <w:sz w:val="18"/>
                  <w:szCs w:val="18"/>
                  <w:lang w:eastAsia="nl-NL"/>
                </w:rPr>
                <w:t>ZAAK . ZAAKTYPE</w:t>
              </w:r>
              <w:r w:rsidR="00D33144" w:rsidRPr="0071174A">
                <w:rPr>
                  <w:rFonts w:eastAsia="Times New Roman" w:cs="Times New Roman"/>
                  <w:color w:val="000000"/>
                  <w:sz w:val="18"/>
                  <w:szCs w:val="18"/>
                  <w:lang w:eastAsia="nl-NL"/>
                </w:rPr>
                <w:t xml:space="preserve"> . </w:t>
              </w:r>
              <w:proofErr w:type="spellStart"/>
              <w:r w:rsidR="00D33144" w:rsidRPr="0071174A">
                <w:rPr>
                  <w:rFonts w:eastAsia="Times New Roman" w:cs="Times New Roman"/>
                  <w:color w:val="000000"/>
                  <w:sz w:val="18"/>
                  <w:szCs w:val="18"/>
                  <w:lang w:eastAsia="nl-NL"/>
                </w:rPr>
                <w:t>Vertrouwelijkaanduiding</w:t>
              </w:r>
              <w:proofErr w:type="spellEnd"/>
              <w:r w:rsidR="00D33144" w:rsidRPr="0071174A">
                <w:rPr>
                  <w:rFonts w:eastAsia="Times New Roman" w:cs="Times New Roman"/>
                  <w:color w:val="000000"/>
                  <w:sz w:val="18"/>
                  <w:szCs w:val="18"/>
                  <w:lang w:eastAsia="nl-NL"/>
                </w:rPr>
                <w:t xml:space="preserve"> = 'OPENBAAR', 'Beperkt openbaar' indien </w:t>
              </w:r>
            </w:ins>
            <w:ins w:id="401" w:author="Arjan" w:date="2013-10-02T13:31:00Z">
              <w:r w:rsidR="00D33144">
                <w:rPr>
                  <w:rFonts w:eastAsia="Times New Roman" w:cs="Times New Roman"/>
                  <w:color w:val="000000"/>
                  <w:sz w:val="18"/>
                  <w:szCs w:val="18"/>
                  <w:lang w:eastAsia="nl-NL"/>
                </w:rPr>
                <w:t>ZAAK . ZAAKTYPE</w:t>
              </w:r>
            </w:ins>
            <w:ins w:id="402" w:author="Arjan" w:date="2013-10-02T13:30:00Z">
              <w:r w:rsidR="00D33144" w:rsidRPr="0071174A">
                <w:rPr>
                  <w:rFonts w:eastAsia="Times New Roman" w:cs="Times New Roman"/>
                  <w:color w:val="000000"/>
                  <w:sz w:val="18"/>
                  <w:szCs w:val="18"/>
                  <w:lang w:eastAsia="nl-NL"/>
                </w:rPr>
                <w:t xml:space="preserve"> . </w:t>
              </w:r>
              <w:proofErr w:type="spellStart"/>
              <w:r w:rsidR="00D33144" w:rsidRPr="0071174A">
                <w:rPr>
                  <w:rFonts w:eastAsia="Times New Roman" w:cs="Times New Roman"/>
                  <w:color w:val="000000"/>
                  <w:sz w:val="18"/>
                  <w:szCs w:val="18"/>
                  <w:lang w:eastAsia="nl-NL"/>
                </w:rPr>
                <w:t>Vertrouwelijkaanduiding</w:t>
              </w:r>
              <w:proofErr w:type="spellEnd"/>
              <w:r w:rsidR="00D33144" w:rsidRPr="0071174A">
                <w:rPr>
                  <w:rFonts w:eastAsia="Times New Roman" w:cs="Times New Roman"/>
                  <w:color w:val="000000"/>
                  <w:sz w:val="18"/>
                  <w:szCs w:val="18"/>
                  <w:lang w:eastAsia="nl-NL"/>
                </w:rPr>
                <w:t xml:space="preserve"> = 'BEPERKT OPENBAAR', 'Niet openbaar' indien </w:t>
              </w:r>
            </w:ins>
            <w:ins w:id="403" w:author="Arjan" w:date="2013-10-02T13:31:00Z">
              <w:r w:rsidR="00D33144">
                <w:rPr>
                  <w:rFonts w:eastAsia="Times New Roman" w:cs="Times New Roman"/>
                  <w:color w:val="000000"/>
                  <w:sz w:val="18"/>
                  <w:szCs w:val="18"/>
                  <w:lang w:eastAsia="nl-NL"/>
                </w:rPr>
                <w:t>ZAAK . ZAAKTYPE</w:t>
              </w:r>
            </w:ins>
            <w:ins w:id="404" w:author="Arjan" w:date="2013-10-02T13:30:00Z">
              <w:r w:rsidR="00D33144" w:rsidRPr="0071174A">
                <w:rPr>
                  <w:rFonts w:eastAsia="Times New Roman" w:cs="Times New Roman"/>
                  <w:color w:val="000000"/>
                  <w:sz w:val="18"/>
                  <w:szCs w:val="18"/>
                  <w:lang w:eastAsia="nl-NL"/>
                </w:rPr>
                <w:t xml:space="preserve"> . </w:t>
              </w:r>
              <w:proofErr w:type="spellStart"/>
              <w:r w:rsidR="00D33144" w:rsidRPr="0071174A">
                <w:rPr>
                  <w:rFonts w:eastAsia="Times New Roman" w:cs="Times New Roman"/>
                  <w:color w:val="000000"/>
                  <w:sz w:val="18"/>
                  <w:szCs w:val="18"/>
                  <w:lang w:eastAsia="nl-NL"/>
                </w:rPr>
                <w:t>Vertrouwelijkaanduiding</w:t>
              </w:r>
              <w:proofErr w:type="spellEnd"/>
              <w:r w:rsidR="00D33144" w:rsidRPr="0071174A">
                <w:rPr>
                  <w:rFonts w:eastAsia="Times New Roman" w:cs="Times New Roman"/>
                  <w:color w:val="000000"/>
                  <w:sz w:val="18"/>
                  <w:szCs w:val="18"/>
                  <w:lang w:eastAsia="nl-NL"/>
                </w:rPr>
                <w:t xml:space="preserve"> een andere waarde heeft  </w:t>
              </w:r>
            </w:ins>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r>
      <w:tr w:rsidR="00D33144" w:rsidRPr="0071174A" w:rsidTr="00647DCE">
        <w:tc>
          <w:tcPr>
            <w:tcW w:w="1293" w:type="dxa"/>
            <w:tcBorders>
              <w:top w:val="nil"/>
              <w:left w:val="nil"/>
              <w:bottom w:val="nil"/>
              <w:right w:val="nil"/>
            </w:tcBorders>
            <w:shd w:val="clear" w:color="auto" w:fill="auto"/>
            <w:hideMark/>
          </w:tcPr>
          <w:p w:rsidR="00D33144" w:rsidRPr="0071174A" w:rsidRDefault="00D33144"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Datum/periode</w:t>
            </w:r>
          </w:p>
        </w:tc>
        <w:tc>
          <w:tcPr>
            <w:tcW w:w="425" w:type="dxa"/>
            <w:tcBorders>
              <w:top w:val="nil"/>
              <w:left w:val="nil"/>
              <w:bottom w:val="nil"/>
              <w:right w:val="nil"/>
            </w:tcBorders>
            <w:shd w:val="clear" w:color="auto" w:fill="auto"/>
            <w:hideMark/>
          </w:tcPr>
          <w:p w:rsidR="00D33144" w:rsidRPr="0071174A" w:rsidRDefault="00D33144"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18.2</w:t>
            </w:r>
          </w:p>
        </w:tc>
        <w:tc>
          <w:tcPr>
            <w:tcW w:w="1701" w:type="dxa"/>
            <w:tcBorders>
              <w:top w:val="nil"/>
              <w:left w:val="nil"/>
              <w:bottom w:val="nil"/>
              <w:right w:val="nil"/>
            </w:tcBorders>
            <w:shd w:val="clear" w:color="auto" w:fill="auto"/>
            <w:hideMark/>
          </w:tcPr>
          <w:p w:rsidR="00D33144" w:rsidRPr="0071174A" w:rsidRDefault="00D33144"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Datum of periode waarin </w:t>
            </w:r>
            <w:proofErr w:type="spellStart"/>
            <w:r w:rsidRPr="0071174A">
              <w:rPr>
                <w:rFonts w:eastAsia="Times New Roman" w:cs="Times New Roman"/>
                <w:color w:val="000000"/>
                <w:sz w:val="18"/>
                <w:szCs w:val="18"/>
                <w:lang w:eastAsia="nl-NL"/>
              </w:rPr>
              <w:t>openbaarheidsbeperking</w:t>
            </w:r>
            <w:proofErr w:type="spellEnd"/>
            <w:r w:rsidRPr="0071174A">
              <w:rPr>
                <w:rFonts w:eastAsia="Times New Roman" w:cs="Times New Roman"/>
                <w:color w:val="000000"/>
                <w:sz w:val="18"/>
                <w:szCs w:val="18"/>
                <w:lang w:eastAsia="nl-NL"/>
              </w:rPr>
              <w:t xml:space="preserve"> van toepassing is</w:t>
            </w:r>
          </w:p>
        </w:tc>
        <w:tc>
          <w:tcPr>
            <w:tcW w:w="3402" w:type="dxa"/>
            <w:tcBorders>
              <w:top w:val="nil"/>
              <w:left w:val="nil"/>
              <w:bottom w:val="nil"/>
              <w:right w:val="nil"/>
            </w:tcBorders>
            <w:shd w:val="clear" w:color="auto" w:fill="auto"/>
            <w:hideMark/>
          </w:tcPr>
          <w:p w:rsidR="00D33144" w:rsidRPr="0071174A" w:rsidRDefault="00D33144" w:rsidP="0071174A">
            <w:pPr>
              <w:spacing w:line="240" w:lineRule="auto"/>
              <w:rPr>
                <w:rFonts w:eastAsia="Times New Roman" w:cs="Times New Roman"/>
                <w:color w:val="000000"/>
                <w:sz w:val="18"/>
                <w:szCs w:val="18"/>
                <w:lang w:eastAsia="nl-NL"/>
              </w:rPr>
            </w:pPr>
          </w:p>
        </w:tc>
        <w:tc>
          <w:tcPr>
            <w:tcW w:w="567" w:type="dxa"/>
            <w:tcBorders>
              <w:top w:val="nil"/>
              <w:left w:val="nil"/>
              <w:bottom w:val="nil"/>
              <w:right w:val="nil"/>
            </w:tcBorders>
            <w:shd w:val="clear" w:color="auto" w:fill="auto"/>
            <w:hideMark/>
          </w:tcPr>
          <w:p w:rsidR="00D33144" w:rsidRPr="0071174A" w:rsidRDefault="00D33144"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D33144" w:rsidRPr="0071174A" w:rsidRDefault="00D33144" w:rsidP="0071174A">
            <w:pPr>
              <w:spacing w:line="240" w:lineRule="auto"/>
              <w:rPr>
                <w:rFonts w:eastAsia="Times New Roman" w:cs="Times New Roman"/>
                <w:color w:val="000000"/>
                <w:sz w:val="18"/>
                <w:szCs w:val="18"/>
                <w:lang w:eastAsia="nl-NL"/>
              </w:rPr>
            </w:pPr>
            <w:ins w:id="405" w:author="Arjan" w:date="2013-10-02T13:31:00Z">
              <w:r>
                <w:rPr>
                  <w:rFonts w:eastAsia="Times New Roman" w:cs="Times New Roman"/>
                  <w:color w:val="000000"/>
                  <w:sz w:val="18"/>
                  <w:szCs w:val="18"/>
                  <w:lang w:eastAsia="nl-NL"/>
                </w:rPr>
                <w:t xml:space="preserve">De datum </w:t>
              </w:r>
            </w:ins>
            <w:ins w:id="406" w:author="Arjan" w:date="2013-10-02T13:32:00Z">
              <w:r>
                <w:rPr>
                  <w:rFonts w:eastAsia="Times New Roman" w:cs="Times New Roman"/>
                  <w:color w:val="000000"/>
                  <w:sz w:val="18"/>
                  <w:szCs w:val="18"/>
                  <w:lang w:eastAsia="nl-NL"/>
                </w:rPr>
                <w:t>materiële</w:t>
              </w:r>
            </w:ins>
            <w:ins w:id="407" w:author="Arjan" w:date="2013-10-02T13:31:00Z">
              <w:r>
                <w:rPr>
                  <w:rFonts w:eastAsia="Times New Roman" w:cs="Times New Roman"/>
                  <w:color w:val="000000"/>
                  <w:sz w:val="18"/>
                  <w:szCs w:val="18"/>
                  <w:lang w:eastAsia="nl-NL"/>
                </w:rPr>
                <w:t xml:space="preserve"> historie van de laatst bekende waarde van INFORMATIEOBJECT</w:t>
              </w:r>
              <w:r w:rsidRPr="0071174A">
                <w:rPr>
                  <w:rFonts w:eastAsia="Times New Roman" w:cs="Times New Roman"/>
                  <w:color w:val="000000"/>
                  <w:sz w:val="18"/>
                  <w:szCs w:val="18"/>
                  <w:lang w:eastAsia="nl-NL"/>
                </w:rPr>
                <w:t xml:space="preserve"> . </w:t>
              </w:r>
              <w:proofErr w:type="spellStart"/>
              <w:r>
                <w:rPr>
                  <w:rFonts w:eastAsia="Times New Roman" w:cs="Times New Roman"/>
                  <w:color w:val="000000"/>
                  <w:sz w:val="18"/>
                  <w:szCs w:val="18"/>
                  <w:lang w:eastAsia="nl-NL"/>
                </w:rPr>
                <w:t>Vertrouwelijkaanduiding</w:t>
              </w:r>
            </w:ins>
            <w:proofErr w:type="spellEnd"/>
            <w:del w:id="408" w:author="Arjan" w:date="2013-10-02T13:31:00Z">
              <w:r w:rsidDel="001D1910">
                <w:rPr>
                  <w:rFonts w:eastAsia="Times New Roman" w:cs="Times New Roman"/>
                  <w:color w:val="000000"/>
                  <w:sz w:val="18"/>
                  <w:szCs w:val="18"/>
                  <w:lang w:eastAsia="nl-NL"/>
                </w:rPr>
                <w:delText>INFORMATIEOBJECT</w:delText>
              </w:r>
              <w:r w:rsidRPr="0071174A" w:rsidDel="001D1910">
                <w:rPr>
                  <w:rFonts w:eastAsia="Times New Roman" w:cs="Times New Roman"/>
                  <w:color w:val="000000"/>
                  <w:sz w:val="18"/>
                  <w:szCs w:val="18"/>
                  <w:lang w:eastAsia="nl-NL"/>
                </w:rPr>
                <w:delText xml:space="preserve"> . Creatiedatum indien deze een waarde heeft, anders </w:delText>
              </w:r>
              <w:r w:rsidDel="001D1910">
                <w:rPr>
                  <w:rFonts w:eastAsia="Times New Roman" w:cs="Times New Roman"/>
                  <w:color w:val="000000"/>
                  <w:sz w:val="18"/>
                  <w:szCs w:val="18"/>
                  <w:lang w:eastAsia="nl-NL"/>
                </w:rPr>
                <w:delText>INFORMATIEOBJECT</w:delText>
              </w:r>
              <w:r w:rsidRPr="0071174A" w:rsidDel="001D1910">
                <w:rPr>
                  <w:rFonts w:eastAsia="Times New Roman" w:cs="Times New Roman"/>
                  <w:color w:val="000000"/>
                  <w:sz w:val="18"/>
                  <w:szCs w:val="18"/>
                  <w:lang w:eastAsia="nl-NL"/>
                </w:rPr>
                <w:delText xml:space="preserve">  Ontvangstdatum</w:delText>
              </w:r>
            </w:del>
          </w:p>
        </w:tc>
        <w:tc>
          <w:tcPr>
            <w:tcW w:w="1843" w:type="dxa"/>
            <w:tcBorders>
              <w:top w:val="nil"/>
              <w:left w:val="nil"/>
              <w:bottom w:val="nil"/>
              <w:right w:val="nil"/>
            </w:tcBorders>
            <w:shd w:val="clear" w:color="auto" w:fill="auto"/>
            <w:hideMark/>
          </w:tcPr>
          <w:p w:rsidR="00D33144" w:rsidRPr="0071174A" w:rsidRDefault="00D33144" w:rsidP="0071174A">
            <w:pPr>
              <w:spacing w:line="240" w:lineRule="auto"/>
              <w:rPr>
                <w:rFonts w:eastAsia="Times New Roman" w:cs="Times New Roman"/>
                <w:color w:val="000000"/>
                <w:sz w:val="18"/>
                <w:szCs w:val="18"/>
                <w:lang w:eastAsia="nl-NL"/>
              </w:rPr>
            </w:pPr>
            <w:ins w:id="409" w:author="Arjan" w:date="2013-10-02T13:31:00Z">
              <w:r>
                <w:rPr>
                  <w:rFonts w:eastAsia="Times New Roman" w:cs="Times New Roman"/>
                  <w:color w:val="000000"/>
                  <w:sz w:val="18"/>
                  <w:szCs w:val="18"/>
                  <w:lang w:eastAsia="nl-NL"/>
                </w:rPr>
                <w:t xml:space="preserve">De datum </w:t>
              </w:r>
            </w:ins>
            <w:ins w:id="410" w:author="Arjan" w:date="2013-10-02T13:32:00Z">
              <w:r>
                <w:rPr>
                  <w:rFonts w:eastAsia="Times New Roman" w:cs="Times New Roman"/>
                  <w:color w:val="000000"/>
                  <w:sz w:val="18"/>
                  <w:szCs w:val="18"/>
                  <w:lang w:eastAsia="nl-NL"/>
                </w:rPr>
                <w:t>materiële</w:t>
              </w:r>
            </w:ins>
            <w:ins w:id="411" w:author="Arjan" w:date="2013-10-02T13:31:00Z">
              <w:r>
                <w:rPr>
                  <w:rFonts w:eastAsia="Times New Roman" w:cs="Times New Roman"/>
                  <w:color w:val="000000"/>
                  <w:sz w:val="18"/>
                  <w:szCs w:val="18"/>
                  <w:lang w:eastAsia="nl-NL"/>
                </w:rPr>
                <w:t xml:space="preserve"> historie van de laatst bekende waarde van INFORMATIEOBJECT</w:t>
              </w:r>
              <w:r w:rsidRPr="0071174A">
                <w:rPr>
                  <w:rFonts w:eastAsia="Times New Roman" w:cs="Times New Roman"/>
                  <w:color w:val="000000"/>
                  <w:sz w:val="18"/>
                  <w:szCs w:val="18"/>
                  <w:lang w:eastAsia="nl-NL"/>
                </w:rPr>
                <w:t xml:space="preserve"> . </w:t>
              </w:r>
              <w:proofErr w:type="spellStart"/>
              <w:r>
                <w:rPr>
                  <w:rFonts w:eastAsia="Times New Roman" w:cs="Times New Roman"/>
                  <w:color w:val="000000"/>
                  <w:sz w:val="18"/>
                  <w:szCs w:val="18"/>
                  <w:lang w:eastAsia="nl-NL"/>
                </w:rPr>
                <w:t>Vertrouwelijkaanduiding</w:t>
              </w:r>
            </w:ins>
            <w:proofErr w:type="spellEnd"/>
            <w:del w:id="412" w:author="Arjan" w:date="2013-10-02T13:31:00Z">
              <w:r w:rsidDel="001D1910">
                <w:rPr>
                  <w:rFonts w:eastAsia="Times New Roman" w:cs="Times New Roman"/>
                  <w:color w:val="000000"/>
                  <w:sz w:val="18"/>
                  <w:szCs w:val="18"/>
                  <w:lang w:eastAsia="nl-NL"/>
                </w:rPr>
                <w:delText>INFORMATIEOBJECT</w:delText>
              </w:r>
              <w:r w:rsidRPr="0071174A" w:rsidDel="001D1910">
                <w:rPr>
                  <w:rFonts w:eastAsia="Times New Roman" w:cs="Times New Roman"/>
                  <w:color w:val="000000"/>
                  <w:sz w:val="18"/>
                  <w:szCs w:val="18"/>
                  <w:lang w:eastAsia="nl-NL"/>
                </w:rPr>
                <w:delText xml:space="preserve"> . Creatiedatum indien deze een waarde heeft, anders </w:delText>
              </w:r>
              <w:r w:rsidDel="001D1910">
                <w:rPr>
                  <w:rFonts w:eastAsia="Times New Roman" w:cs="Times New Roman"/>
                  <w:color w:val="000000"/>
                  <w:sz w:val="18"/>
                  <w:szCs w:val="18"/>
                  <w:lang w:eastAsia="nl-NL"/>
                </w:rPr>
                <w:delText>INFORMATIEOBJECT</w:delText>
              </w:r>
              <w:r w:rsidRPr="0071174A" w:rsidDel="001D1910">
                <w:rPr>
                  <w:rFonts w:eastAsia="Times New Roman" w:cs="Times New Roman"/>
                  <w:color w:val="000000"/>
                  <w:sz w:val="18"/>
                  <w:szCs w:val="18"/>
                  <w:lang w:eastAsia="nl-NL"/>
                </w:rPr>
                <w:delText xml:space="preserve">  Ontvangstdatum</w:delText>
              </w:r>
            </w:del>
          </w:p>
        </w:tc>
        <w:tc>
          <w:tcPr>
            <w:tcW w:w="1843" w:type="dxa"/>
            <w:tcBorders>
              <w:top w:val="nil"/>
              <w:left w:val="nil"/>
              <w:bottom w:val="nil"/>
              <w:right w:val="nil"/>
            </w:tcBorders>
            <w:shd w:val="clear" w:color="auto" w:fill="auto"/>
            <w:hideMark/>
          </w:tcPr>
          <w:p w:rsidR="00D33144" w:rsidRPr="0071174A" w:rsidRDefault="00D33144" w:rsidP="0071174A">
            <w:pPr>
              <w:spacing w:line="240" w:lineRule="auto"/>
              <w:rPr>
                <w:rFonts w:eastAsia="Times New Roman" w:cs="Times New Roman"/>
                <w:color w:val="000000"/>
                <w:sz w:val="18"/>
                <w:szCs w:val="18"/>
                <w:lang w:eastAsia="nl-NL"/>
              </w:rPr>
            </w:pPr>
            <w:ins w:id="413" w:author="Arjan" w:date="2013-10-02T13:31:00Z">
              <w:r>
                <w:rPr>
                  <w:rFonts w:eastAsia="Times New Roman" w:cs="Times New Roman"/>
                  <w:color w:val="000000"/>
                  <w:sz w:val="18"/>
                  <w:szCs w:val="18"/>
                  <w:lang w:eastAsia="nl-NL"/>
                </w:rPr>
                <w:t>ZAAK . Registratiedatum</w:t>
              </w:r>
            </w:ins>
            <w:del w:id="414" w:author="Arjan" w:date="2013-10-02T13:31:00Z">
              <w:r w:rsidRPr="0071174A" w:rsidDel="001D1910">
                <w:rPr>
                  <w:rFonts w:eastAsia="Times New Roman" w:cs="Times New Roman"/>
                  <w:color w:val="000000"/>
                  <w:sz w:val="18"/>
                  <w:szCs w:val="18"/>
                  <w:lang w:eastAsia="nl-NL"/>
                </w:rPr>
                <w:delText>-</w:delText>
              </w:r>
            </w:del>
          </w:p>
        </w:tc>
        <w:tc>
          <w:tcPr>
            <w:tcW w:w="2109" w:type="dxa"/>
            <w:tcBorders>
              <w:top w:val="nil"/>
              <w:left w:val="nil"/>
              <w:bottom w:val="nil"/>
              <w:right w:val="nil"/>
            </w:tcBorders>
            <w:shd w:val="clear" w:color="auto" w:fill="auto"/>
            <w:hideMark/>
          </w:tcPr>
          <w:p w:rsidR="00D33144" w:rsidRPr="0071174A" w:rsidRDefault="00D33144"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De periode start met genoemde datum. De eindigheid wordt bepaald door generieke wetgeving.</w:t>
            </w: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Vorm</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19</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Redactie, verschijningsvorm en structuur van het record</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Vastleggen essentiële kenmerken van een document met als doel na migratie of emulatie de integriteit te kunnen vaststellen. Van belang voor bijvoorbeeld: e-mail met bijlagen, kaarten, etc.</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Specificatie in subelementen</w:t>
            </w: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Redactie/genre</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19.1</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Type archiefbescheiden (records) met een specifiek stijl, inhoud of vorm</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Advies: maak gebruik van een </w:t>
            </w:r>
            <w:proofErr w:type="spellStart"/>
            <w:r w:rsidRPr="0071174A">
              <w:rPr>
                <w:rFonts w:eastAsia="Times New Roman" w:cs="Times New Roman"/>
                <w:color w:val="000000"/>
                <w:sz w:val="18"/>
                <w:szCs w:val="18"/>
                <w:lang w:eastAsia="nl-NL"/>
              </w:rPr>
              <w:t>waardenlijst</w:t>
            </w:r>
            <w:proofErr w:type="spellEnd"/>
            <w:r w:rsidRPr="0071174A">
              <w:rPr>
                <w:rFonts w:eastAsia="Times New Roman" w:cs="Times New Roman"/>
                <w:color w:val="000000"/>
                <w:sz w:val="18"/>
                <w:szCs w:val="18"/>
                <w:lang w:eastAsia="nl-NL"/>
              </w:rPr>
              <w:t xml:space="preserve"> (memo, brief, database, website, </w:t>
            </w:r>
            <w:proofErr w:type="spellStart"/>
            <w:r w:rsidRPr="0071174A">
              <w:rPr>
                <w:rFonts w:eastAsia="Times New Roman" w:cs="Times New Roman"/>
                <w:color w:val="000000"/>
                <w:sz w:val="18"/>
                <w:szCs w:val="18"/>
                <w:lang w:eastAsia="nl-NL"/>
              </w:rPr>
              <w:t>etc</w:t>
            </w:r>
            <w:proofErr w:type="spellEnd"/>
            <w:r w:rsidRPr="0071174A">
              <w:rPr>
                <w:rFonts w:eastAsia="Times New Roman" w:cs="Times New Roman"/>
                <w:color w:val="000000"/>
                <w:sz w:val="18"/>
                <w:szCs w:val="18"/>
                <w:lang w:eastAsia="nl-NL"/>
              </w:rPr>
              <w:t>), zoals omschreven in NEN 2084.</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4D6767" w:rsidP="004D6767">
            <w:pPr>
              <w:spacing w:line="240" w:lineRule="auto"/>
              <w:rPr>
                <w:rFonts w:eastAsia="Times New Roman" w:cs="Times New Roman"/>
                <w:color w:val="000000"/>
                <w:sz w:val="18"/>
                <w:szCs w:val="18"/>
                <w:lang w:eastAsia="nl-NL"/>
              </w:rPr>
            </w:pPr>
            <w:r>
              <w:rPr>
                <w:rFonts w:eastAsia="Times New Roman" w:cs="Times New Roman"/>
                <w:color w:val="000000"/>
                <w:sz w:val="18"/>
                <w:szCs w:val="18"/>
                <w:lang w:eastAsia="nl-NL"/>
              </w:rPr>
              <w:t>INFORMATIEOBJECT</w:t>
            </w:r>
            <w:r w:rsidR="0071174A" w:rsidRPr="0071174A">
              <w:rPr>
                <w:rFonts w:eastAsia="Times New Roman" w:cs="Times New Roman"/>
                <w:color w:val="000000"/>
                <w:sz w:val="18"/>
                <w:szCs w:val="18"/>
                <w:lang w:eastAsia="nl-NL"/>
              </w:rPr>
              <w:t xml:space="preserve"> . </w:t>
            </w:r>
            <w:r>
              <w:rPr>
                <w:rFonts w:eastAsia="Times New Roman" w:cs="Times New Roman"/>
                <w:color w:val="000000"/>
                <w:sz w:val="18"/>
                <w:szCs w:val="18"/>
                <w:lang w:eastAsia="nl-NL"/>
              </w:rPr>
              <w:t>INFORMATIEOBJECT</w:t>
            </w:r>
            <w:r w:rsidR="0071174A" w:rsidRPr="0071174A">
              <w:rPr>
                <w:rFonts w:eastAsia="Times New Roman" w:cs="Times New Roman"/>
                <w:color w:val="000000"/>
                <w:sz w:val="18"/>
                <w:szCs w:val="18"/>
                <w:lang w:eastAsia="nl-NL"/>
              </w:rPr>
              <w:t xml:space="preserve">TYPE . </w:t>
            </w:r>
            <w:proofErr w:type="spellStart"/>
            <w:r>
              <w:rPr>
                <w:rFonts w:eastAsia="Times New Roman" w:cs="Times New Roman"/>
                <w:color w:val="000000"/>
                <w:sz w:val="18"/>
                <w:szCs w:val="18"/>
                <w:lang w:eastAsia="nl-NL"/>
              </w:rPr>
              <w:t>T</w:t>
            </w:r>
            <w:r w:rsidR="0071174A" w:rsidRPr="0071174A">
              <w:rPr>
                <w:rFonts w:eastAsia="Times New Roman" w:cs="Times New Roman"/>
                <w:color w:val="000000"/>
                <w:sz w:val="18"/>
                <w:szCs w:val="18"/>
                <w:lang w:eastAsia="nl-NL"/>
              </w:rPr>
              <w:t>ype-omschrijving</w:t>
            </w:r>
            <w:proofErr w:type="spellEnd"/>
            <w:r w:rsidR="0071174A" w:rsidRPr="0071174A">
              <w:rPr>
                <w:rFonts w:eastAsia="Times New Roman" w:cs="Times New Roman"/>
                <w:color w:val="000000"/>
                <w:sz w:val="18"/>
                <w:szCs w:val="18"/>
                <w:lang w:eastAsia="nl-NL"/>
              </w:rPr>
              <w:t>_generiek</w:t>
            </w:r>
          </w:p>
        </w:tc>
        <w:tc>
          <w:tcPr>
            <w:tcW w:w="1843" w:type="dxa"/>
            <w:tcBorders>
              <w:top w:val="nil"/>
              <w:left w:val="nil"/>
              <w:bottom w:val="nil"/>
              <w:right w:val="nil"/>
            </w:tcBorders>
            <w:shd w:val="clear" w:color="auto" w:fill="auto"/>
            <w:hideMark/>
          </w:tcPr>
          <w:p w:rsidR="0071174A" w:rsidRPr="0071174A" w:rsidRDefault="004D6767" w:rsidP="004D6767">
            <w:pPr>
              <w:spacing w:line="240" w:lineRule="auto"/>
              <w:rPr>
                <w:rFonts w:eastAsia="Times New Roman" w:cs="Times New Roman"/>
                <w:color w:val="000000"/>
                <w:sz w:val="18"/>
                <w:szCs w:val="18"/>
                <w:lang w:eastAsia="nl-NL"/>
              </w:rPr>
            </w:pPr>
            <w:r>
              <w:rPr>
                <w:rFonts w:eastAsia="Times New Roman" w:cs="Times New Roman"/>
                <w:color w:val="000000"/>
                <w:sz w:val="18"/>
                <w:szCs w:val="18"/>
                <w:lang w:eastAsia="nl-NL"/>
              </w:rPr>
              <w:t>INFORMATIEOBJECT</w:t>
            </w:r>
            <w:r w:rsidR="0071174A" w:rsidRPr="0071174A">
              <w:rPr>
                <w:rFonts w:eastAsia="Times New Roman" w:cs="Times New Roman"/>
                <w:color w:val="000000"/>
                <w:sz w:val="18"/>
                <w:szCs w:val="18"/>
                <w:lang w:eastAsia="nl-NL"/>
              </w:rPr>
              <w:t xml:space="preserve"> . </w:t>
            </w:r>
            <w:r>
              <w:rPr>
                <w:rFonts w:eastAsia="Times New Roman" w:cs="Times New Roman"/>
                <w:color w:val="000000"/>
                <w:sz w:val="18"/>
                <w:szCs w:val="18"/>
                <w:lang w:eastAsia="nl-NL"/>
              </w:rPr>
              <w:t>INFORMATIEOBJECT</w:t>
            </w:r>
            <w:r w:rsidR="0071174A" w:rsidRPr="0071174A">
              <w:rPr>
                <w:rFonts w:eastAsia="Times New Roman" w:cs="Times New Roman"/>
                <w:color w:val="000000"/>
                <w:sz w:val="18"/>
                <w:szCs w:val="18"/>
                <w:lang w:eastAsia="nl-NL"/>
              </w:rPr>
              <w:t xml:space="preserve">TYPE . </w:t>
            </w:r>
            <w:proofErr w:type="spellStart"/>
            <w:r>
              <w:rPr>
                <w:rFonts w:eastAsia="Times New Roman" w:cs="Times New Roman"/>
                <w:color w:val="000000"/>
                <w:sz w:val="18"/>
                <w:szCs w:val="18"/>
                <w:lang w:eastAsia="nl-NL"/>
              </w:rPr>
              <w:t>T</w:t>
            </w:r>
            <w:r w:rsidR="0071174A" w:rsidRPr="0071174A">
              <w:rPr>
                <w:rFonts w:eastAsia="Times New Roman" w:cs="Times New Roman"/>
                <w:color w:val="000000"/>
                <w:sz w:val="18"/>
                <w:szCs w:val="18"/>
                <w:lang w:eastAsia="nl-NL"/>
              </w:rPr>
              <w:t>ype-omschrijving</w:t>
            </w:r>
            <w:proofErr w:type="spellEnd"/>
            <w:r w:rsidR="0071174A" w:rsidRPr="0071174A">
              <w:rPr>
                <w:rFonts w:eastAsia="Times New Roman" w:cs="Times New Roman"/>
                <w:color w:val="000000"/>
                <w:sz w:val="18"/>
                <w:szCs w:val="18"/>
                <w:lang w:eastAsia="nl-NL"/>
              </w:rPr>
              <w:t>_generiek</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ZAAK . ZAAKTYPE . </w:t>
            </w:r>
            <w:proofErr w:type="spellStart"/>
            <w:r w:rsidRPr="0071174A">
              <w:rPr>
                <w:rFonts w:eastAsia="Times New Roman" w:cs="Times New Roman"/>
                <w:color w:val="000000"/>
                <w:sz w:val="18"/>
                <w:szCs w:val="18"/>
                <w:lang w:eastAsia="nl-NL"/>
              </w:rPr>
              <w:t>Zaaktype-omschrijving</w:t>
            </w:r>
            <w:proofErr w:type="spellEnd"/>
            <w:r w:rsidRPr="0071174A">
              <w:rPr>
                <w:rFonts w:eastAsia="Times New Roman" w:cs="Times New Roman"/>
                <w:color w:val="000000"/>
                <w:sz w:val="18"/>
                <w:szCs w:val="18"/>
                <w:lang w:eastAsia="nl-NL"/>
              </w:rPr>
              <w:t>_generiek</w:t>
            </w:r>
          </w:p>
        </w:tc>
        <w:tc>
          <w:tcPr>
            <w:tcW w:w="2109" w:type="dxa"/>
            <w:tcBorders>
              <w:top w:val="nil"/>
              <w:left w:val="nil"/>
              <w:bottom w:val="nil"/>
              <w:right w:val="nil"/>
            </w:tcBorders>
            <w:shd w:val="clear" w:color="auto" w:fill="auto"/>
            <w:hideMark/>
          </w:tcPr>
          <w:p w:rsidR="0071174A" w:rsidRPr="0071174A" w:rsidRDefault="0071174A" w:rsidP="00510607">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V.w.b. docume</w:t>
            </w:r>
            <w:r w:rsidR="00BB2265">
              <w:rPr>
                <w:rFonts w:eastAsia="Times New Roman" w:cs="Times New Roman"/>
                <w:color w:val="000000"/>
                <w:sz w:val="18"/>
                <w:szCs w:val="18"/>
                <w:lang w:eastAsia="nl-NL"/>
              </w:rPr>
              <w:t>n</w:t>
            </w:r>
            <w:r w:rsidRPr="0071174A">
              <w:rPr>
                <w:rFonts w:eastAsia="Times New Roman" w:cs="Times New Roman"/>
                <w:color w:val="000000"/>
                <w:sz w:val="18"/>
                <w:szCs w:val="18"/>
                <w:lang w:eastAsia="nl-NL"/>
              </w:rPr>
              <w:t xml:space="preserve">ten is uitgegaan van de NEN2084 gebaseerde generieke, dus landelijke, omschrijvingen. Evenzo is bij zaken uitgegaan van </w:t>
            </w:r>
            <w:r w:rsidRPr="0071174A">
              <w:rPr>
                <w:rFonts w:eastAsia="Times New Roman" w:cs="Times New Roman"/>
                <w:color w:val="000000"/>
                <w:sz w:val="18"/>
                <w:szCs w:val="18"/>
                <w:lang w:eastAsia="nl-NL"/>
              </w:rPr>
              <w:lastRenderedPageBreak/>
              <w:t>landelijke omschrijvingen.</w:t>
            </w:r>
            <w:ins w:id="415" w:author="Arjan" w:date="2013-10-02T13:34:00Z">
              <w:r w:rsidR="00DE62DA">
                <w:rPr>
                  <w:rFonts w:eastAsia="Times New Roman" w:cs="Times New Roman"/>
                  <w:color w:val="000000"/>
                  <w:sz w:val="18"/>
                  <w:szCs w:val="18"/>
                  <w:lang w:eastAsia="nl-NL"/>
                </w:rPr>
                <w:t xml:space="preserve"> Een individuele organisatie kan er voor kiezen eigen omschrijv</w:t>
              </w:r>
            </w:ins>
            <w:ins w:id="416" w:author="Arjan" w:date="2013-10-02T13:35:00Z">
              <w:r w:rsidR="00DE62DA">
                <w:rPr>
                  <w:rFonts w:eastAsia="Times New Roman" w:cs="Times New Roman"/>
                  <w:color w:val="000000"/>
                  <w:sz w:val="18"/>
                  <w:szCs w:val="18"/>
                  <w:lang w:eastAsia="nl-NL"/>
                </w:rPr>
                <w:t>ingen te hanteren, mits dit uniform plaats vindt binnen die organisatie.</w:t>
              </w:r>
            </w:ins>
            <w:r w:rsidRPr="0071174A">
              <w:rPr>
                <w:rFonts w:eastAsia="Times New Roman" w:cs="Times New Roman"/>
                <w:color w:val="000000"/>
                <w:sz w:val="18"/>
                <w:szCs w:val="18"/>
                <w:lang w:eastAsia="nl-NL"/>
              </w:rPr>
              <w:br/>
            </w: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 Verschijningsvorm</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19.2</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Verschijningsvorm van een Record</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De essentiële opmaakaspecten (zoals lay-out, kleurgebruik bij kaarten </w:t>
            </w:r>
            <w:proofErr w:type="spellStart"/>
            <w:r w:rsidRPr="0071174A">
              <w:rPr>
                <w:rFonts w:eastAsia="Times New Roman" w:cs="Times New Roman"/>
                <w:color w:val="000000"/>
                <w:sz w:val="18"/>
                <w:szCs w:val="18"/>
                <w:lang w:eastAsia="nl-NL"/>
              </w:rPr>
              <w:t>etc</w:t>
            </w:r>
            <w:proofErr w:type="spellEnd"/>
            <w:r w:rsidRPr="0071174A">
              <w:rPr>
                <w:rFonts w:eastAsia="Times New Roman" w:cs="Times New Roman"/>
                <w:color w:val="000000"/>
                <w:sz w:val="18"/>
                <w:szCs w:val="18"/>
                <w:lang w:eastAsia="nl-NL"/>
              </w:rPr>
              <w:t xml:space="preserve">) dienen te worden vastgelegd. Deze opmaakaspecten worden in sjablonen en </w:t>
            </w:r>
            <w:proofErr w:type="spellStart"/>
            <w:r w:rsidRPr="0071174A">
              <w:rPr>
                <w:rFonts w:eastAsia="Times New Roman" w:cs="Times New Roman"/>
                <w:color w:val="000000"/>
                <w:sz w:val="18"/>
                <w:szCs w:val="18"/>
                <w:lang w:eastAsia="nl-NL"/>
              </w:rPr>
              <w:t>stylesheets</w:t>
            </w:r>
            <w:proofErr w:type="spellEnd"/>
            <w:r w:rsidRPr="0071174A">
              <w:rPr>
                <w:rFonts w:eastAsia="Times New Roman" w:cs="Times New Roman"/>
                <w:color w:val="000000"/>
                <w:sz w:val="18"/>
                <w:szCs w:val="18"/>
                <w:lang w:eastAsia="nl-NL"/>
              </w:rPr>
              <w:t xml:space="preserve"> bepaald.</w:t>
            </w:r>
            <w:r w:rsidRPr="0071174A">
              <w:rPr>
                <w:rFonts w:eastAsia="Times New Roman" w:cs="Times New Roman"/>
                <w:color w:val="000000"/>
                <w:sz w:val="18"/>
                <w:szCs w:val="18"/>
                <w:lang w:eastAsia="nl-NL"/>
              </w:rPr>
              <w:br/>
              <w:t>De verschijningsvorm is gerelateerd aan de structuur (bij een bepaalde structuur zijn meer verschijningsvormen mogelijk).</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1-N</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2109" w:type="dxa"/>
            <w:tcBorders>
              <w:top w:val="nil"/>
              <w:left w:val="nil"/>
              <w:bottom w:val="nil"/>
              <w:right w:val="nil"/>
            </w:tcBorders>
            <w:shd w:val="clear" w:color="auto" w:fill="auto"/>
            <w:hideMark/>
          </w:tcPr>
          <w:p w:rsidR="0071174A" w:rsidRDefault="00DE62DA" w:rsidP="0071174A">
            <w:pPr>
              <w:spacing w:line="240" w:lineRule="auto"/>
              <w:rPr>
                <w:ins w:id="417" w:author="Arjan" w:date="2013-10-02T13:36:00Z"/>
                <w:rFonts w:eastAsia="Times New Roman" w:cs="Times New Roman"/>
                <w:color w:val="000000"/>
                <w:sz w:val="18"/>
                <w:szCs w:val="18"/>
                <w:lang w:eastAsia="nl-NL"/>
              </w:rPr>
            </w:pPr>
            <w:ins w:id="418" w:author="Arjan" w:date="2013-10-02T13:35:00Z">
              <w:r>
                <w:rPr>
                  <w:rFonts w:eastAsia="Times New Roman" w:cs="Times New Roman"/>
                  <w:color w:val="000000"/>
                  <w:sz w:val="18"/>
                  <w:szCs w:val="18"/>
                  <w:lang w:eastAsia="nl-NL"/>
                </w:rPr>
                <w:t>Nie</w:t>
              </w:r>
            </w:ins>
            <w:ins w:id="419" w:author="Arjan" w:date="2013-10-02T13:36:00Z">
              <w:r>
                <w:rPr>
                  <w:rFonts w:eastAsia="Times New Roman" w:cs="Times New Roman"/>
                  <w:color w:val="000000"/>
                  <w:sz w:val="18"/>
                  <w:szCs w:val="18"/>
                  <w:lang w:eastAsia="nl-NL"/>
                </w:rPr>
                <w:t>t in RGBZ</w:t>
              </w:r>
            </w:ins>
            <w:ins w:id="420" w:author="Arjan" w:date="2013-10-02T13:40:00Z">
              <w:r>
                <w:rPr>
                  <w:rFonts w:eastAsia="Times New Roman" w:cs="Times New Roman"/>
                  <w:color w:val="000000"/>
                  <w:sz w:val="18"/>
                  <w:szCs w:val="18"/>
                  <w:lang w:eastAsia="nl-NL"/>
                </w:rPr>
                <w:t xml:space="preserve"> en ook niet daarin op te nemen</w:t>
              </w:r>
            </w:ins>
            <w:ins w:id="421" w:author="Arjan" w:date="2013-10-02T13:36:00Z">
              <w:r>
                <w:rPr>
                  <w:rFonts w:eastAsia="Times New Roman" w:cs="Times New Roman"/>
                  <w:color w:val="000000"/>
                  <w:sz w:val="18"/>
                  <w:szCs w:val="18"/>
                  <w:lang w:eastAsia="nl-NL"/>
                </w:rPr>
                <w:t>.</w:t>
              </w:r>
            </w:ins>
          </w:p>
          <w:p w:rsidR="00DE62DA" w:rsidRPr="0071174A" w:rsidRDefault="00DE62DA" w:rsidP="00DE62DA">
            <w:pPr>
              <w:spacing w:line="240" w:lineRule="auto"/>
              <w:rPr>
                <w:rFonts w:eastAsia="Times New Roman" w:cs="Times New Roman"/>
                <w:color w:val="000000"/>
                <w:sz w:val="18"/>
                <w:szCs w:val="18"/>
                <w:lang w:eastAsia="nl-NL"/>
              </w:rPr>
            </w:pPr>
            <w:ins w:id="422" w:author="Arjan" w:date="2013-10-02T13:36:00Z">
              <w:r>
                <w:rPr>
                  <w:rFonts w:eastAsia="Times New Roman" w:cs="Times New Roman"/>
                  <w:color w:val="000000"/>
                  <w:sz w:val="18"/>
                  <w:szCs w:val="18"/>
                  <w:lang w:eastAsia="nl-NL"/>
                </w:rPr>
                <w:t>Niet duidelijk wat hiermee op dit niveau bedoeld wordt</w:t>
              </w:r>
            </w:ins>
            <w:ins w:id="423" w:author="Arjan" w:date="2013-10-02T13:40:00Z">
              <w:r>
                <w:rPr>
                  <w:rFonts w:eastAsia="Times New Roman" w:cs="Times New Roman"/>
                  <w:color w:val="000000"/>
                  <w:sz w:val="18"/>
                  <w:szCs w:val="18"/>
                  <w:lang w:eastAsia="nl-NL"/>
                </w:rPr>
                <w:t xml:space="preserve"> en wat de relevantie hiervan is;</w:t>
              </w:r>
            </w:ins>
            <w:ins w:id="424" w:author="Arjan" w:date="2013-10-02T13:36:00Z">
              <w:r>
                <w:rPr>
                  <w:rFonts w:eastAsia="Times New Roman" w:cs="Times New Roman"/>
                  <w:color w:val="000000"/>
                  <w:sz w:val="18"/>
                  <w:szCs w:val="18"/>
                  <w:lang w:eastAsia="nl-NL"/>
                </w:rPr>
                <w:t xml:space="preserve"> lijken meer kenmerken van het bestand d.w.z. bij element 21 (</w:t>
              </w:r>
            </w:ins>
            <w:ins w:id="425" w:author="Arjan" w:date="2013-10-02T13:37:00Z">
              <w:r>
                <w:rPr>
                  <w:rFonts w:eastAsia="Times New Roman" w:cs="Times New Roman"/>
                  <w:color w:val="000000"/>
                  <w:sz w:val="18"/>
                  <w:szCs w:val="18"/>
                  <w:lang w:eastAsia="nl-NL"/>
                </w:rPr>
                <w:t xml:space="preserve">Formaat). </w:t>
              </w:r>
            </w:ins>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Structuur</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19.3</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Omschrijving van structuur van record (op verschillende aggregatieniveaus)</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De interne structuur van een stuk betreft bijv. hoofdstukindeling of de structuur van een database.</w:t>
            </w:r>
            <w:r w:rsidRPr="0071174A">
              <w:rPr>
                <w:rFonts w:eastAsia="Times New Roman" w:cs="Times New Roman"/>
                <w:color w:val="000000"/>
                <w:sz w:val="18"/>
                <w:szCs w:val="18"/>
                <w:lang w:eastAsia="nl-NL"/>
              </w:rPr>
              <w:br/>
              <w:t>Advies: Bepaal de vereiste structuur per record.</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1-N</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2109" w:type="dxa"/>
            <w:tcBorders>
              <w:top w:val="nil"/>
              <w:left w:val="nil"/>
              <w:bottom w:val="nil"/>
              <w:right w:val="nil"/>
            </w:tcBorders>
            <w:shd w:val="clear" w:color="auto" w:fill="auto"/>
            <w:hideMark/>
          </w:tcPr>
          <w:p w:rsidR="0071174A" w:rsidRPr="0071174A" w:rsidRDefault="00DE62DA" w:rsidP="00DE62DA">
            <w:pPr>
              <w:spacing w:line="240" w:lineRule="auto"/>
              <w:rPr>
                <w:rFonts w:eastAsia="Times New Roman" w:cs="Times New Roman"/>
                <w:color w:val="000000"/>
                <w:sz w:val="18"/>
                <w:szCs w:val="18"/>
                <w:lang w:eastAsia="nl-NL"/>
              </w:rPr>
            </w:pPr>
            <w:ins w:id="426" w:author="Arjan" w:date="2013-10-02T13:41:00Z">
              <w:r>
                <w:rPr>
                  <w:rFonts w:eastAsia="Times New Roman" w:cs="Times New Roman"/>
                  <w:color w:val="000000"/>
                  <w:sz w:val="18"/>
                  <w:szCs w:val="18"/>
                  <w:lang w:eastAsia="nl-NL"/>
                </w:rPr>
                <w:t>Niet in RGBZ</w:t>
              </w:r>
            </w:ins>
            <w:ins w:id="427" w:author="Arjan" w:date="2013-10-02T13:42:00Z">
              <w:r>
                <w:rPr>
                  <w:rFonts w:eastAsia="Times New Roman" w:cs="Times New Roman"/>
                  <w:color w:val="000000"/>
                  <w:sz w:val="18"/>
                  <w:szCs w:val="18"/>
                  <w:lang w:eastAsia="nl-NL"/>
                </w:rPr>
                <w:t xml:space="preserve"> en ook niet daarin op te nemen. Tenzij v.w.b. een ZAAK bedoeld wordt de opsomming van de daar</w:t>
              </w:r>
            </w:ins>
            <w:ins w:id="428" w:author="Arjan" w:date="2013-10-02T13:43:00Z">
              <w:r>
                <w:rPr>
                  <w:rFonts w:eastAsia="Times New Roman" w:cs="Times New Roman"/>
                  <w:color w:val="000000"/>
                  <w:sz w:val="18"/>
                  <w:szCs w:val="18"/>
                  <w:lang w:eastAsia="nl-NL"/>
                </w:rPr>
                <w:t>bij</w:t>
              </w:r>
            </w:ins>
            <w:ins w:id="429" w:author="Arjan" w:date="2013-10-02T13:42:00Z">
              <w:r>
                <w:rPr>
                  <w:rFonts w:eastAsia="Times New Roman" w:cs="Times New Roman"/>
                  <w:color w:val="000000"/>
                  <w:sz w:val="18"/>
                  <w:szCs w:val="18"/>
                  <w:lang w:eastAsia="nl-NL"/>
                </w:rPr>
                <w:t xml:space="preserve"> aanwezige INFORMATIEOBJECTEN en/of STATUSSEN</w:t>
              </w:r>
            </w:ins>
            <w:ins w:id="430" w:author="Arjan" w:date="2013-10-02T13:43:00Z">
              <w:r>
                <w:rPr>
                  <w:rFonts w:eastAsia="Times New Roman" w:cs="Times New Roman"/>
                  <w:color w:val="000000"/>
                  <w:sz w:val="18"/>
                  <w:szCs w:val="18"/>
                  <w:lang w:eastAsia="nl-NL"/>
                </w:rPr>
                <w:t>.</w:t>
              </w:r>
              <w:r>
                <w:rPr>
                  <w:rFonts w:eastAsia="Times New Roman" w:cs="Times New Roman"/>
                  <w:color w:val="000000"/>
                  <w:sz w:val="18"/>
                  <w:szCs w:val="18"/>
                  <w:lang w:eastAsia="nl-NL"/>
                </w:rPr>
                <w:br/>
                <w:t xml:space="preserve">Niet duidelijk wat hiermee wordt en wat de relevantie hiervan is. </w:t>
              </w:r>
            </w:ins>
            <w:ins w:id="431" w:author="Arjan" w:date="2013-10-02T13:44:00Z">
              <w:r w:rsidR="00C30939">
                <w:rPr>
                  <w:rFonts w:eastAsia="Times New Roman" w:cs="Times New Roman"/>
                  <w:color w:val="000000"/>
                  <w:sz w:val="18"/>
                  <w:szCs w:val="18"/>
                  <w:lang w:eastAsia="nl-NL"/>
                </w:rPr>
                <w:t>Lijkt bewerkelijk om dit voor elk record van waarden te voorzien.</w:t>
              </w:r>
            </w:ins>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Integriteit</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20</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Volledigheid van een record (juist, volledig, tijdig, geautoriseerd)</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Na migratie of emulatie dient te worden vastgesteld of het record nog volledig is. De voorwaarden zijn dat de vorm en de metagegevens behouden zijn. In dat geval kan de waarde ‘Integer’ worden </w:t>
            </w:r>
            <w:proofErr w:type="spellStart"/>
            <w:r w:rsidRPr="0071174A">
              <w:rPr>
                <w:rFonts w:eastAsia="Times New Roman" w:cs="Times New Roman"/>
                <w:color w:val="000000"/>
                <w:sz w:val="18"/>
                <w:szCs w:val="18"/>
                <w:lang w:eastAsia="nl-NL"/>
              </w:rPr>
              <w:t>gegeven.Tevens</w:t>
            </w:r>
            <w:proofErr w:type="spellEnd"/>
            <w:r w:rsidRPr="0071174A">
              <w:rPr>
                <w:rFonts w:eastAsia="Times New Roman" w:cs="Times New Roman"/>
                <w:color w:val="000000"/>
                <w:sz w:val="18"/>
                <w:szCs w:val="18"/>
                <w:lang w:eastAsia="nl-NL"/>
              </w:rPr>
              <w:t xml:space="preserve"> moet worden vastgesteld </w:t>
            </w:r>
            <w:r w:rsidRPr="0071174A">
              <w:rPr>
                <w:rFonts w:eastAsia="Times New Roman" w:cs="Times New Roman"/>
                <w:color w:val="000000"/>
                <w:sz w:val="18"/>
                <w:szCs w:val="18"/>
                <w:lang w:eastAsia="nl-NL"/>
              </w:rPr>
              <w:lastRenderedPageBreak/>
              <w:t>of het document niet illegaal is gewijzigd.</w:t>
            </w:r>
            <w:r w:rsidRPr="0071174A">
              <w:rPr>
                <w:rFonts w:eastAsia="Times New Roman" w:cs="Times New Roman"/>
                <w:color w:val="000000"/>
                <w:sz w:val="18"/>
                <w:szCs w:val="18"/>
                <w:lang w:eastAsia="nl-NL"/>
              </w:rPr>
              <w:br/>
              <w:t>NB. Hier wordt de inhoudelijke (logische!) integriteit bedoeld. Niet de technische.</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0-1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2109" w:type="dxa"/>
            <w:tcBorders>
              <w:top w:val="nil"/>
              <w:left w:val="nil"/>
              <w:bottom w:val="nil"/>
              <w:right w:val="nil"/>
            </w:tcBorders>
            <w:shd w:val="clear" w:color="auto" w:fill="auto"/>
            <w:hideMark/>
          </w:tcPr>
          <w:p w:rsidR="0071174A" w:rsidRPr="0071174A" w:rsidRDefault="0071174A" w:rsidP="008A5394">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Niet in RGBZ</w:t>
            </w:r>
            <w:ins w:id="432" w:author="Arjan" w:date="2013-10-02T13:46:00Z">
              <w:r w:rsidR="008A5394">
                <w:rPr>
                  <w:rFonts w:eastAsia="Times New Roman" w:cs="Times New Roman"/>
                  <w:color w:val="000000"/>
                  <w:sz w:val="18"/>
                  <w:szCs w:val="18"/>
                  <w:lang w:eastAsia="nl-NL"/>
                </w:rPr>
                <w:t xml:space="preserve"> en </w:t>
              </w:r>
            </w:ins>
            <w:ins w:id="433" w:author="Arjan" w:date="2013-10-02T13:47:00Z">
              <w:r w:rsidR="008A5394">
                <w:rPr>
                  <w:rFonts w:eastAsia="Times New Roman" w:cs="Times New Roman"/>
                  <w:color w:val="000000"/>
                  <w:sz w:val="18"/>
                  <w:szCs w:val="18"/>
                  <w:lang w:eastAsia="nl-NL"/>
                </w:rPr>
                <w:t>ook niet daarin op te nemen.</w:t>
              </w:r>
            </w:ins>
            <w:ins w:id="434" w:author="Arjan" w:date="2013-10-02T13:46:00Z">
              <w:r w:rsidR="008A5394">
                <w:rPr>
                  <w:rFonts w:eastAsia="Times New Roman" w:cs="Times New Roman"/>
                  <w:color w:val="000000"/>
                  <w:sz w:val="18"/>
                  <w:szCs w:val="18"/>
                  <w:lang w:eastAsia="nl-NL"/>
                </w:rPr>
                <w:t>.</w:t>
              </w:r>
            </w:ins>
            <w:del w:id="435" w:author="Arjan" w:date="2013-10-02T13:47:00Z">
              <w:r w:rsidRPr="0071174A" w:rsidDel="008A5394">
                <w:rPr>
                  <w:rFonts w:eastAsia="Times New Roman" w:cs="Times New Roman"/>
                  <w:color w:val="000000"/>
                  <w:sz w:val="18"/>
                  <w:szCs w:val="18"/>
                  <w:lang w:eastAsia="nl-NL"/>
                </w:rPr>
                <w:delText xml:space="preserve"> en niet verplicht. </w:delText>
              </w:r>
            </w:del>
            <w:ins w:id="436" w:author="Arjan" w:date="2013-10-02T13:47:00Z">
              <w:r w:rsidR="008A5394">
                <w:rPr>
                  <w:rFonts w:eastAsia="Times New Roman" w:cs="Times New Roman"/>
                  <w:color w:val="000000"/>
                  <w:sz w:val="18"/>
                  <w:szCs w:val="18"/>
                  <w:lang w:eastAsia="nl-NL"/>
                </w:rPr>
                <w:t>Vereist handmatige beoordeling bij de creatie van een archiefstuk.</w:t>
              </w:r>
            </w:ins>
            <w:del w:id="437" w:author="Arjan" w:date="2013-08-15T13:36:00Z">
              <w:r w:rsidRPr="0071174A" w:rsidDel="00510607">
                <w:rPr>
                  <w:rFonts w:eastAsia="Times New Roman" w:cs="Times New Roman"/>
                  <w:color w:val="000000"/>
                  <w:sz w:val="18"/>
                  <w:szCs w:val="18"/>
                  <w:lang w:eastAsia="nl-NL"/>
                </w:rPr>
                <w:delText xml:space="preserve">Wellicht te </w:delText>
              </w:r>
              <w:r w:rsidRPr="0071174A" w:rsidDel="00510607">
                <w:rPr>
                  <w:rFonts w:eastAsia="Times New Roman" w:cs="Times New Roman"/>
                  <w:color w:val="000000"/>
                  <w:sz w:val="18"/>
                  <w:szCs w:val="18"/>
                  <w:lang w:eastAsia="nl-NL"/>
                </w:rPr>
                <w:lastRenderedPageBreak/>
                <w:delText>genereren door software waarmee record wordt opgeslagen in bijv. eDepot</w:delText>
              </w:r>
            </w:del>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Formaat</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21</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Fysieke/technische aspecten van een archiefstuk</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Nadere beschrijving van de digitale kenmerken van een record</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1-N</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2109" w:type="dxa"/>
            <w:tcBorders>
              <w:top w:val="nil"/>
              <w:left w:val="nil"/>
              <w:bottom w:val="nil"/>
              <w:right w:val="nil"/>
            </w:tcBorders>
            <w:shd w:val="clear" w:color="auto" w:fill="auto"/>
            <w:hideMark/>
          </w:tcPr>
          <w:p w:rsidR="0071174A" w:rsidRDefault="0071174A" w:rsidP="0071174A">
            <w:pPr>
              <w:spacing w:line="240" w:lineRule="auto"/>
              <w:rPr>
                <w:ins w:id="438" w:author="Arjan" w:date="2013-10-02T14:47:00Z"/>
                <w:rFonts w:eastAsia="Times New Roman" w:cs="Times New Roman"/>
                <w:color w:val="000000"/>
                <w:sz w:val="18"/>
                <w:szCs w:val="18"/>
                <w:lang w:eastAsia="nl-NL"/>
              </w:rPr>
            </w:pPr>
            <w:r w:rsidRPr="0071174A">
              <w:rPr>
                <w:rFonts w:eastAsia="Times New Roman" w:cs="Times New Roman"/>
                <w:color w:val="000000"/>
                <w:sz w:val="18"/>
                <w:szCs w:val="18"/>
                <w:lang w:eastAsia="nl-NL"/>
              </w:rPr>
              <w:t>Specificatie in subelementen</w:t>
            </w:r>
            <w:ins w:id="439" w:author="Arjan" w:date="2013-10-02T14:35:00Z">
              <w:r w:rsidR="00C64E47">
                <w:rPr>
                  <w:rFonts w:eastAsia="Times New Roman" w:cs="Times New Roman"/>
                  <w:color w:val="000000"/>
                  <w:sz w:val="18"/>
                  <w:szCs w:val="18"/>
                  <w:lang w:eastAsia="nl-NL"/>
                </w:rPr>
                <w:t>, niet voor ZAAK</w:t>
              </w:r>
            </w:ins>
            <w:ins w:id="440" w:author="Arjan" w:date="2013-10-02T14:33:00Z">
              <w:r w:rsidR="00C64E47">
                <w:rPr>
                  <w:rFonts w:eastAsia="Times New Roman" w:cs="Times New Roman"/>
                  <w:color w:val="000000"/>
                  <w:sz w:val="18"/>
                  <w:szCs w:val="18"/>
                  <w:lang w:eastAsia="nl-NL"/>
                </w:rPr>
                <w:t>.</w:t>
              </w:r>
            </w:ins>
          </w:p>
          <w:p w:rsidR="00633A70" w:rsidRDefault="00633A70" w:rsidP="0071174A">
            <w:pPr>
              <w:spacing w:line="240" w:lineRule="auto"/>
              <w:rPr>
                <w:ins w:id="441" w:author="Arjan" w:date="2013-10-02T14:33:00Z"/>
                <w:rFonts w:eastAsia="Times New Roman" w:cs="Times New Roman"/>
                <w:color w:val="000000"/>
                <w:sz w:val="18"/>
                <w:szCs w:val="18"/>
                <w:lang w:eastAsia="nl-NL"/>
              </w:rPr>
            </w:pPr>
            <w:ins w:id="442" w:author="Arjan" w:date="2013-10-02T14:47:00Z">
              <w:r>
                <w:rPr>
                  <w:rFonts w:eastAsia="Times New Roman" w:cs="Times New Roman"/>
                  <w:color w:val="000000"/>
                  <w:sz w:val="18"/>
                  <w:szCs w:val="18"/>
                  <w:lang w:eastAsia="nl-NL"/>
                </w:rPr>
                <w:t xml:space="preserve">Het element wordt van waarden voorzien </w:t>
              </w:r>
            </w:ins>
            <w:ins w:id="443" w:author="Arjan" w:date="2013-10-02T17:33:00Z">
              <w:r w:rsidR="004F319F">
                <w:rPr>
                  <w:rFonts w:eastAsia="Times New Roman" w:cs="Times New Roman"/>
                  <w:color w:val="000000"/>
                  <w:sz w:val="18"/>
                  <w:szCs w:val="18"/>
                  <w:lang w:eastAsia="nl-NL"/>
                </w:rPr>
                <w:t>indien het record</w:t>
              </w:r>
            </w:ins>
            <w:ins w:id="444" w:author="Arjan" w:date="2013-10-02T14:47:00Z">
              <w:r>
                <w:rPr>
                  <w:rFonts w:eastAsia="Times New Roman" w:cs="Times New Roman"/>
                  <w:color w:val="000000"/>
                  <w:sz w:val="18"/>
                  <w:szCs w:val="18"/>
                  <w:lang w:eastAsia="nl-NL"/>
                </w:rPr>
                <w:t xml:space="preserve"> een </w:t>
              </w:r>
              <w:r w:rsidRPr="0071174A">
                <w:rPr>
                  <w:rFonts w:eastAsia="Times New Roman" w:cs="Times New Roman"/>
                  <w:color w:val="000000"/>
                  <w:sz w:val="18"/>
                  <w:szCs w:val="18"/>
                  <w:lang w:eastAsia="nl-NL"/>
                </w:rPr>
                <w:t>ENKELVOUDIG</w:t>
              </w:r>
            </w:ins>
            <w:ins w:id="445" w:author="Arjan" w:date="2013-10-02T14:48:00Z">
              <w:r>
                <w:rPr>
                  <w:rFonts w:eastAsia="Times New Roman" w:cs="Times New Roman"/>
                  <w:color w:val="000000"/>
                  <w:sz w:val="18"/>
                  <w:szCs w:val="18"/>
                  <w:lang w:eastAsia="nl-NL"/>
                </w:rPr>
                <w:t xml:space="preserve"> INFORMATIEOBJECT </w:t>
              </w:r>
            </w:ins>
            <w:ins w:id="446" w:author="Arjan" w:date="2013-10-02T17:33:00Z">
              <w:r w:rsidR="004F319F">
                <w:rPr>
                  <w:rFonts w:eastAsia="Times New Roman" w:cs="Times New Roman"/>
                  <w:color w:val="000000"/>
                  <w:sz w:val="18"/>
                  <w:szCs w:val="18"/>
                  <w:lang w:eastAsia="nl-NL"/>
                </w:rPr>
                <w:t xml:space="preserve">betreft </w:t>
              </w:r>
            </w:ins>
            <w:ins w:id="447" w:author="Arjan" w:date="2013-10-02T14:48:00Z">
              <w:r>
                <w:rPr>
                  <w:rFonts w:eastAsia="Times New Roman" w:cs="Times New Roman"/>
                  <w:color w:val="000000"/>
                  <w:sz w:val="18"/>
                  <w:szCs w:val="18"/>
                  <w:lang w:eastAsia="nl-NL"/>
                </w:rPr>
                <w:t xml:space="preserve">en voor elk </w:t>
              </w:r>
              <w:r w:rsidRPr="0071174A">
                <w:rPr>
                  <w:rFonts w:eastAsia="Times New Roman" w:cs="Times New Roman"/>
                  <w:color w:val="000000"/>
                  <w:sz w:val="18"/>
                  <w:szCs w:val="18"/>
                  <w:lang w:eastAsia="nl-NL"/>
                </w:rPr>
                <w:t>ENKELVOUDIG</w:t>
              </w:r>
              <w:r>
                <w:rPr>
                  <w:rFonts w:eastAsia="Times New Roman" w:cs="Times New Roman"/>
                  <w:color w:val="000000"/>
                  <w:sz w:val="18"/>
                  <w:szCs w:val="18"/>
                  <w:lang w:eastAsia="nl-NL"/>
                </w:rPr>
                <w:t xml:space="preserve"> INFORMATIEOBJECT dat deel uit maakt van een SAMENGESTELD INFORMATIEOBJECT</w:t>
              </w:r>
            </w:ins>
            <w:ins w:id="448" w:author="Arjan" w:date="2013-10-02T17:33:00Z">
              <w:r w:rsidR="004F319F">
                <w:rPr>
                  <w:rFonts w:eastAsia="Times New Roman" w:cs="Times New Roman"/>
                  <w:color w:val="000000"/>
                  <w:sz w:val="18"/>
                  <w:szCs w:val="18"/>
                  <w:lang w:eastAsia="nl-NL"/>
                </w:rPr>
                <w:t xml:space="preserve"> indien het record een SAMENGESTELD INFORMATIEOBJECT bet</w:t>
              </w:r>
            </w:ins>
            <w:ins w:id="449" w:author="Arjan" w:date="2013-10-02T17:34:00Z">
              <w:r w:rsidR="004F319F">
                <w:rPr>
                  <w:rFonts w:eastAsia="Times New Roman" w:cs="Times New Roman"/>
                  <w:color w:val="000000"/>
                  <w:sz w:val="18"/>
                  <w:szCs w:val="18"/>
                  <w:lang w:eastAsia="nl-NL"/>
                </w:rPr>
                <w:t>reft</w:t>
              </w:r>
            </w:ins>
            <w:ins w:id="450" w:author="Arjan" w:date="2013-10-02T17:33:00Z">
              <w:r w:rsidR="004F319F">
                <w:rPr>
                  <w:rFonts w:eastAsia="Times New Roman" w:cs="Times New Roman"/>
                  <w:color w:val="000000"/>
                  <w:sz w:val="18"/>
                  <w:szCs w:val="18"/>
                  <w:lang w:eastAsia="nl-NL"/>
                </w:rPr>
                <w:t xml:space="preserve"> </w:t>
              </w:r>
            </w:ins>
            <w:ins w:id="451" w:author="Arjan" w:date="2013-10-02T14:48:00Z">
              <w:r>
                <w:rPr>
                  <w:rFonts w:eastAsia="Times New Roman" w:cs="Times New Roman"/>
                  <w:color w:val="000000"/>
                  <w:sz w:val="18"/>
                  <w:szCs w:val="18"/>
                  <w:lang w:eastAsia="nl-NL"/>
                </w:rPr>
                <w:t>.</w:t>
              </w:r>
            </w:ins>
          </w:p>
          <w:p w:rsidR="00C64E47" w:rsidRPr="0071174A" w:rsidRDefault="00C64E47" w:rsidP="0071174A">
            <w:pPr>
              <w:spacing w:line="240" w:lineRule="auto"/>
              <w:rPr>
                <w:rFonts w:eastAsia="Times New Roman" w:cs="Times New Roman"/>
                <w:color w:val="000000"/>
                <w:sz w:val="18"/>
                <w:szCs w:val="18"/>
                <w:lang w:eastAsia="nl-NL"/>
              </w:rPr>
            </w:pPr>
            <w:ins w:id="452" w:author="Arjan" w:date="2013-10-02T14:33:00Z">
              <w:r>
                <w:rPr>
                  <w:rFonts w:eastAsia="Times New Roman" w:cs="Times New Roman"/>
                  <w:color w:val="000000"/>
                  <w:sz w:val="18"/>
                  <w:szCs w:val="18"/>
                  <w:lang w:eastAsia="nl-NL"/>
                </w:rPr>
                <w:t xml:space="preserve">Volgens de </w:t>
              </w:r>
              <w:proofErr w:type="spellStart"/>
              <w:r>
                <w:rPr>
                  <w:rFonts w:eastAsia="Times New Roman" w:cs="Times New Roman"/>
                  <w:color w:val="000000"/>
                  <w:sz w:val="18"/>
                  <w:szCs w:val="18"/>
                  <w:lang w:eastAsia="nl-NL"/>
                </w:rPr>
                <w:t>kar</w:t>
              </w:r>
            </w:ins>
            <w:ins w:id="453" w:author="Arjan" w:date="2013-10-02T14:34:00Z">
              <w:r>
                <w:rPr>
                  <w:rFonts w:eastAsia="Times New Roman" w:cs="Times New Roman"/>
                  <w:color w:val="000000"/>
                  <w:sz w:val="18"/>
                  <w:szCs w:val="18"/>
                  <w:lang w:eastAsia="nl-NL"/>
                </w:rPr>
                <w:t>dinaliteit</w:t>
              </w:r>
              <w:proofErr w:type="spellEnd"/>
              <w:r>
                <w:rPr>
                  <w:rFonts w:eastAsia="Times New Roman" w:cs="Times New Roman"/>
                  <w:color w:val="000000"/>
                  <w:sz w:val="18"/>
                  <w:szCs w:val="18"/>
                  <w:lang w:eastAsia="nl-NL"/>
                </w:rPr>
                <w:t xml:space="preserve"> dient dit verplicht van waarden voorzien te worden. Is evenwel niet </w:t>
              </w:r>
            </w:ins>
            <w:ins w:id="454" w:author="Arjan" w:date="2013-10-02T14:40:00Z">
              <w:r>
                <w:rPr>
                  <w:rFonts w:eastAsia="Times New Roman" w:cs="Times New Roman"/>
                  <w:color w:val="000000"/>
                  <w:sz w:val="18"/>
                  <w:szCs w:val="18"/>
                  <w:lang w:eastAsia="nl-NL"/>
                </w:rPr>
                <w:t>reëel</w:t>
              </w:r>
            </w:ins>
            <w:ins w:id="455" w:author="Arjan" w:date="2013-10-02T14:34:00Z">
              <w:r>
                <w:rPr>
                  <w:rFonts w:eastAsia="Times New Roman" w:cs="Times New Roman"/>
                  <w:color w:val="000000"/>
                  <w:sz w:val="18"/>
                  <w:szCs w:val="18"/>
                  <w:lang w:eastAsia="nl-NL"/>
                </w:rPr>
                <w:t xml:space="preserve"> bij een record dat is afgeleid van een ZAAK(dossier). Dit bevat geen ‘best</w:t>
              </w:r>
            </w:ins>
            <w:ins w:id="456" w:author="Arjan" w:date="2013-10-02T14:35:00Z">
              <w:r>
                <w:rPr>
                  <w:rFonts w:eastAsia="Times New Roman" w:cs="Times New Roman"/>
                  <w:color w:val="000000"/>
                  <w:sz w:val="18"/>
                  <w:szCs w:val="18"/>
                  <w:lang w:eastAsia="nl-NL"/>
                </w:rPr>
                <w:t xml:space="preserve">anden’. </w:t>
              </w:r>
            </w:ins>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identificatiekenmerk</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21.1</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Uniek kenmerk van digitaal bestand</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Unieke sleutel in het digitale systeem</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del w:id="457" w:author="Arjan" w:date="2013-10-02T14:44:00Z">
              <w:r w:rsidRPr="0071174A" w:rsidDel="00633A70">
                <w:rPr>
                  <w:rFonts w:eastAsia="Times New Roman" w:cs="Times New Roman"/>
                  <w:color w:val="000000"/>
                  <w:sz w:val="18"/>
                  <w:szCs w:val="18"/>
                  <w:lang w:eastAsia="nl-NL"/>
                </w:rPr>
                <w:delText>Unieke aanduiding van</w:delText>
              </w:r>
            </w:del>
            <w:ins w:id="458" w:author="Arjan" w:date="2013-10-02T14:45:00Z">
              <w:r w:rsidR="00633A70">
                <w:rPr>
                  <w:rFonts w:eastAsia="Times New Roman" w:cs="Times New Roman"/>
                  <w:color w:val="000000"/>
                  <w:sz w:val="18"/>
                  <w:szCs w:val="18"/>
                  <w:lang w:eastAsia="nl-NL"/>
                </w:rPr>
                <w:t xml:space="preserve">ENKELVOUDIG </w:t>
              </w:r>
            </w:ins>
            <w:del w:id="459" w:author="Arjan" w:date="2013-10-02T14:44:00Z">
              <w:r w:rsidRPr="0071174A" w:rsidDel="00633A70">
                <w:rPr>
                  <w:rFonts w:eastAsia="Times New Roman" w:cs="Times New Roman"/>
                  <w:color w:val="000000"/>
                  <w:sz w:val="18"/>
                  <w:szCs w:val="18"/>
                  <w:lang w:eastAsia="nl-NL"/>
                </w:rPr>
                <w:delText xml:space="preserve"> </w:delText>
              </w:r>
            </w:del>
            <w:r w:rsidR="004D6767">
              <w:rPr>
                <w:rFonts w:eastAsia="Times New Roman" w:cs="Times New Roman"/>
                <w:color w:val="000000"/>
                <w:sz w:val="18"/>
                <w:szCs w:val="18"/>
                <w:lang w:eastAsia="nl-NL"/>
              </w:rPr>
              <w:t>INFORMATIEOBJECT</w:t>
            </w:r>
            <w:ins w:id="460" w:author="Arjan" w:date="2013-10-02T14:44:00Z">
              <w:r w:rsidR="00633A70">
                <w:rPr>
                  <w:rFonts w:eastAsia="Times New Roman" w:cs="Times New Roman"/>
                  <w:color w:val="000000"/>
                  <w:sz w:val="18"/>
                  <w:szCs w:val="18"/>
                  <w:lang w:eastAsia="nl-NL"/>
                </w:rPr>
                <w:t xml:space="preserve"> . Bestandsnaam</w:t>
              </w:r>
            </w:ins>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del w:id="461" w:author="Arjan" w:date="2013-10-02T14:45:00Z">
              <w:r w:rsidRPr="0071174A" w:rsidDel="00633A70">
                <w:rPr>
                  <w:rFonts w:eastAsia="Times New Roman" w:cs="Times New Roman"/>
                  <w:color w:val="000000"/>
                  <w:sz w:val="18"/>
                  <w:szCs w:val="18"/>
                  <w:lang w:eastAsia="nl-NL"/>
                </w:rPr>
                <w:delText>Unieke aanduiding van</w:delText>
              </w:r>
            </w:del>
            <w:ins w:id="462" w:author="Arjan" w:date="2013-10-02T14:45:00Z">
              <w:r w:rsidR="00633A70">
                <w:rPr>
                  <w:rFonts w:eastAsia="Times New Roman" w:cs="Times New Roman"/>
                  <w:color w:val="000000"/>
                  <w:sz w:val="18"/>
                  <w:szCs w:val="18"/>
                  <w:lang w:eastAsia="nl-NL"/>
                </w:rPr>
                <w:t>ENKELVOUDIG</w:t>
              </w:r>
            </w:ins>
            <w:del w:id="463" w:author="Arjan" w:date="2013-10-02T14:45:00Z">
              <w:r w:rsidRPr="0071174A" w:rsidDel="00633A70">
                <w:rPr>
                  <w:rFonts w:eastAsia="Times New Roman" w:cs="Times New Roman"/>
                  <w:color w:val="000000"/>
                  <w:sz w:val="18"/>
                  <w:szCs w:val="18"/>
                  <w:lang w:eastAsia="nl-NL"/>
                </w:rPr>
                <w:delText xml:space="preserve"> </w:delText>
              </w:r>
            </w:del>
            <w:r w:rsidR="004D6767">
              <w:rPr>
                <w:rFonts w:eastAsia="Times New Roman" w:cs="Times New Roman"/>
                <w:color w:val="000000"/>
                <w:sz w:val="18"/>
                <w:szCs w:val="18"/>
                <w:lang w:eastAsia="nl-NL"/>
              </w:rPr>
              <w:t>INFORMATIEOBJECT</w:t>
            </w:r>
            <w:ins w:id="464" w:author="Arjan" w:date="2013-10-02T14:45:00Z">
              <w:r w:rsidR="00633A70">
                <w:rPr>
                  <w:rFonts w:eastAsia="Times New Roman" w:cs="Times New Roman"/>
                  <w:color w:val="000000"/>
                  <w:sz w:val="18"/>
                  <w:szCs w:val="18"/>
                  <w:lang w:eastAsia="nl-NL"/>
                </w:rPr>
                <w:t xml:space="preserve">  . Bestandsnaam</w:t>
              </w:r>
            </w:ins>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del w:id="465" w:author="Arjan" w:date="2013-10-02T14:35:00Z">
              <w:r w:rsidRPr="0071174A" w:rsidDel="00C64E47">
                <w:rPr>
                  <w:rFonts w:eastAsia="Times New Roman" w:cs="Times New Roman"/>
                  <w:color w:val="000000"/>
                  <w:sz w:val="18"/>
                  <w:szCs w:val="18"/>
                  <w:lang w:eastAsia="nl-NL"/>
                </w:rPr>
                <w:delText>Unieke aanduiding van ZAAK</w:delText>
              </w:r>
            </w:del>
            <w:ins w:id="466" w:author="Arjan" w:date="2013-10-02T14:35:00Z">
              <w:r w:rsidR="00C64E47">
                <w:rPr>
                  <w:rFonts w:eastAsia="Times New Roman" w:cs="Times New Roman"/>
                  <w:color w:val="000000"/>
                  <w:sz w:val="18"/>
                  <w:szCs w:val="18"/>
                  <w:lang w:eastAsia="nl-NL"/>
                </w:rPr>
                <w:t>-</w:t>
              </w:r>
            </w:ins>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del w:id="467" w:author="Arjan" w:date="2013-10-02T14:46:00Z">
              <w:r w:rsidRPr="0071174A" w:rsidDel="00633A70">
                <w:rPr>
                  <w:rFonts w:eastAsia="Times New Roman" w:cs="Times New Roman"/>
                  <w:color w:val="000000"/>
                  <w:sz w:val="18"/>
                  <w:szCs w:val="18"/>
                  <w:lang w:eastAsia="nl-NL"/>
                </w:rPr>
                <w:delText>Gelijk aan element 2</w:delText>
              </w:r>
            </w:del>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Naam</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21.2</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Korte omschrijving van een digitaal bestand of benaming</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Specificatie in </w:t>
            </w:r>
            <w:proofErr w:type="spellStart"/>
            <w:r w:rsidRPr="0071174A">
              <w:rPr>
                <w:rFonts w:eastAsia="Times New Roman" w:cs="Times New Roman"/>
                <w:color w:val="000000"/>
                <w:sz w:val="18"/>
                <w:szCs w:val="18"/>
                <w:lang w:eastAsia="nl-NL"/>
              </w:rPr>
              <w:t>subsubelementen</w:t>
            </w:r>
            <w:proofErr w:type="spellEnd"/>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 Naam</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21.2.1</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Korte omschrijving van een digitaal bestand of benaming</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71174A" w:rsidP="00633A70">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ENKELVOUDIG </w:t>
            </w:r>
            <w:r w:rsidR="004D6767">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 xml:space="preserve"> . </w:t>
            </w:r>
            <w:del w:id="468" w:author="Arjan" w:date="2013-10-02T14:46:00Z">
              <w:r w:rsidRPr="0071174A" w:rsidDel="00633A70">
                <w:rPr>
                  <w:rFonts w:eastAsia="Times New Roman" w:cs="Times New Roman"/>
                  <w:color w:val="000000"/>
                  <w:sz w:val="18"/>
                  <w:szCs w:val="18"/>
                  <w:lang w:eastAsia="nl-NL"/>
                </w:rPr>
                <w:delText>Bestandsnaam</w:delText>
              </w:r>
            </w:del>
            <w:ins w:id="469" w:author="Arjan" w:date="2013-10-02T14:47:00Z">
              <w:r w:rsidR="00633A70">
                <w:rPr>
                  <w:rFonts w:eastAsia="Times New Roman" w:cs="Times New Roman"/>
                  <w:color w:val="000000"/>
                  <w:sz w:val="18"/>
                  <w:szCs w:val="18"/>
                  <w:lang w:eastAsia="nl-NL"/>
                </w:rPr>
                <w:t>Titel</w:t>
              </w:r>
            </w:ins>
          </w:p>
        </w:tc>
        <w:tc>
          <w:tcPr>
            <w:tcW w:w="1843" w:type="dxa"/>
            <w:tcBorders>
              <w:top w:val="nil"/>
              <w:left w:val="nil"/>
              <w:bottom w:val="nil"/>
              <w:right w:val="nil"/>
            </w:tcBorders>
            <w:shd w:val="clear" w:color="auto" w:fill="auto"/>
            <w:hideMark/>
          </w:tcPr>
          <w:p w:rsidR="0071174A" w:rsidRPr="0071174A" w:rsidRDefault="00633A70" w:rsidP="004D6767">
            <w:pPr>
              <w:spacing w:line="240" w:lineRule="auto"/>
              <w:rPr>
                <w:rFonts w:eastAsia="Times New Roman" w:cs="Times New Roman"/>
                <w:color w:val="000000"/>
                <w:sz w:val="18"/>
                <w:szCs w:val="18"/>
                <w:lang w:eastAsia="nl-NL"/>
              </w:rPr>
            </w:pPr>
            <w:ins w:id="470" w:author="Arjan" w:date="2013-10-02T14:47:00Z">
              <w:r w:rsidRPr="0071174A">
                <w:rPr>
                  <w:rFonts w:eastAsia="Times New Roman" w:cs="Times New Roman"/>
                  <w:color w:val="000000"/>
                  <w:sz w:val="18"/>
                  <w:szCs w:val="18"/>
                  <w:lang w:eastAsia="nl-NL"/>
                </w:rPr>
                <w:t xml:space="preserve">ENKELVOUDIG </w:t>
              </w:r>
            </w:ins>
            <w:r w:rsidR="004D6767">
              <w:rPr>
                <w:rFonts w:eastAsia="Times New Roman" w:cs="Times New Roman"/>
                <w:color w:val="000000"/>
                <w:sz w:val="18"/>
                <w:szCs w:val="18"/>
                <w:lang w:eastAsia="nl-NL"/>
              </w:rPr>
              <w:t>INFORMATIEOBJECT</w:t>
            </w:r>
            <w:r w:rsidR="0071174A" w:rsidRPr="0071174A">
              <w:rPr>
                <w:rFonts w:eastAsia="Times New Roman" w:cs="Times New Roman"/>
                <w:color w:val="000000"/>
                <w:sz w:val="18"/>
                <w:szCs w:val="18"/>
                <w:lang w:eastAsia="nl-NL"/>
              </w:rPr>
              <w:t xml:space="preserve"> . </w:t>
            </w:r>
            <w:r w:rsidR="004D6767">
              <w:rPr>
                <w:rFonts w:eastAsia="Times New Roman" w:cs="Times New Roman"/>
                <w:color w:val="000000"/>
                <w:sz w:val="18"/>
                <w:szCs w:val="18"/>
                <w:lang w:eastAsia="nl-NL"/>
              </w:rPr>
              <w:t>T</w:t>
            </w:r>
            <w:r w:rsidR="0071174A" w:rsidRPr="0071174A">
              <w:rPr>
                <w:rFonts w:eastAsia="Times New Roman" w:cs="Times New Roman"/>
                <w:color w:val="000000"/>
                <w:sz w:val="18"/>
                <w:szCs w:val="18"/>
                <w:lang w:eastAsia="nl-NL"/>
              </w:rPr>
              <w:t>itel</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del w:id="471" w:author="Arjan" w:date="2013-10-02T14:35:00Z">
              <w:r w:rsidRPr="0071174A" w:rsidDel="00C64E47">
                <w:rPr>
                  <w:rFonts w:eastAsia="Times New Roman" w:cs="Times New Roman"/>
                  <w:color w:val="000000"/>
                  <w:sz w:val="18"/>
                  <w:szCs w:val="18"/>
                  <w:lang w:eastAsia="nl-NL"/>
                </w:rPr>
                <w:delText>ZAAK . Omschrijving</w:delText>
              </w:r>
            </w:del>
            <w:ins w:id="472" w:author="Arjan" w:date="2013-10-02T14:35:00Z">
              <w:r w:rsidR="00C64E47">
                <w:rPr>
                  <w:rFonts w:eastAsia="Times New Roman" w:cs="Times New Roman"/>
                  <w:color w:val="000000"/>
                  <w:sz w:val="18"/>
                  <w:szCs w:val="18"/>
                  <w:lang w:eastAsia="nl-NL"/>
                </w:rPr>
                <w:t>-</w:t>
              </w:r>
            </w:ins>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V.w.b. Samengesteld </w:t>
            </w:r>
            <w:r w:rsidR="004D6767">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 xml:space="preserve"> en Zaak gelijk aan element 4</w:t>
            </w: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Extensie</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21.2.2</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Aanduiding van bestandsformaat (meestal in </w:t>
            </w:r>
            <w:proofErr w:type="spellStart"/>
            <w:r w:rsidRPr="0071174A">
              <w:rPr>
                <w:rFonts w:eastAsia="Times New Roman" w:cs="Times New Roman"/>
                <w:color w:val="000000"/>
                <w:sz w:val="18"/>
                <w:szCs w:val="18"/>
                <w:lang w:eastAsia="nl-NL"/>
              </w:rPr>
              <w:t>windows-omgeving</w:t>
            </w:r>
            <w:proofErr w:type="spellEnd"/>
            <w:r w:rsidRPr="0071174A">
              <w:rPr>
                <w:rFonts w:eastAsia="Times New Roman" w:cs="Times New Roman"/>
                <w:color w:val="000000"/>
                <w:sz w:val="18"/>
                <w:szCs w:val="18"/>
                <w:lang w:eastAsia="nl-NL"/>
              </w:rPr>
              <w:t>, niet onder Unix)</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Let op: de extensie op zich kan valse informatie geven en niet overeenkomen met het eigenlijke bestandsformaat.</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0-1</w:t>
            </w:r>
          </w:p>
        </w:tc>
        <w:tc>
          <w:tcPr>
            <w:tcW w:w="1843" w:type="dxa"/>
            <w:tcBorders>
              <w:top w:val="nil"/>
              <w:left w:val="nil"/>
              <w:bottom w:val="nil"/>
              <w:right w:val="nil"/>
            </w:tcBorders>
            <w:shd w:val="clear" w:color="auto" w:fill="auto"/>
            <w:hideMark/>
          </w:tcPr>
          <w:p w:rsidR="0071174A" w:rsidRPr="0071174A" w:rsidRDefault="0071174A" w:rsidP="004D6767">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ENKELVOUDIG </w:t>
            </w:r>
            <w:r w:rsidR="004D6767">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 xml:space="preserve"> . </w:t>
            </w:r>
            <w:r w:rsidR="004D6767">
              <w:rPr>
                <w:rFonts w:eastAsia="Times New Roman" w:cs="Times New Roman"/>
                <w:color w:val="000000"/>
                <w:sz w:val="18"/>
                <w:szCs w:val="18"/>
                <w:lang w:eastAsia="nl-NL"/>
              </w:rPr>
              <w:t>F</w:t>
            </w:r>
            <w:r w:rsidRPr="0071174A">
              <w:rPr>
                <w:rFonts w:eastAsia="Times New Roman" w:cs="Times New Roman"/>
                <w:color w:val="000000"/>
                <w:sz w:val="18"/>
                <w:szCs w:val="18"/>
                <w:lang w:eastAsia="nl-NL"/>
              </w:rPr>
              <w:t>ormaat</w:t>
            </w:r>
          </w:p>
        </w:tc>
        <w:tc>
          <w:tcPr>
            <w:tcW w:w="1843" w:type="dxa"/>
            <w:tcBorders>
              <w:top w:val="nil"/>
              <w:left w:val="nil"/>
              <w:bottom w:val="nil"/>
              <w:right w:val="nil"/>
            </w:tcBorders>
            <w:shd w:val="clear" w:color="auto" w:fill="auto"/>
            <w:hideMark/>
          </w:tcPr>
          <w:p w:rsidR="0071174A" w:rsidRPr="0071174A" w:rsidRDefault="00633A70" w:rsidP="0071174A">
            <w:pPr>
              <w:spacing w:line="240" w:lineRule="auto"/>
              <w:rPr>
                <w:rFonts w:eastAsia="Times New Roman" w:cs="Times New Roman"/>
                <w:color w:val="000000"/>
                <w:sz w:val="18"/>
                <w:szCs w:val="18"/>
                <w:lang w:eastAsia="nl-NL"/>
              </w:rPr>
            </w:pPr>
            <w:ins w:id="473" w:author="Arjan" w:date="2013-10-02T14:49:00Z">
              <w:r w:rsidRPr="0071174A">
                <w:rPr>
                  <w:rFonts w:eastAsia="Times New Roman" w:cs="Times New Roman"/>
                  <w:color w:val="000000"/>
                  <w:sz w:val="18"/>
                  <w:szCs w:val="18"/>
                  <w:lang w:eastAsia="nl-NL"/>
                </w:rPr>
                <w:t xml:space="preserve">ENKELVOUDIG </w:t>
              </w:r>
              <w:r>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 xml:space="preserve"> . </w:t>
              </w:r>
              <w:r>
                <w:rPr>
                  <w:rFonts w:eastAsia="Times New Roman" w:cs="Times New Roman"/>
                  <w:color w:val="000000"/>
                  <w:sz w:val="18"/>
                  <w:szCs w:val="18"/>
                  <w:lang w:eastAsia="nl-NL"/>
                </w:rPr>
                <w:t>F</w:t>
              </w:r>
              <w:r w:rsidRPr="0071174A">
                <w:rPr>
                  <w:rFonts w:eastAsia="Times New Roman" w:cs="Times New Roman"/>
                  <w:color w:val="000000"/>
                  <w:sz w:val="18"/>
                  <w:szCs w:val="18"/>
                  <w:lang w:eastAsia="nl-NL"/>
                </w:rPr>
                <w:t>ormaat</w:t>
              </w:r>
            </w:ins>
            <w:del w:id="474" w:author="Arjan" w:date="2013-10-02T14:49:00Z">
              <w:r w:rsidR="0071174A" w:rsidRPr="0071174A" w:rsidDel="00633A70">
                <w:rPr>
                  <w:rFonts w:eastAsia="Times New Roman" w:cs="Times New Roman"/>
                  <w:color w:val="000000"/>
                  <w:sz w:val="18"/>
                  <w:szCs w:val="18"/>
                  <w:lang w:eastAsia="nl-NL"/>
                </w:rPr>
                <w:delText>N.v.t.</w:delText>
              </w:r>
            </w:del>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del w:id="475" w:author="Arjan" w:date="2013-10-02T14:35:00Z">
              <w:r w:rsidRPr="0071174A" w:rsidDel="00C64E47">
                <w:rPr>
                  <w:rFonts w:eastAsia="Times New Roman" w:cs="Times New Roman"/>
                  <w:color w:val="000000"/>
                  <w:sz w:val="18"/>
                  <w:szCs w:val="18"/>
                  <w:lang w:eastAsia="nl-NL"/>
                </w:rPr>
                <w:delText>N.v.t.</w:delText>
              </w:r>
            </w:del>
            <w:ins w:id="476" w:author="Arjan" w:date="2013-10-02T14:35:00Z">
              <w:r w:rsidR="00C64E47">
                <w:rPr>
                  <w:rFonts w:eastAsia="Times New Roman" w:cs="Times New Roman"/>
                  <w:color w:val="000000"/>
                  <w:sz w:val="18"/>
                  <w:szCs w:val="18"/>
                  <w:lang w:eastAsia="nl-NL"/>
                </w:rPr>
                <w:t>-</w:t>
              </w:r>
            </w:ins>
          </w:p>
        </w:tc>
        <w:tc>
          <w:tcPr>
            <w:tcW w:w="2109" w:type="dxa"/>
            <w:tcBorders>
              <w:top w:val="nil"/>
              <w:left w:val="nil"/>
              <w:bottom w:val="nil"/>
              <w:right w:val="nil"/>
            </w:tcBorders>
            <w:shd w:val="clear" w:color="auto" w:fill="auto"/>
            <w:hideMark/>
          </w:tcPr>
          <w:p w:rsidR="0071174A" w:rsidRPr="0071174A" w:rsidRDefault="00633A70" w:rsidP="0071174A">
            <w:pPr>
              <w:spacing w:line="240" w:lineRule="auto"/>
              <w:rPr>
                <w:rFonts w:eastAsia="Times New Roman" w:cs="Times New Roman"/>
                <w:color w:val="000000"/>
                <w:sz w:val="18"/>
                <w:szCs w:val="18"/>
                <w:lang w:eastAsia="nl-NL"/>
              </w:rPr>
            </w:pPr>
            <w:ins w:id="477" w:author="Arjan" w:date="2013-10-02T14:50:00Z">
              <w:r>
                <w:rPr>
                  <w:rFonts w:eastAsia="Times New Roman" w:cs="Times New Roman"/>
                  <w:color w:val="000000"/>
                  <w:sz w:val="18"/>
                  <w:szCs w:val="18"/>
                  <w:lang w:eastAsia="nl-NL"/>
                </w:rPr>
                <w:t xml:space="preserve">Hoezo ‘niet onder UNIX’? </w:t>
              </w:r>
            </w:ins>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Type</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21.3</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Wijze van groepering van bestanden omwille van samenhang of verpakking.</w:t>
            </w:r>
            <w:r w:rsidRPr="0071174A">
              <w:rPr>
                <w:rFonts w:eastAsia="Times New Roman" w:cs="Times New Roman"/>
                <w:color w:val="000000"/>
                <w:sz w:val="18"/>
                <w:szCs w:val="18"/>
                <w:lang w:eastAsia="nl-NL"/>
              </w:rPr>
              <w:br/>
              <w:t>Typering van digitaal bestand.</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Hier gaat het om de soort bestanden die een samenhang kunnen hebben of om een specifieke reden bij elkaar gegroepeerd worden. Bijvoorbeeld een verzameling afbeeldingen van een object, die vanwege het feit dat het allemaal </w:t>
            </w:r>
            <w:proofErr w:type="spellStart"/>
            <w:r w:rsidRPr="0071174A">
              <w:rPr>
                <w:rFonts w:eastAsia="Times New Roman" w:cs="Times New Roman"/>
                <w:color w:val="000000"/>
                <w:sz w:val="18"/>
                <w:szCs w:val="18"/>
                <w:lang w:eastAsia="nl-NL"/>
              </w:rPr>
              <w:t>jpg's</w:t>
            </w:r>
            <w:proofErr w:type="spellEnd"/>
            <w:r w:rsidRPr="0071174A">
              <w:rPr>
                <w:rFonts w:eastAsia="Times New Roman" w:cs="Times New Roman"/>
                <w:color w:val="000000"/>
                <w:sz w:val="18"/>
                <w:szCs w:val="18"/>
                <w:lang w:eastAsia="nl-NL"/>
              </w:rPr>
              <w:t xml:space="preserve"> zijn met hetzelfde onderwerp bij elkaar worden bewaard. Overigens kan ook het feit dat het onderwerp gelijkluidend is reden zijn om bestanden bij elkaar te zetten, ongeacht hun file </w:t>
            </w:r>
            <w:proofErr w:type="spellStart"/>
            <w:r w:rsidRPr="0071174A">
              <w:rPr>
                <w:rFonts w:eastAsia="Times New Roman" w:cs="Times New Roman"/>
                <w:color w:val="000000"/>
                <w:sz w:val="18"/>
                <w:szCs w:val="18"/>
                <w:lang w:eastAsia="nl-NL"/>
              </w:rPr>
              <w:t>format</w:t>
            </w:r>
            <w:proofErr w:type="spellEnd"/>
            <w:r w:rsidRPr="0071174A">
              <w:rPr>
                <w:rFonts w:eastAsia="Times New Roman" w:cs="Times New Roman"/>
                <w:color w:val="000000"/>
                <w:sz w:val="18"/>
                <w:szCs w:val="18"/>
                <w:lang w:eastAsia="nl-NL"/>
              </w:rPr>
              <w:t xml:space="preserve"> (bijvoorbeeld alle info over een bepaald type objecten in een verzameling, ongeacht of het foto's of documenten zijn.</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0-1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Vaste tekst: 'Enkelvoudig informatieobject'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Vaste tekst: 'Samengesteld informatieobject'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del w:id="478" w:author="Arjan" w:date="2013-10-02T14:36:00Z">
              <w:r w:rsidRPr="0071174A" w:rsidDel="00C64E47">
                <w:rPr>
                  <w:rFonts w:eastAsia="Times New Roman" w:cs="Times New Roman"/>
                  <w:color w:val="000000"/>
                  <w:sz w:val="18"/>
                  <w:szCs w:val="18"/>
                  <w:lang w:eastAsia="nl-NL"/>
                </w:rPr>
                <w:delText>Vaste tekst: 'Zaakdossier'</w:delText>
              </w:r>
            </w:del>
            <w:ins w:id="479" w:author="Arjan" w:date="2013-10-02T14:36:00Z">
              <w:r w:rsidR="00C64E47">
                <w:rPr>
                  <w:rFonts w:eastAsia="Times New Roman" w:cs="Times New Roman"/>
                  <w:color w:val="000000"/>
                  <w:sz w:val="18"/>
                  <w:szCs w:val="18"/>
                  <w:lang w:eastAsia="nl-NL"/>
                </w:rPr>
                <w:t>-</w:t>
              </w:r>
            </w:ins>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Omvang</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21.4</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Ruimtebeslag op medium meestal uitgedrukt in bytes of een veelvoud ervan</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Omvang is meestal beschikbaar als bestandseigenschap.</w:t>
            </w:r>
            <w:r w:rsidRPr="0071174A">
              <w:rPr>
                <w:rFonts w:eastAsia="Times New Roman" w:cs="Times New Roman"/>
                <w:color w:val="000000"/>
                <w:sz w:val="18"/>
                <w:szCs w:val="18"/>
                <w:lang w:eastAsia="nl-NL"/>
              </w:rPr>
              <w:br/>
              <w:t>Advies: zorg in de RMA dat deze bestandseigenschap raadpleegbaar is en blijft</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ENKELVOUDIG </w:t>
            </w:r>
            <w:r w:rsidR="004D6767">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 xml:space="preserve"> . Bestandsomvang</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del w:id="480" w:author="Arjan" w:date="2013-10-02T14:54:00Z">
              <w:r w:rsidRPr="0071174A" w:rsidDel="00487C34">
                <w:rPr>
                  <w:rFonts w:eastAsia="Times New Roman" w:cs="Times New Roman"/>
                  <w:color w:val="000000"/>
                  <w:sz w:val="18"/>
                  <w:szCs w:val="18"/>
                  <w:lang w:eastAsia="nl-NL"/>
                </w:rPr>
                <w:delText>-</w:delText>
              </w:r>
            </w:del>
            <w:ins w:id="481" w:author="Arjan" w:date="2013-10-02T14:54:00Z">
              <w:r w:rsidR="00487C34" w:rsidRPr="0071174A">
                <w:rPr>
                  <w:rFonts w:eastAsia="Times New Roman" w:cs="Times New Roman"/>
                  <w:color w:val="000000"/>
                  <w:sz w:val="18"/>
                  <w:szCs w:val="18"/>
                  <w:lang w:eastAsia="nl-NL"/>
                </w:rPr>
                <w:t xml:space="preserve"> ENKELVOUDIG </w:t>
              </w:r>
              <w:r w:rsidR="00487C34">
                <w:rPr>
                  <w:rFonts w:eastAsia="Times New Roman" w:cs="Times New Roman"/>
                  <w:color w:val="000000"/>
                  <w:sz w:val="18"/>
                  <w:szCs w:val="18"/>
                  <w:lang w:eastAsia="nl-NL"/>
                </w:rPr>
                <w:t>INFORMATIEOBJECT</w:t>
              </w:r>
              <w:r w:rsidR="00487C34" w:rsidRPr="0071174A">
                <w:rPr>
                  <w:rFonts w:eastAsia="Times New Roman" w:cs="Times New Roman"/>
                  <w:color w:val="000000"/>
                  <w:sz w:val="18"/>
                  <w:szCs w:val="18"/>
                  <w:lang w:eastAsia="nl-NL"/>
                </w:rPr>
                <w:t xml:space="preserve"> . Bestandsomvang</w:t>
              </w:r>
            </w:ins>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del w:id="482" w:author="Arjan" w:date="2013-10-02T14:54:00Z">
              <w:r w:rsidRPr="0071174A" w:rsidDel="00487C34">
                <w:rPr>
                  <w:rFonts w:eastAsia="Times New Roman" w:cs="Times New Roman"/>
                  <w:color w:val="000000"/>
                  <w:sz w:val="18"/>
                  <w:szCs w:val="18"/>
                  <w:lang w:eastAsia="nl-NL"/>
                </w:rPr>
                <w:delText xml:space="preserve">Niet relevant voor SAMENGESTELD </w:delText>
              </w:r>
              <w:r w:rsidR="004D6767" w:rsidDel="00487C34">
                <w:rPr>
                  <w:rFonts w:eastAsia="Times New Roman" w:cs="Times New Roman"/>
                  <w:color w:val="000000"/>
                  <w:sz w:val="18"/>
                  <w:szCs w:val="18"/>
                  <w:lang w:eastAsia="nl-NL"/>
                </w:rPr>
                <w:delText>INFORMATIEOBJECT</w:delText>
              </w:r>
              <w:r w:rsidRPr="0071174A" w:rsidDel="00487C34">
                <w:rPr>
                  <w:rFonts w:eastAsia="Times New Roman" w:cs="Times New Roman"/>
                  <w:color w:val="000000"/>
                  <w:sz w:val="18"/>
                  <w:szCs w:val="18"/>
                  <w:lang w:eastAsia="nl-NL"/>
                </w:rPr>
                <w:delText xml:space="preserve"> en ZAAK</w:delText>
              </w:r>
            </w:del>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Bestandsformaat</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21.5</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Code volgens welke gegevens op een gegevensdrager zijn opgeslagen</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Geeft de benodigde informatie over de applicatie waarmee het record kan worden geraadpleegd.</w:t>
            </w:r>
            <w:r w:rsidRPr="0071174A">
              <w:rPr>
                <w:rFonts w:eastAsia="Times New Roman" w:cs="Times New Roman"/>
                <w:color w:val="000000"/>
                <w:sz w:val="18"/>
                <w:szCs w:val="18"/>
                <w:lang w:eastAsia="nl-NL"/>
              </w:rPr>
              <w:br/>
              <w:t xml:space="preserve">Advies: Maak gebruik van het </w:t>
            </w:r>
            <w:proofErr w:type="spellStart"/>
            <w:r w:rsidRPr="0071174A">
              <w:rPr>
                <w:rFonts w:eastAsia="Times New Roman" w:cs="Times New Roman"/>
                <w:color w:val="000000"/>
                <w:sz w:val="18"/>
                <w:szCs w:val="18"/>
                <w:lang w:eastAsia="nl-NL"/>
              </w:rPr>
              <w:t>PRONOM-register</w:t>
            </w:r>
            <w:proofErr w:type="spellEnd"/>
            <w:r w:rsidRPr="0071174A">
              <w:rPr>
                <w:rFonts w:eastAsia="Times New Roman" w:cs="Times New Roman"/>
                <w:color w:val="000000"/>
                <w:sz w:val="18"/>
                <w:szCs w:val="18"/>
                <w:lang w:eastAsia="nl-NL"/>
              </w:rPr>
              <w:t>.</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71174A" w:rsidP="004D6767">
            <w:pPr>
              <w:spacing w:line="240" w:lineRule="auto"/>
              <w:rPr>
                <w:rFonts w:eastAsia="Times New Roman" w:cs="Times New Roman"/>
                <w:color w:val="000000"/>
                <w:sz w:val="18"/>
                <w:szCs w:val="18"/>
                <w:lang w:eastAsia="nl-NL"/>
              </w:rPr>
            </w:pPr>
            <w:del w:id="483" w:author="Arjan" w:date="2013-10-02T14:56:00Z">
              <w:r w:rsidRPr="0071174A" w:rsidDel="00487C34">
                <w:rPr>
                  <w:rFonts w:eastAsia="Times New Roman" w:cs="Times New Roman"/>
                  <w:color w:val="000000"/>
                  <w:sz w:val="18"/>
                  <w:szCs w:val="18"/>
                  <w:lang w:eastAsia="nl-NL"/>
                </w:rPr>
                <w:delText xml:space="preserve">ENKELVOUDIG </w:delText>
              </w:r>
              <w:r w:rsidR="004D6767" w:rsidDel="00487C34">
                <w:rPr>
                  <w:rFonts w:eastAsia="Times New Roman" w:cs="Times New Roman"/>
                  <w:color w:val="000000"/>
                  <w:sz w:val="18"/>
                  <w:szCs w:val="18"/>
                  <w:lang w:eastAsia="nl-NL"/>
                </w:rPr>
                <w:delText>INFORMATIEOBJECT</w:delText>
              </w:r>
              <w:r w:rsidRPr="0071174A" w:rsidDel="00487C34">
                <w:rPr>
                  <w:rFonts w:eastAsia="Times New Roman" w:cs="Times New Roman"/>
                  <w:color w:val="000000"/>
                  <w:sz w:val="18"/>
                  <w:szCs w:val="18"/>
                  <w:lang w:eastAsia="nl-NL"/>
                </w:rPr>
                <w:delText xml:space="preserve"> . </w:delText>
              </w:r>
              <w:r w:rsidR="004D6767" w:rsidDel="00487C34">
                <w:rPr>
                  <w:rFonts w:eastAsia="Times New Roman" w:cs="Times New Roman"/>
                  <w:color w:val="000000"/>
                  <w:sz w:val="18"/>
                  <w:szCs w:val="18"/>
                  <w:lang w:eastAsia="nl-NL"/>
                </w:rPr>
                <w:delText>F</w:delText>
              </w:r>
              <w:r w:rsidRPr="0071174A" w:rsidDel="00487C34">
                <w:rPr>
                  <w:rFonts w:eastAsia="Times New Roman" w:cs="Times New Roman"/>
                  <w:color w:val="000000"/>
                  <w:sz w:val="18"/>
                  <w:szCs w:val="18"/>
                  <w:lang w:eastAsia="nl-NL"/>
                </w:rPr>
                <w:delText>ormaat</w:delText>
              </w:r>
            </w:del>
            <w:ins w:id="484" w:author="Arjan" w:date="2013-10-02T14:58:00Z">
              <w:r w:rsidR="00487C34">
                <w:rPr>
                  <w:rFonts w:eastAsia="Times New Roman" w:cs="Times New Roman"/>
                  <w:color w:val="000000"/>
                  <w:sz w:val="18"/>
                  <w:szCs w:val="18"/>
                  <w:lang w:eastAsia="nl-NL"/>
                </w:rPr>
                <w:t>-</w:t>
              </w:r>
            </w:ins>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2109" w:type="dxa"/>
            <w:tcBorders>
              <w:top w:val="nil"/>
              <w:left w:val="nil"/>
              <w:bottom w:val="nil"/>
              <w:right w:val="nil"/>
            </w:tcBorders>
            <w:shd w:val="clear" w:color="auto" w:fill="auto"/>
            <w:hideMark/>
          </w:tcPr>
          <w:p w:rsidR="0071174A" w:rsidRPr="0071174A" w:rsidRDefault="00487C34" w:rsidP="00487C34">
            <w:pPr>
              <w:spacing w:line="240" w:lineRule="auto"/>
              <w:rPr>
                <w:rFonts w:eastAsia="Times New Roman" w:cs="Times New Roman"/>
                <w:color w:val="000000"/>
                <w:sz w:val="18"/>
                <w:szCs w:val="18"/>
                <w:lang w:eastAsia="nl-NL"/>
              </w:rPr>
            </w:pPr>
            <w:ins w:id="485" w:author="Arjan" w:date="2013-10-02T14:57:00Z">
              <w:r>
                <w:rPr>
                  <w:rFonts w:eastAsia="Times New Roman" w:cs="Times New Roman"/>
                  <w:color w:val="000000"/>
                  <w:sz w:val="18"/>
                  <w:szCs w:val="18"/>
                  <w:lang w:eastAsia="nl-NL"/>
                </w:rPr>
                <w:t>Niet in RGBZ. Af te leiden van de applicatie waarmee het ENKELVOUDIG INFORMATIEOBJE</w:t>
              </w:r>
            </w:ins>
            <w:ins w:id="486" w:author="Arjan" w:date="2013-10-02T14:58:00Z">
              <w:r>
                <w:rPr>
                  <w:rFonts w:eastAsia="Times New Roman" w:cs="Times New Roman"/>
                  <w:color w:val="000000"/>
                  <w:sz w:val="18"/>
                  <w:szCs w:val="18"/>
                  <w:lang w:eastAsia="nl-NL"/>
                </w:rPr>
                <w:t>CT duurzaam bewaarbaar is gemaakt.</w:t>
              </w:r>
            </w:ins>
            <w:ins w:id="487" w:author="Arjan" w:date="2013-10-02T14:56:00Z">
              <w:r w:rsidRPr="0071174A" w:rsidDel="00487C34">
                <w:rPr>
                  <w:rFonts w:eastAsia="Times New Roman" w:cs="Times New Roman"/>
                  <w:color w:val="000000"/>
                  <w:sz w:val="18"/>
                  <w:szCs w:val="18"/>
                  <w:lang w:eastAsia="nl-NL"/>
                </w:rPr>
                <w:t xml:space="preserve"> </w:t>
              </w:r>
            </w:ins>
            <w:del w:id="488" w:author="Arjan" w:date="2013-10-02T14:56:00Z">
              <w:r w:rsidR="0071174A" w:rsidRPr="0071174A" w:rsidDel="00487C34">
                <w:rPr>
                  <w:rFonts w:eastAsia="Times New Roman" w:cs="Times New Roman"/>
                  <w:color w:val="000000"/>
                  <w:sz w:val="18"/>
                  <w:szCs w:val="18"/>
                  <w:lang w:eastAsia="nl-NL"/>
                </w:rPr>
                <w:delText xml:space="preserve">Niet relevant voor SAMENGESTELD </w:delText>
              </w:r>
              <w:r w:rsidR="004D6767" w:rsidDel="00487C34">
                <w:rPr>
                  <w:rFonts w:eastAsia="Times New Roman" w:cs="Times New Roman"/>
                  <w:color w:val="000000"/>
                  <w:sz w:val="18"/>
                  <w:szCs w:val="18"/>
                  <w:lang w:eastAsia="nl-NL"/>
                </w:rPr>
                <w:delText>INFORMATIEOBJECT</w:delText>
              </w:r>
              <w:r w:rsidR="0071174A" w:rsidRPr="0071174A" w:rsidDel="00487C34">
                <w:rPr>
                  <w:rFonts w:eastAsia="Times New Roman" w:cs="Times New Roman"/>
                  <w:color w:val="000000"/>
                  <w:sz w:val="18"/>
                  <w:szCs w:val="18"/>
                  <w:lang w:eastAsia="nl-NL"/>
                </w:rPr>
                <w:delText xml:space="preserve"> en ZAAK.</w:delText>
              </w:r>
            </w:del>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 Creatieapplicatie</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21.6</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Omschrijving van de applicatie waarmee het bestand oorspronkelijk gemaakt is.</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Extra informatie over de mogelijkheid het record te raadplegen wanneer dit op basis van de informatie over het bestandsformaat niet mogelijk blijkt. Dit kan worden veroorzaakt door </w:t>
            </w:r>
            <w:proofErr w:type="spellStart"/>
            <w:r w:rsidRPr="0071174A">
              <w:rPr>
                <w:rFonts w:eastAsia="Times New Roman" w:cs="Times New Roman"/>
                <w:color w:val="000000"/>
                <w:sz w:val="18"/>
                <w:szCs w:val="18"/>
                <w:lang w:eastAsia="nl-NL"/>
              </w:rPr>
              <w:t>incompatibiliteit</w:t>
            </w:r>
            <w:proofErr w:type="spellEnd"/>
            <w:r w:rsidRPr="0071174A">
              <w:rPr>
                <w:rFonts w:eastAsia="Times New Roman" w:cs="Times New Roman"/>
                <w:color w:val="000000"/>
                <w:sz w:val="18"/>
                <w:szCs w:val="18"/>
                <w:lang w:eastAsia="nl-NL"/>
              </w:rPr>
              <w:t xml:space="preserve"> van bestandsformaten.</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0-1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2109" w:type="dxa"/>
            <w:tcBorders>
              <w:top w:val="nil"/>
              <w:left w:val="nil"/>
              <w:bottom w:val="nil"/>
              <w:right w:val="nil"/>
            </w:tcBorders>
            <w:shd w:val="clear" w:color="auto" w:fill="auto"/>
            <w:hideMark/>
          </w:tcPr>
          <w:p w:rsidR="0071174A" w:rsidRPr="0071174A" w:rsidRDefault="0071174A" w:rsidP="00344CC3">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Niet in RGBZ</w:t>
            </w:r>
            <w:ins w:id="489" w:author="Arjan" w:date="2013-10-02T14:59:00Z">
              <w:r w:rsidR="00487C34">
                <w:rPr>
                  <w:rFonts w:eastAsia="Times New Roman" w:cs="Times New Roman"/>
                  <w:color w:val="000000"/>
                  <w:sz w:val="18"/>
                  <w:szCs w:val="18"/>
                  <w:lang w:eastAsia="nl-NL"/>
                </w:rPr>
                <w:t xml:space="preserve"> en niet verplicht.</w:t>
              </w:r>
            </w:ins>
            <w:r w:rsidRPr="0071174A">
              <w:rPr>
                <w:rFonts w:eastAsia="Times New Roman" w:cs="Times New Roman"/>
                <w:color w:val="000000"/>
                <w:sz w:val="18"/>
                <w:szCs w:val="18"/>
                <w:lang w:eastAsia="nl-NL"/>
              </w:rPr>
              <w:t xml:space="preserve"> </w:t>
            </w:r>
            <w:ins w:id="490" w:author="Arjan" w:date="2013-10-02T15:02:00Z">
              <w:r w:rsidR="00487C34">
                <w:rPr>
                  <w:rFonts w:eastAsia="Times New Roman" w:cs="Times New Roman"/>
                  <w:color w:val="000000"/>
                  <w:sz w:val="18"/>
                  <w:szCs w:val="18"/>
                  <w:lang w:eastAsia="nl-NL"/>
                </w:rPr>
                <w:t>Desgewenst te vermelden de applicatie waarm</w:t>
              </w:r>
            </w:ins>
            <w:ins w:id="491" w:author="Arjan" w:date="2013-10-02T15:03:00Z">
              <w:r w:rsidR="00487C34">
                <w:rPr>
                  <w:rFonts w:eastAsia="Times New Roman" w:cs="Times New Roman"/>
                  <w:color w:val="000000"/>
                  <w:sz w:val="18"/>
                  <w:szCs w:val="18"/>
                  <w:lang w:eastAsia="nl-NL"/>
                </w:rPr>
                <w:t>ee het ENKELVOUDIG INFORMATIEOBJECT gemaakt is voor</w:t>
              </w:r>
            </w:ins>
            <w:ins w:id="492" w:author="Arjan" w:date="2013-10-02T15:04:00Z">
              <w:r w:rsidR="0082219F">
                <w:rPr>
                  <w:rFonts w:eastAsia="Times New Roman" w:cs="Times New Roman"/>
                  <w:color w:val="000000"/>
                  <w:sz w:val="18"/>
                  <w:szCs w:val="18"/>
                  <w:lang w:eastAsia="nl-NL"/>
                </w:rPr>
                <w:t>d</w:t>
              </w:r>
            </w:ins>
            <w:ins w:id="493" w:author="Arjan" w:date="2013-10-02T15:03:00Z">
              <w:r w:rsidR="00487C34">
                <w:rPr>
                  <w:rFonts w:eastAsia="Times New Roman" w:cs="Times New Roman"/>
                  <w:color w:val="000000"/>
                  <w:sz w:val="18"/>
                  <w:szCs w:val="18"/>
                  <w:lang w:eastAsia="nl-NL"/>
                </w:rPr>
                <w:t xml:space="preserve">at het is omgezet naar een duurzaam bewaarbaar formaat (zie </w:t>
              </w:r>
              <w:r w:rsidR="0082219F">
                <w:rPr>
                  <w:rFonts w:eastAsia="Times New Roman" w:cs="Times New Roman"/>
                  <w:color w:val="000000"/>
                  <w:sz w:val="18"/>
                  <w:szCs w:val="18"/>
                  <w:lang w:eastAsia="nl-NL"/>
                </w:rPr>
                <w:t>21.5</w:t>
              </w:r>
            </w:ins>
            <w:ins w:id="494" w:author="Arjan" w:date="2013-10-02T15:04:00Z">
              <w:r w:rsidR="0082219F">
                <w:rPr>
                  <w:rFonts w:eastAsia="Times New Roman" w:cs="Times New Roman"/>
                  <w:color w:val="000000"/>
                  <w:sz w:val="18"/>
                  <w:szCs w:val="18"/>
                  <w:lang w:eastAsia="nl-NL"/>
                </w:rPr>
                <w:t>).</w:t>
              </w:r>
            </w:ins>
            <w:del w:id="495" w:author="Arjan" w:date="2013-08-11T23:48:00Z">
              <w:r w:rsidRPr="0071174A" w:rsidDel="00344CC3">
                <w:rPr>
                  <w:rFonts w:eastAsia="Times New Roman" w:cs="Times New Roman"/>
                  <w:color w:val="000000"/>
                  <w:sz w:val="18"/>
                  <w:szCs w:val="18"/>
                  <w:lang w:eastAsia="nl-NL"/>
                </w:rPr>
                <w:delText xml:space="preserve">[in veel gevallen zal sprake zijn van omzetting vanuit een oorspronkelijk formaat naar pdf. Vraagpunt is of het zinvol is om de Creatieapplicatie-metagegevens vast te leggen] </w:delText>
              </w:r>
            </w:del>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Naam</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21.6.1</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Benaming van de applicatie waarmee het oorspronkelijke bestand is gemaakt</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487C34" w:rsidP="0071174A">
            <w:pPr>
              <w:spacing w:line="240" w:lineRule="auto"/>
              <w:rPr>
                <w:rFonts w:eastAsia="Times New Roman" w:cs="Times New Roman"/>
                <w:color w:val="000000"/>
                <w:sz w:val="18"/>
                <w:szCs w:val="18"/>
                <w:lang w:eastAsia="nl-NL"/>
              </w:rPr>
            </w:pPr>
            <w:ins w:id="496" w:author="Arjan" w:date="2013-10-02T15:00:00Z">
              <w:r>
                <w:rPr>
                  <w:rFonts w:eastAsia="Times New Roman" w:cs="Times New Roman"/>
                  <w:color w:val="000000"/>
                  <w:sz w:val="18"/>
                  <w:szCs w:val="18"/>
                  <w:lang w:eastAsia="nl-NL"/>
                </w:rPr>
                <w:t>-</w:t>
              </w:r>
            </w:ins>
          </w:p>
        </w:tc>
        <w:tc>
          <w:tcPr>
            <w:tcW w:w="1843" w:type="dxa"/>
            <w:tcBorders>
              <w:top w:val="nil"/>
              <w:left w:val="nil"/>
              <w:bottom w:val="nil"/>
              <w:right w:val="nil"/>
            </w:tcBorders>
            <w:shd w:val="clear" w:color="auto" w:fill="auto"/>
            <w:hideMark/>
          </w:tcPr>
          <w:p w:rsidR="0071174A" w:rsidRPr="0071174A" w:rsidRDefault="00487C34" w:rsidP="0071174A">
            <w:pPr>
              <w:spacing w:line="240" w:lineRule="auto"/>
              <w:rPr>
                <w:rFonts w:eastAsia="Times New Roman" w:cs="Times New Roman"/>
                <w:color w:val="000000"/>
                <w:sz w:val="18"/>
                <w:szCs w:val="18"/>
                <w:lang w:eastAsia="nl-NL"/>
              </w:rPr>
            </w:pPr>
            <w:ins w:id="497" w:author="Arjan" w:date="2013-10-02T15:00:00Z">
              <w:r>
                <w:rPr>
                  <w:rFonts w:eastAsia="Times New Roman" w:cs="Times New Roman"/>
                  <w:color w:val="000000"/>
                  <w:sz w:val="18"/>
                  <w:szCs w:val="18"/>
                  <w:lang w:eastAsia="nl-NL"/>
                </w:rPr>
                <w:t>-</w:t>
              </w:r>
            </w:ins>
          </w:p>
        </w:tc>
        <w:tc>
          <w:tcPr>
            <w:tcW w:w="1843" w:type="dxa"/>
            <w:tcBorders>
              <w:top w:val="nil"/>
              <w:left w:val="nil"/>
              <w:bottom w:val="nil"/>
              <w:right w:val="nil"/>
            </w:tcBorders>
            <w:shd w:val="clear" w:color="auto" w:fill="auto"/>
            <w:hideMark/>
          </w:tcPr>
          <w:p w:rsidR="0071174A" w:rsidRPr="0071174A" w:rsidRDefault="00C64E47" w:rsidP="0071174A">
            <w:pPr>
              <w:spacing w:line="240" w:lineRule="auto"/>
              <w:rPr>
                <w:rFonts w:eastAsia="Times New Roman" w:cs="Times New Roman"/>
                <w:color w:val="000000"/>
                <w:sz w:val="18"/>
                <w:szCs w:val="18"/>
                <w:lang w:eastAsia="nl-NL"/>
              </w:rPr>
            </w:pPr>
            <w:ins w:id="498" w:author="Arjan" w:date="2013-10-02T14:39:00Z">
              <w:r>
                <w:rPr>
                  <w:rFonts w:eastAsia="Times New Roman" w:cs="Times New Roman"/>
                  <w:color w:val="000000"/>
                  <w:sz w:val="18"/>
                  <w:szCs w:val="18"/>
                  <w:lang w:eastAsia="nl-NL"/>
                </w:rPr>
                <w:t>-</w:t>
              </w:r>
            </w:ins>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Versie</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21.6.2</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Nadere aanduiding van de versie van de creatieapplicatie</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487C34" w:rsidP="0071174A">
            <w:pPr>
              <w:spacing w:line="240" w:lineRule="auto"/>
              <w:rPr>
                <w:rFonts w:eastAsia="Times New Roman" w:cs="Times New Roman"/>
                <w:color w:val="000000"/>
                <w:sz w:val="18"/>
                <w:szCs w:val="18"/>
                <w:lang w:eastAsia="nl-NL"/>
              </w:rPr>
            </w:pPr>
            <w:ins w:id="499" w:author="Arjan" w:date="2013-10-02T15:00:00Z">
              <w:r>
                <w:rPr>
                  <w:rFonts w:eastAsia="Times New Roman" w:cs="Times New Roman"/>
                  <w:color w:val="000000"/>
                  <w:sz w:val="18"/>
                  <w:szCs w:val="18"/>
                  <w:lang w:eastAsia="nl-NL"/>
                </w:rPr>
                <w:t>-</w:t>
              </w:r>
            </w:ins>
          </w:p>
        </w:tc>
        <w:tc>
          <w:tcPr>
            <w:tcW w:w="1843" w:type="dxa"/>
            <w:tcBorders>
              <w:top w:val="nil"/>
              <w:left w:val="nil"/>
              <w:bottom w:val="nil"/>
              <w:right w:val="nil"/>
            </w:tcBorders>
            <w:shd w:val="clear" w:color="auto" w:fill="auto"/>
            <w:hideMark/>
          </w:tcPr>
          <w:p w:rsidR="0071174A" w:rsidRPr="0071174A" w:rsidRDefault="00487C34" w:rsidP="0071174A">
            <w:pPr>
              <w:spacing w:line="240" w:lineRule="auto"/>
              <w:rPr>
                <w:rFonts w:eastAsia="Times New Roman" w:cs="Times New Roman"/>
                <w:color w:val="000000"/>
                <w:sz w:val="18"/>
                <w:szCs w:val="18"/>
                <w:lang w:eastAsia="nl-NL"/>
              </w:rPr>
            </w:pPr>
            <w:ins w:id="500" w:author="Arjan" w:date="2013-10-02T15:00:00Z">
              <w:r>
                <w:rPr>
                  <w:rFonts w:eastAsia="Times New Roman" w:cs="Times New Roman"/>
                  <w:color w:val="000000"/>
                  <w:sz w:val="18"/>
                  <w:szCs w:val="18"/>
                  <w:lang w:eastAsia="nl-NL"/>
                </w:rPr>
                <w:t>-</w:t>
              </w:r>
            </w:ins>
          </w:p>
        </w:tc>
        <w:tc>
          <w:tcPr>
            <w:tcW w:w="1843" w:type="dxa"/>
            <w:tcBorders>
              <w:top w:val="nil"/>
              <w:left w:val="nil"/>
              <w:bottom w:val="nil"/>
              <w:right w:val="nil"/>
            </w:tcBorders>
            <w:shd w:val="clear" w:color="auto" w:fill="auto"/>
            <w:hideMark/>
          </w:tcPr>
          <w:p w:rsidR="0071174A" w:rsidRPr="0071174A" w:rsidRDefault="00C64E47" w:rsidP="0071174A">
            <w:pPr>
              <w:spacing w:line="240" w:lineRule="auto"/>
              <w:rPr>
                <w:rFonts w:eastAsia="Times New Roman" w:cs="Times New Roman"/>
                <w:color w:val="000000"/>
                <w:sz w:val="18"/>
                <w:szCs w:val="18"/>
                <w:lang w:eastAsia="nl-NL"/>
              </w:rPr>
            </w:pPr>
            <w:ins w:id="501" w:author="Arjan" w:date="2013-10-02T14:39:00Z">
              <w:r>
                <w:rPr>
                  <w:rFonts w:eastAsia="Times New Roman" w:cs="Times New Roman"/>
                  <w:color w:val="000000"/>
                  <w:sz w:val="18"/>
                  <w:szCs w:val="18"/>
                  <w:lang w:eastAsia="nl-NL"/>
                </w:rPr>
                <w:t>-</w:t>
              </w:r>
            </w:ins>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Datum aanmaak</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21.6.3</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Datum waarop het oorspronkelijke digitale bestand met de creatie applicatie is gemaakt</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487C34" w:rsidP="0071174A">
            <w:pPr>
              <w:spacing w:line="240" w:lineRule="auto"/>
              <w:rPr>
                <w:rFonts w:eastAsia="Times New Roman" w:cs="Times New Roman"/>
                <w:color w:val="000000"/>
                <w:sz w:val="18"/>
                <w:szCs w:val="18"/>
                <w:lang w:eastAsia="nl-NL"/>
              </w:rPr>
            </w:pPr>
            <w:ins w:id="502" w:author="Arjan" w:date="2013-10-02T15:00:00Z">
              <w:r>
                <w:rPr>
                  <w:rFonts w:eastAsia="Times New Roman" w:cs="Times New Roman"/>
                  <w:color w:val="000000"/>
                  <w:sz w:val="18"/>
                  <w:szCs w:val="18"/>
                  <w:lang w:eastAsia="nl-NL"/>
                </w:rPr>
                <w:t>-</w:t>
              </w:r>
            </w:ins>
          </w:p>
        </w:tc>
        <w:tc>
          <w:tcPr>
            <w:tcW w:w="1843" w:type="dxa"/>
            <w:tcBorders>
              <w:top w:val="nil"/>
              <w:left w:val="nil"/>
              <w:bottom w:val="nil"/>
              <w:right w:val="nil"/>
            </w:tcBorders>
            <w:shd w:val="clear" w:color="auto" w:fill="auto"/>
            <w:hideMark/>
          </w:tcPr>
          <w:p w:rsidR="0071174A" w:rsidRPr="0071174A" w:rsidRDefault="00487C34" w:rsidP="0071174A">
            <w:pPr>
              <w:spacing w:line="240" w:lineRule="auto"/>
              <w:rPr>
                <w:rFonts w:eastAsia="Times New Roman" w:cs="Times New Roman"/>
                <w:color w:val="000000"/>
                <w:sz w:val="18"/>
                <w:szCs w:val="18"/>
                <w:lang w:eastAsia="nl-NL"/>
              </w:rPr>
            </w:pPr>
            <w:ins w:id="503" w:author="Arjan" w:date="2013-10-02T15:00:00Z">
              <w:r>
                <w:rPr>
                  <w:rFonts w:eastAsia="Times New Roman" w:cs="Times New Roman"/>
                  <w:color w:val="000000"/>
                  <w:sz w:val="18"/>
                  <w:szCs w:val="18"/>
                  <w:lang w:eastAsia="nl-NL"/>
                </w:rPr>
                <w:t>-</w:t>
              </w:r>
            </w:ins>
          </w:p>
        </w:tc>
        <w:tc>
          <w:tcPr>
            <w:tcW w:w="1843" w:type="dxa"/>
            <w:tcBorders>
              <w:top w:val="nil"/>
              <w:left w:val="nil"/>
              <w:bottom w:val="nil"/>
              <w:right w:val="nil"/>
            </w:tcBorders>
            <w:shd w:val="clear" w:color="auto" w:fill="auto"/>
            <w:hideMark/>
          </w:tcPr>
          <w:p w:rsidR="0071174A" w:rsidRPr="0071174A" w:rsidRDefault="00C64E47" w:rsidP="0071174A">
            <w:pPr>
              <w:spacing w:line="240" w:lineRule="auto"/>
              <w:rPr>
                <w:rFonts w:eastAsia="Times New Roman" w:cs="Times New Roman"/>
                <w:color w:val="000000"/>
                <w:sz w:val="18"/>
                <w:szCs w:val="18"/>
                <w:lang w:eastAsia="nl-NL"/>
              </w:rPr>
            </w:pPr>
            <w:ins w:id="504" w:author="Arjan" w:date="2013-10-02T14:39:00Z">
              <w:r>
                <w:rPr>
                  <w:rFonts w:eastAsia="Times New Roman" w:cs="Times New Roman"/>
                  <w:color w:val="000000"/>
                  <w:sz w:val="18"/>
                  <w:szCs w:val="18"/>
                  <w:lang w:eastAsia="nl-NL"/>
                </w:rPr>
                <w:t>-</w:t>
              </w:r>
            </w:ins>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Fysieke integriteit</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21.7</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Uitdrukking van mate van volledigheid en onbeschadigd zijn van digitaal bestand</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Een waarde </w:t>
            </w:r>
            <w:proofErr w:type="spellStart"/>
            <w:r w:rsidRPr="0071174A">
              <w:rPr>
                <w:rFonts w:eastAsia="Times New Roman" w:cs="Times New Roman"/>
                <w:color w:val="000000"/>
                <w:sz w:val="18"/>
                <w:szCs w:val="18"/>
                <w:lang w:eastAsia="nl-NL"/>
              </w:rPr>
              <w:t>waamee</w:t>
            </w:r>
            <w:proofErr w:type="spellEnd"/>
            <w:r w:rsidRPr="0071174A">
              <w:rPr>
                <w:rFonts w:eastAsia="Times New Roman" w:cs="Times New Roman"/>
                <w:color w:val="000000"/>
                <w:sz w:val="18"/>
                <w:szCs w:val="18"/>
                <w:lang w:eastAsia="nl-NL"/>
              </w:rPr>
              <w:t xml:space="preserve"> in een later stadium de integriteit kan worden gecontroleerd. Bijvoorbeeld door berekening van de </w:t>
            </w:r>
            <w:proofErr w:type="spellStart"/>
            <w:r w:rsidRPr="0071174A">
              <w:rPr>
                <w:rFonts w:eastAsia="Times New Roman" w:cs="Times New Roman"/>
                <w:color w:val="000000"/>
                <w:sz w:val="18"/>
                <w:szCs w:val="18"/>
                <w:lang w:eastAsia="nl-NL"/>
              </w:rPr>
              <w:t>checksum</w:t>
            </w:r>
            <w:proofErr w:type="spellEnd"/>
            <w:r w:rsidRPr="0071174A">
              <w:rPr>
                <w:rFonts w:eastAsia="Times New Roman" w:cs="Times New Roman"/>
                <w:color w:val="000000"/>
                <w:sz w:val="18"/>
                <w:szCs w:val="18"/>
                <w:lang w:eastAsia="nl-NL"/>
              </w:rPr>
              <w:t>, of d.m.v. een digitale handtekening of digitaal watermerk. Verplicht in de digitale omgeving</w:t>
            </w:r>
            <w:r w:rsidRPr="0071174A">
              <w:rPr>
                <w:rFonts w:eastAsia="Times New Roman" w:cs="Times New Roman"/>
                <w:color w:val="000000"/>
                <w:sz w:val="18"/>
                <w:szCs w:val="18"/>
                <w:lang w:eastAsia="nl-NL"/>
              </w:rPr>
              <w:br/>
              <w:t xml:space="preserve">NB. Dit element is meer te vergelijken met </w:t>
            </w:r>
            <w:r w:rsidRPr="0071174A">
              <w:rPr>
                <w:rFonts w:eastAsia="Times New Roman" w:cs="Times New Roman"/>
                <w:color w:val="000000"/>
                <w:sz w:val="18"/>
                <w:szCs w:val="18"/>
                <w:lang w:eastAsia="nl-NL"/>
              </w:rPr>
              <w:lastRenderedPageBreak/>
              <w:t>element 19. Vorm dan met element 20. Integriteit.</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0-1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2109" w:type="dxa"/>
            <w:tcBorders>
              <w:top w:val="nil"/>
              <w:left w:val="nil"/>
              <w:bottom w:val="nil"/>
              <w:right w:val="nil"/>
            </w:tcBorders>
            <w:shd w:val="clear" w:color="auto" w:fill="auto"/>
            <w:hideMark/>
          </w:tcPr>
          <w:p w:rsidR="0071174A" w:rsidRPr="0071174A" w:rsidRDefault="0071174A" w:rsidP="0082219F">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Niet in RGBZ</w:t>
            </w:r>
            <w:ins w:id="505" w:author="Arjan" w:date="2013-10-02T15:06:00Z">
              <w:r w:rsidR="0082219F">
                <w:rPr>
                  <w:rFonts w:eastAsia="Times New Roman" w:cs="Times New Roman"/>
                  <w:color w:val="000000"/>
                  <w:sz w:val="18"/>
                  <w:szCs w:val="18"/>
                  <w:lang w:eastAsia="nl-NL"/>
                </w:rPr>
                <w:t>.</w:t>
              </w:r>
            </w:ins>
            <w:del w:id="506" w:author="Arjan" w:date="2013-10-02T15:06:00Z">
              <w:r w:rsidRPr="0071174A" w:rsidDel="0082219F">
                <w:rPr>
                  <w:rFonts w:eastAsia="Times New Roman" w:cs="Times New Roman"/>
                  <w:color w:val="000000"/>
                  <w:sz w:val="18"/>
                  <w:szCs w:val="18"/>
                  <w:lang w:eastAsia="nl-NL"/>
                </w:rPr>
                <w:delText>,</w:delText>
              </w:r>
            </w:del>
            <w:r w:rsidRPr="0071174A">
              <w:rPr>
                <w:rFonts w:eastAsia="Times New Roman" w:cs="Times New Roman"/>
                <w:color w:val="000000"/>
                <w:sz w:val="18"/>
                <w:szCs w:val="18"/>
                <w:lang w:eastAsia="nl-NL"/>
              </w:rPr>
              <w:t xml:space="preserve"> </w:t>
            </w:r>
            <w:del w:id="507" w:author="Arjan" w:date="2013-10-02T15:06:00Z">
              <w:r w:rsidRPr="0071174A" w:rsidDel="0082219F">
                <w:rPr>
                  <w:rFonts w:eastAsia="Times New Roman" w:cs="Times New Roman"/>
                  <w:color w:val="000000"/>
                  <w:sz w:val="18"/>
                  <w:szCs w:val="18"/>
                  <w:lang w:eastAsia="nl-NL"/>
                </w:rPr>
                <w:delText>t</w:delText>
              </w:r>
            </w:del>
            <w:ins w:id="508" w:author="Arjan" w:date="2013-10-02T15:06:00Z">
              <w:r w:rsidR="0082219F">
                <w:rPr>
                  <w:rFonts w:eastAsia="Times New Roman" w:cs="Times New Roman"/>
                  <w:color w:val="000000"/>
                  <w:sz w:val="18"/>
                  <w:szCs w:val="18"/>
                  <w:lang w:eastAsia="nl-NL"/>
                </w:rPr>
                <w:t>T</w:t>
              </w:r>
            </w:ins>
            <w:r w:rsidRPr="0071174A">
              <w:rPr>
                <w:rFonts w:eastAsia="Times New Roman" w:cs="Times New Roman"/>
                <w:color w:val="000000"/>
                <w:sz w:val="18"/>
                <w:szCs w:val="18"/>
                <w:lang w:eastAsia="nl-NL"/>
              </w:rPr>
              <w:t xml:space="preserve">e genereren door software waarmee </w:t>
            </w:r>
            <w:del w:id="509" w:author="Arjan" w:date="2013-10-02T15:05:00Z">
              <w:r w:rsidRPr="0071174A" w:rsidDel="0082219F">
                <w:rPr>
                  <w:rFonts w:eastAsia="Times New Roman" w:cs="Times New Roman"/>
                  <w:color w:val="000000"/>
                  <w:sz w:val="18"/>
                  <w:szCs w:val="18"/>
                  <w:lang w:eastAsia="nl-NL"/>
                </w:rPr>
                <w:delText>record wordt opgeslagen in bijv. eDepot</w:delText>
              </w:r>
            </w:del>
            <w:ins w:id="510" w:author="Arjan" w:date="2013-08-11T23:51:00Z">
              <w:r w:rsidR="008F2980">
                <w:rPr>
                  <w:rFonts w:eastAsia="Times New Roman" w:cs="Times New Roman"/>
                  <w:color w:val="000000"/>
                  <w:sz w:val="18"/>
                  <w:szCs w:val="18"/>
                  <w:lang w:eastAsia="nl-NL"/>
                </w:rPr>
                <w:t>.</w:t>
              </w:r>
            </w:ins>
            <w:ins w:id="511" w:author="Arjan" w:date="2013-10-02T15:05:00Z">
              <w:r w:rsidR="0082219F">
                <w:rPr>
                  <w:rFonts w:eastAsia="Times New Roman" w:cs="Times New Roman"/>
                  <w:color w:val="000000"/>
                  <w:sz w:val="18"/>
                  <w:szCs w:val="18"/>
                  <w:lang w:eastAsia="nl-NL"/>
                </w:rPr>
                <w:t xml:space="preserve"> ENKELVOUDIG INFORMATIEOBJECT wordt omgezet naar een </w:t>
              </w:r>
              <w:r w:rsidR="0082219F">
                <w:rPr>
                  <w:rFonts w:eastAsia="Times New Roman" w:cs="Times New Roman"/>
                  <w:color w:val="000000"/>
                  <w:sz w:val="18"/>
                  <w:szCs w:val="18"/>
                  <w:lang w:eastAsia="nl-NL"/>
                </w:rPr>
                <w:lastRenderedPageBreak/>
                <w:t>duurzaam bewaarbaar form</w:t>
              </w:r>
            </w:ins>
            <w:ins w:id="512" w:author="Arjan" w:date="2013-10-02T15:06:00Z">
              <w:r w:rsidR="0082219F">
                <w:rPr>
                  <w:rFonts w:eastAsia="Times New Roman" w:cs="Times New Roman"/>
                  <w:color w:val="000000"/>
                  <w:sz w:val="18"/>
                  <w:szCs w:val="18"/>
                  <w:lang w:eastAsia="nl-NL"/>
                </w:rPr>
                <w:t>aat.</w:t>
              </w:r>
              <w:r w:rsidR="0082219F">
                <w:rPr>
                  <w:rFonts w:eastAsia="Times New Roman" w:cs="Times New Roman"/>
                  <w:color w:val="000000"/>
                  <w:sz w:val="18"/>
                  <w:szCs w:val="18"/>
                  <w:lang w:eastAsia="nl-NL"/>
                </w:rPr>
                <w:br/>
                <w:t xml:space="preserve"> Te overwegen is om dit wel in het RGBZ op te nemen.</w:t>
              </w:r>
            </w:ins>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 Algoritme (type)</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21.7.1</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Aanduiding van algoritme gebruikt om de </w:t>
            </w:r>
            <w:proofErr w:type="spellStart"/>
            <w:r w:rsidRPr="0071174A">
              <w:rPr>
                <w:rFonts w:eastAsia="Times New Roman" w:cs="Times New Roman"/>
                <w:color w:val="000000"/>
                <w:sz w:val="18"/>
                <w:szCs w:val="18"/>
                <w:lang w:eastAsia="nl-NL"/>
              </w:rPr>
              <w:t>checksum</w:t>
            </w:r>
            <w:proofErr w:type="spellEnd"/>
            <w:r w:rsidRPr="0071174A">
              <w:rPr>
                <w:rFonts w:eastAsia="Times New Roman" w:cs="Times New Roman"/>
                <w:color w:val="000000"/>
                <w:sz w:val="18"/>
                <w:szCs w:val="18"/>
                <w:lang w:eastAsia="nl-NL"/>
              </w:rPr>
              <w:t xml:space="preserve"> te maken</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82219F" w:rsidP="0071174A">
            <w:pPr>
              <w:spacing w:line="240" w:lineRule="auto"/>
              <w:rPr>
                <w:rFonts w:eastAsia="Times New Roman" w:cs="Times New Roman"/>
                <w:color w:val="000000"/>
                <w:sz w:val="18"/>
                <w:szCs w:val="18"/>
                <w:lang w:eastAsia="nl-NL"/>
              </w:rPr>
            </w:pPr>
            <w:ins w:id="513" w:author="Arjan" w:date="2013-10-02T15:06:00Z">
              <w:r>
                <w:rPr>
                  <w:rFonts w:eastAsia="Times New Roman" w:cs="Times New Roman"/>
                  <w:color w:val="000000"/>
                  <w:sz w:val="18"/>
                  <w:szCs w:val="18"/>
                  <w:lang w:eastAsia="nl-NL"/>
                </w:rPr>
                <w:t>-</w:t>
              </w:r>
            </w:ins>
          </w:p>
        </w:tc>
        <w:tc>
          <w:tcPr>
            <w:tcW w:w="1843" w:type="dxa"/>
            <w:tcBorders>
              <w:top w:val="nil"/>
              <w:left w:val="nil"/>
              <w:bottom w:val="nil"/>
              <w:right w:val="nil"/>
            </w:tcBorders>
            <w:shd w:val="clear" w:color="auto" w:fill="auto"/>
            <w:hideMark/>
          </w:tcPr>
          <w:p w:rsidR="0071174A" w:rsidRPr="0071174A" w:rsidRDefault="0082219F" w:rsidP="0071174A">
            <w:pPr>
              <w:spacing w:line="240" w:lineRule="auto"/>
              <w:rPr>
                <w:rFonts w:eastAsia="Times New Roman" w:cs="Times New Roman"/>
                <w:color w:val="000000"/>
                <w:sz w:val="18"/>
                <w:szCs w:val="18"/>
                <w:lang w:eastAsia="nl-NL"/>
              </w:rPr>
            </w:pPr>
            <w:ins w:id="514" w:author="Arjan" w:date="2013-10-02T15:06:00Z">
              <w:r>
                <w:rPr>
                  <w:rFonts w:eastAsia="Times New Roman" w:cs="Times New Roman"/>
                  <w:color w:val="000000"/>
                  <w:sz w:val="18"/>
                  <w:szCs w:val="18"/>
                  <w:lang w:eastAsia="nl-NL"/>
                </w:rPr>
                <w:t>-</w:t>
              </w:r>
            </w:ins>
          </w:p>
        </w:tc>
        <w:tc>
          <w:tcPr>
            <w:tcW w:w="1843" w:type="dxa"/>
            <w:tcBorders>
              <w:top w:val="nil"/>
              <w:left w:val="nil"/>
              <w:bottom w:val="nil"/>
              <w:right w:val="nil"/>
            </w:tcBorders>
            <w:shd w:val="clear" w:color="auto" w:fill="auto"/>
            <w:hideMark/>
          </w:tcPr>
          <w:p w:rsidR="0071174A" w:rsidRPr="0071174A" w:rsidRDefault="00C64E47" w:rsidP="0071174A">
            <w:pPr>
              <w:spacing w:line="240" w:lineRule="auto"/>
              <w:rPr>
                <w:rFonts w:eastAsia="Times New Roman" w:cs="Times New Roman"/>
                <w:color w:val="000000"/>
                <w:sz w:val="18"/>
                <w:szCs w:val="18"/>
                <w:lang w:eastAsia="nl-NL"/>
              </w:rPr>
            </w:pPr>
            <w:ins w:id="515" w:author="Arjan" w:date="2013-10-02T14:39:00Z">
              <w:r>
                <w:rPr>
                  <w:rFonts w:eastAsia="Times New Roman" w:cs="Times New Roman"/>
                  <w:color w:val="000000"/>
                  <w:sz w:val="18"/>
                  <w:szCs w:val="18"/>
                  <w:lang w:eastAsia="nl-NL"/>
                </w:rPr>
                <w:t>-</w:t>
              </w:r>
            </w:ins>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Waarde</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21.7.2</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De waarde van de </w:t>
            </w:r>
            <w:proofErr w:type="spellStart"/>
            <w:r w:rsidRPr="0071174A">
              <w:rPr>
                <w:rFonts w:eastAsia="Times New Roman" w:cs="Times New Roman"/>
                <w:color w:val="000000"/>
                <w:sz w:val="18"/>
                <w:szCs w:val="18"/>
                <w:lang w:eastAsia="nl-NL"/>
              </w:rPr>
              <w:t>checksum</w:t>
            </w:r>
            <w:proofErr w:type="spellEnd"/>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82219F" w:rsidP="0071174A">
            <w:pPr>
              <w:spacing w:line="240" w:lineRule="auto"/>
              <w:rPr>
                <w:rFonts w:eastAsia="Times New Roman" w:cs="Times New Roman"/>
                <w:color w:val="000000"/>
                <w:sz w:val="18"/>
                <w:szCs w:val="18"/>
                <w:lang w:eastAsia="nl-NL"/>
              </w:rPr>
            </w:pPr>
            <w:ins w:id="516" w:author="Arjan" w:date="2013-10-02T15:08:00Z">
              <w:r>
                <w:rPr>
                  <w:rFonts w:eastAsia="Times New Roman" w:cs="Times New Roman"/>
                  <w:color w:val="000000"/>
                  <w:sz w:val="18"/>
                  <w:szCs w:val="18"/>
                  <w:lang w:eastAsia="nl-NL"/>
                </w:rPr>
                <w:t>-</w:t>
              </w:r>
            </w:ins>
          </w:p>
        </w:tc>
        <w:tc>
          <w:tcPr>
            <w:tcW w:w="1843" w:type="dxa"/>
            <w:tcBorders>
              <w:top w:val="nil"/>
              <w:left w:val="nil"/>
              <w:bottom w:val="nil"/>
              <w:right w:val="nil"/>
            </w:tcBorders>
            <w:shd w:val="clear" w:color="auto" w:fill="auto"/>
            <w:hideMark/>
          </w:tcPr>
          <w:p w:rsidR="0071174A" w:rsidRPr="0071174A" w:rsidRDefault="0082219F" w:rsidP="0071174A">
            <w:pPr>
              <w:spacing w:line="240" w:lineRule="auto"/>
              <w:rPr>
                <w:rFonts w:eastAsia="Times New Roman" w:cs="Times New Roman"/>
                <w:color w:val="000000"/>
                <w:sz w:val="18"/>
                <w:szCs w:val="18"/>
                <w:lang w:eastAsia="nl-NL"/>
              </w:rPr>
            </w:pPr>
            <w:ins w:id="517" w:author="Arjan" w:date="2013-10-02T15:08:00Z">
              <w:r>
                <w:rPr>
                  <w:rFonts w:eastAsia="Times New Roman" w:cs="Times New Roman"/>
                  <w:color w:val="000000"/>
                  <w:sz w:val="18"/>
                  <w:szCs w:val="18"/>
                  <w:lang w:eastAsia="nl-NL"/>
                </w:rPr>
                <w:t>-</w:t>
              </w:r>
            </w:ins>
          </w:p>
        </w:tc>
        <w:tc>
          <w:tcPr>
            <w:tcW w:w="1843" w:type="dxa"/>
            <w:tcBorders>
              <w:top w:val="nil"/>
              <w:left w:val="nil"/>
              <w:bottom w:val="nil"/>
              <w:right w:val="nil"/>
            </w:tcBorders>
            <w:shd w:val="clear" w:color="auto" w:fill="auto"/>
            <w:hideMark/>
          </w:tcPr>
          <w:p w:rsidR="0071174A" w:rsidRPr="0071174A" w:rsidRDefault="00C64E47" w:rsidP="0071174A">
            <w:pPr>
              <w:spacing w:line="240" w:lineRule="auto"/>
              <w:rPr>
                <w:rFonts w:eastAsia="Times New Roman" w:cs="Times New Roman"/>
                <w:color w:val="000000"/>
                <w:sz w:val="18"/>
                <w:szCs w:val="18"/>
                <w:lang w:eastAsia="nl-NL"/>
              </w:rPr>
            </w:pPr>
            <w:ins w:id="518" w:author="Arjan" w:date="2013-10-02T14:39:00Z">
              <w:r>
                <w:rPr>
                  <w:rFonts w:eastAsia="Times New Roman" w:cs="Times New Roman"/>
                  <w:color w:val="000000"/>
                  <w:sz w:val="18"/>
                  <w:szCs w:val="18"/>
                  <w:lang w:eastAsia="nl-NL"/>
                </w:rPr>
                <w:t>-</w:t>
              </w:r>
            </w:ins>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Datum</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21.7.3</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Datum waarop de </w:t>
            </w:r>
            <w:proofErr w:type="spellStart"/>
            <w:r w:rsidRPr="0071174A">
              <w:rPr>
                <w:rFonts w:eastAsia="Times New Roman" w:cs="Times New Roman"/>
                <w:color w:val="000000"/>
                <w:sz w:val="18"/>
                <w:szCs w:val="18"/>
                <w:lang w:eastAsia="nl-NL"/>
              </w:rPr>
              <w:t>checksum</w:t>
            </w:r>
            <w:proofErr w:type="spellEnd"/>
            <w:r w:rsidRPr="0071174A">
              <w:rPr>
                <w:rFonts w:eastAsia="Times New Roman" w:cs="Times New Roman"/>
                <w:color w:val="000000"/>
                <w:sz w:val="18"/>
                <w:szCs w:val="18"/>
                <w:lang w:eastAsia="nl-NL"/>
              </w:rPr>
              <w:t xml:space="preserve"> is gemaakt</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82219F" w:rsidP="0071174A">
            <w:pPr>
              <w:spacing w:line="240" w:lineRule="auto"/>
              <w:rPr>
                <w:rFonts w:eastAsia="Times New Roman" w:cs="Times New Roman"/>
                <w:color w:val="000000"/>
                <w:sz w:val="18"/>
                <w:szCs w:val="18"/>
                <w:lang w:eastAsia="nl-NL"/>
              </w:rPr>
            </w:pPr>
            <w:ins w:id="519" w:author="Arjan" w:date="2013-10-02T15:08:00Z">
              <w:r>
                <w:rPr>
                  <w:rFonts w:eastAsia="Times New Roman" w:cs="Times New Roman"/>
                  <w:color w:val="000000"/>
                  <w:sz w:val="18"/>
                  <w:szCs w:val="18"/>
                  <w:lang w:eastAsia="nl-NL"/>
                </w:rPr>
                <w:t>-</w:t>
              </w:r>
            </w:ins>
          </w:p>
        </w:tc>
        <w:tc>
          <w:tcPr>
            <w:tcW w:w="1843" w:type="dxa"/>
            <w:tcBorders>
              <w:top w:val="nil"/>
              <w:left w:val="nil"/>
              <w:bottom w:val="nil"/>
              <w:right w:val="nil"/>
            </w:tcBorders>
            <w:shd w:val="clear" w:color="auto" w:fill="auto"/>
            <w:hideMark/>
          </w:tcPr>
          <w:p w:rsidR="0071174A" w:rsidRPr="0071174A" w:rsidRDefault="0082219F" w:rsidP="0071174A">
            <w:pPr>
              <w:spacing w:line="240" w:lineRule="auto"/>
              <w:rPr>
                <w:rFonts w:eastAsia="Times New Roman" w:cs="Times New Roman"/>
                <w:color w:val="000000"/>
                <w:sz w:val="18"/>
                <w:szCs w:val="18"/>
                <w:lang w:eastAsia="nl-NL"/>
              </w:rPr>
            </w:pPr>
            <w:ins w:id="520" w:author="Arjan" w:date="2013-10-02T15:08:00Z">
              <w:r>
                <w:rPr>
                  <w:rFonts w:eastAsia="Times New Roman" w:cs="Times New Roman"/>
                  <w:color w:val="000000"/>
                  <w:sz w:val="18"/>
                  <w:szCs w:val="18"/>
                  <w:lang w:eastAsia="nl-NL"/>
                </w:rPr>
                <w:t>-</w:t>
              </w:r>
            </w:ins>
          </w:p>
        </w:tc>
        <w:tc>
          <w:tcPr>
            <w:tcW w:w="1843" w:type="dxa"/>
            <w:tcBorders>
              <w:top w:val="nil"/>
              <w:left w:val="nil"/>
              <w:bottom w:val="nil"/>
              <w:right w:val="nil"/>
            </w:tcBorders>
            <w:shd w:val="clear" w:color="auto" w:fill="auto"/>
            <w:hideMark/>
          </w:tcPr>
          <w:p w:rsidR="0071174A" w:rsidRPr="0071174A" w:rsidRDefault="00C64E47" w:rsidP="0071174A">
            <w:pPr>
              <w:spacing w:line="240" w:lineRule="auto"/>
              <w:rPr>
                <w:rFonts w:eastAsia="Times New Roman" w:cs="Times New Roman"/>
                <w:color w:val="000000"/>
                <w:sz w:val="18"/>
                <w:szCs w:val="18"/>
                <w:lang w:eastAsia="nl-NL"/>
              </w:rPr>
            </w:pPr>
            <w:ins w:id="521" w:author="Arjan" w:date="2013-10-02T14:39:00Z">
              <w:r>
                <w:rPr>
                  <w:rFonts w:eastAsia="Times New Roman" w:cs="Times New Roman"/>
                  <w:color w:val="000000"/>
                  <w:sz w:val="18"/>
                  <w:szCs w:val="18"/>
                  <w:lang w:eastAsia="nl-NL"/>
                </w:rPr>
                <w:t>-</w:t>
              </w:r>
            </w:ins>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Datum aanmaak</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21.8</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Datum waarop het huidige digitale bestand is aangemaakt</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Niet te verwarren met de datum waarop een ingekomen archiefstuk door de afzender is aangemaakt. Deze datum is niet relevant</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1-1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De meest actuele </w:t>
            </w:r>
            <w:proofErr w:type="spellStart"/>
            <w:r w:rsidRPr="0071174A">
              <w:rPr>
                <w:rFonts w:eastAsia="Times New Roman" w:cs="Times New Roman"/>
                <w:color w:val="000000"/>
                <w:sz w:val="18"/>
                <w:szCs w:val="18"/>
                <w:lang w:eastAsia="nl-NL"/>
              </w:rPr>
              <w:t>materiele</w:t>
            </w:r>
            <w:proofErr w:type="spellEnd"/>
            <w:r w:rsidRPr="0071174A">
              <w:rPr>
                <w:rFonts w:eastAsia="Times New Roman" w:cs="Times New Roman"/>
                <w:color w:val="000000"/>
                <w:sz w:val="18"/>
                <w:szCs w:val="18"/>
                <w:lang w:eastAsia="nl-NL"/>
              </w:rPr>
              <w:t xml:space="preserve"> historiedatum van ENKELVOUDIG </w:t>
            </w:r>
            <w:r w:rsidR="004D6767">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 xml:space="preserve"> . Formaat</w:t>
            </w:r>
          </w:p>
        </w:tc>
        <w:tc>
          <w:tcPr>
            <w:tcW w:w="1843" w:type="dxa"/>
            <w:tcBorders>
              <w:top w:val="nil"/>
              <w:left w:val="nil"/>
              <w:bottom w:val="nil"/>
              <w:right w:val="nil"/>
            </w:tcBorders>
            <w:shd w:val="clear" w:color="auto" w:fill="auto"/>
            <w:hideMark/>
          </w:tcPr>
          <w:p w:rsidR="0071174A" w:rsidRPr="0071174A" w:rsidRDefault="0082219F" w:rsidP="0071174A">
            <w:pPr>
              <w:spacing w:line="240" w:lineRule="auto"/>
              <w:rPr>
                <w:rFonts w:eastAsia="Times New Roman" w:cs="Times New Roman"/>
                <w:color w:val="000000"/>
                <w:sz w:val="18"/>
                <w:szCs w:val="18"/>
                <w:lang w:eastAsia="nl-NL"/>
              </w:rPr>
            </w:pPr>
            <w:ins w:id="522" w:author="Arjan" w:date="2013-10-02T15:09:00Z">
              <w:r w:rsidRPr="0071174A">
                <w:rPr>
                  <w:rFonts w:eastAsia="Times New Roman" w:cs="Times New Roman"/>
                  <w:color w:val="000000"/>
                  <w:sz w:val="18"/>
                  <w:szCs w:val="18"/>
                  <w:lang w:eastAsia="nl-NL"/>
                </w:rPr>
                <w:t xml:space="preserve">De meest actuele </w:t>
              </w:r>
              <w:proofErr w:type="spellStart"/>
              <w:r w:rsidRPr="0071174A">
                <w:rPr>
                  <w:rFonts w:eastAsia="Times New Roman" w:cs="Times New Roman"/>
                  <w:color w:val="000000"/>
                  <w:sz w:val="18"/>
                  <w:szCs w:val="18"/>
                  <w:lang w:eastAsia="nl-NL"/>
                </w:rPr>
                <w:t>materiele</w:t>
              </w:r>
              <w:proofErr w:type="spellEnd"/>
              <w:r w:rsidRPr="0071174A">
                <w:rPr>
                  <w:rFonts w:eastAsia="Times New Roman" w:cs="Times New Roman"/>
                  <w:color w:val="000000"/>
                  <w:sz w:val="18"/>
                  <w:szCs w:val="18"/>
                  <w:lang w:eastAsia="nl-NL"/>
                </w:rPr>
                <w:t xml:space="preserve"> historiedatum van ENKELVOUDIG </w:t>
              </w:r>
              <w:r>
                <w:rPr>
                  <w:rFonts w:eastAsia="Times New Roman" w:cs="Times New Roman"/>
                  <w:color w:val="000000"/>
                  <w:sz w:val="18"/>
                  <w:szCs w:val="18"/>
                  <w:lang w:eastAsia="nl-NL"/>
                </w:rPr>
                <w:t>INFORMATIEOBJECT</w:t>
              </w:r>
              <w:r w:rsidRPr="0071174A">
                <w:rPr>
                  <w:rFonts w:eastAsia="Times New Roman" w:cs="Times New Roman"/>
                  <w:color w:val="000000"/>
                  <w:sz w:val="18"/>
                  <w:szCs w:val="18"/>
                  <w:lang w:eastAsia="nl-NL"/>
                </w:rPr>
                <w:t xml:space="preserve"> . Formaat</w:t>
              </w:r>
              <w:r w:rsidRPr="0071174A" w:rsidDel="0082219F">
                <w:rPr>
                  <w:rFonts w:eastAsia="Times New Roman" w:cs="Times New Roman"/>
                  <w:color w:val="000000"/>
                  <w:sz w:val="18"/>
                  <w:szCs w:val="18"/>
                  <w:lang w:eastAsia="nl-NL"/>
                </w:rPr>
                <w:t xml:space="preserve"> </w:t>
              </w:r>
            </w:ins>
            <w:del w:id="523" w:author="Arjan" w:date="2013-10-02T15:09:00Z">
              <w:r w:rsidR="0071174A" w:rsidRPr="0071174A" w:rsidDel="0082219F">
                <w:rPr>
                  <w:rFonts w:eastAsia="Times New Roman" w:cs="Times New Roman"/>
                  <w:color w:val="000000"/>
                  <w:sz w:val="18"/>
                  <w:szCs w:val="18"/>
                  <w:lang w:eastAsia="nl-NL"/>
                </w:rPr>
                <w:delText>-</w:delText>
              </w:r>
            </w:del>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del w:id="524" w:author="Arjan" w:date="2013-10-02T15:09:00Z">
              <w:r w:rsidRPr="0071174A" w:rsidDel="0082219F">
                <w:rPr>
                  <w:rFonts w:eastAsia="Times New Roman" w:cs="Times New Roman"/>
                  <w:color w:val="000000"/>
                  <w:sz w:val="18"/>
                  <w:szCs w:val="18"/>
                  <w:lang w:eastAsia="nl-NL"/>
                </w:rPr>
                <w:delText xml:space="preserve">Niet relevant voor SAMENGESTELD </w:delText>
              </w:r>
              <w:r w:rsidR="004D6767" w:rsidDel="0082219F">
                <w:rPr>
                  <w:rFonts w:eastAsia="Times New Roman" w:cs="Times New Roman"/>
                  <w:color w:val="000000"/>
                  <w:sz w:val="18"/>
                  <w:szCs w:val="18"/>
                  <w:lang w:eastAsia="nl-NL"/>
                </w:rPr>
                <w:delText>INFORMATIEOBJECT</w:delText>
              </w:r>
              <w:r w:rsidRPr="0071174A" w:rsidDel="0082219F">
                <w:rPr>
                  <w:rFonts w:eastAsia="Times New Roman" w:cs="Times New Roman"/>
                  <w:color w:val="000000"/>
                  <w:sz w:val="18"/>
                  <w:szCs w:val="18"/>
                  <w:lang w:eastAsia="nl-NL"/>
                </w:rPr>
                <w:delText xml:space="preserve"> en ZAAK</w:delText>
              </w:r>
            </w:del>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 </w:t>
            </w:r>
            <w:proofErr w:type="spellStart"/>
            <w:r w:rsidRPr="0071174A">
              <w:rPr>
                <w:rFonts w:eastAsia="Times New Roman" w:cs="Times New Roman"/>
                <w:color w:val="000000"/>
                <w:sz w:val="18"/>
                <w:szCs w:val="18"/>
                <w:lang w:eastAsia="nl-NL"/>
              </w:rPr>
              <w:t>Event</w:t>
            </w:r>
            <w:proofErr w:type="spellEnd"/>
            <w:r w:rsidRPr="0071174A">
              <w:rPr>
                <w:rFonts w:eastAsia="Times New Roman" w:cs="Times New Roman"/>
                <w:color w:val="000000"/>
                <w:sz w:val="18"/>
                <w:szCs w:val="18"/>
                <w:lang w:eastAsia="nl-NL"/>
              </w:rPr>
              <w:t xml:space="preserve"> plan formaat</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21.9</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Activiteit of gebeurtenis die aangeeft wat in de toekomst moet/zal gebeuren</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xml:space="preserve">Te gebruiken voor bijvoorbeeld het jaarlijkse overzetten op een andere drager, of het periodiek controleren van de integriteit. Is een ander element dan element 13 dat ook </w:t>
            </w:r>
            <w:proofErr w:type="spellStart"/>
            <w:r w:rsidRPr="0071174A">
              <w:rPr>
                <w:rFonts w:eastAsia="Times New Roman" w:cs="Times New Roman"/>
                <w:color w:val="000000"/>
                <w:sz w:val="18"/>
                <w:szCs w:val="18"/>
                <w:lang w:eastAsia="nl-NL"/>
              </w:rPr>
              <w:t>Eventplan</w:t>
            </w:r>
            <w:proofErr w:type="spellEnd"/>
            <w:r w:rsidRPr="0071174A">
              <w:rPr>
                <w:rFonts w:eastAsia="Times New Roman" w:cs="Times New Roman"/>
                <w:color w:val="000000"/>
                <w:sz w:val="18"/>
                <w:szCs w:val="18"/>
                <w:lang w:eastAsia="nl-NL"/>
              </w:rPr>
              <w:t xml:space="preserve"> heet. Een archiefstuk bestaat uit minimaal één digitaal bestand. In geval van meer dan één digitaal bestand wordt dit subelement per digitaal bestand ingevuld, aangezien elk bestand zijn eigen beheerregime kan hebben</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0-1</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w:t>
            </w:r>
          </w:p>
        </w:tc>
        <w:tc>
          <w:tcPr>
            <w:tcW w:w="2109" w:type="dxa"/>
            <w:tcBorders>
              <w:top w:val="nil"/>
              <w:left w:val="nil"/>
              <w:bottom w:val="nil"/>
              <w:right w:val="nil"/>
            </w:tcBorders>
            <w:shd w:val="clear" w:color="auto" w:fill="auto"/>
            <w:hideMark/>
          </w:tcPr>
          <w:p w:rsidR="0071174A" w:rsidRPr="0071174A" w:rsidRDefault="0071174A" w:rsidP="0082219F">
            <w:pPr>
              <w:spacing w:line="240" w:lineRule="auto"/>
              <w:rPr>
                <w:rFonts w:eastAsia="Times New Roman" w:cs="Times New Roman"/>
                <w:color w:val="000000"/>
                <w:sz w:val="18"/>
                <w:szCs w:val="18"/>
                <w:lang w:eastAsia="nl-NL"/>
              </w:rPr>
            </w:pPr>
            <w:del w:id="525" w:author="Arjan" w:date="2013-10-02T15:10:00Z">
              <w:r w:rsidRPr="0071174A" w:rsidDel="0082219F">
                <w:rPr>
                  <w:rFonts w:eastAsia="Times New Roman" w:cs="Times New Roman"/>
                  <w:color w:val="000000"/>
                  <w:sz w:val="18"/>
                  <w:szCs w:val="18"/>
                  <w:lang w:eastAsia="nl-NL"/>
                </w:rPr>
                <w:delText xml:space="preserve">Wordt gespecificeerd per subelement en is niet relevant voor SAMENGESTELD </w:delText>
              </w:r>
              <w:r w:rsidR="004D6767" w:rsidDel="0082219F">
                <w:rPr>
                  <w:rFonts w:eastAsia="Times New Roman" w:cs="Times New Roman"/>
                  <w:color w:val="000000"/>
                  <w:sz w:val="18"/>
                  <w:szCs w:val="18"/>
                  <w:lang w:eastAsia="nl-NL"/>
                </w:rPr>
                <w:delText>INFORMATIEOBJECT</w:delText>
              </w:r>
              <w:r w:rsidRPr="0071174A" w:rsidDel="0082219F">
                <w:rPr>
                  <w:rFonts w:eastAsia="Times New Roman" w:cs="Times New Roman"/>
                  <w:color w:val="000000"/>
                  <w:sz w:val="18"/>
                  <w:szCs w:val="18"/>
                  <w:lang w:eastAsia="nl-NL"/>
                </w:rPr>
                <w:delText xml:space="preserve"> en ZAAK</w:delText>
              </w:r>
            </w:del>
            <w:ins w:id="526" w:author="Arjan" w:date="2013-10-02T15:11:00Z">
              <w:r w:rsidR="0082219F">
                <w:rPr>
                  <w:rFonts w:eastAsia="Times New Roman" w:cs="Times New Roman"/>
                  <w:color w:val="000000"/>
                  <w:sz w:val="18"/>
                  <w:szCs w:val="18"/>
                  <w:lang w:eastAsia="nl-NL"/>
                </w:rPr>
                <w:t>Is onderdeel van het archiefbeheer en derhalve geen onderdeel RGBZ.</w:t>
              </w:r>
            </w:ins>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Datum/periode</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21.9.1</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Datum of periode waarop/-in iets zal plaatsvinden</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0-1</w:t>
            </w:r>
          </w:p>
        </w:tc>
        <w:tc>
          <w:tcPr>
            <w:tcW w:w="1843" w:type="dxa"/>
            <w:tcBorders>
              <w:top w:val="nil"/>
              <w:left w:val="nil"/>
              <w:bottom w:val="nil"/>
              <w:right w:val="nil"/>
            </w:tcBorders>
            <w:shd w:val="clear" w:color="auto" w:fill="auto"/>
            <w:hideMark/>
          </w:tcPr>
          <w:p w:rsidR="0071174A" w:rsidRPr="0071174A" w:rsidRDefault="0082219F" w:rsidP="0071174A">
            <w:pPr>
              <w:spacing w:line="240" w:lineRule="auto"/>
              <w:rPr>
                <w:rFonts w:eastAsia="Times New Roman" w:cs="Times New Roman"/>
                <w:color w:val="000000"/>
                <w:sz w:val="18"/>
                <w:szCs w:val="18"/>
                <w:lang w:eastAsia="nl-NL"/>
              </w:rPr>
            </w:pPr>
            <w:ins w:id="527" w:author="Arjan" w:date="2013-10-02T15:11:00Z">
              <w:r>
                <w:rPr>
                  <w:rFonts w:eastAsia="Times New Roman" w:cs="Times New Roman"/>
                  <w:color w:val="000000"/>
                  <w:sz w:val="18"/>
                  <w:szCs w:val="18"/>
                  <w:lang w:eastAsia="nl-NL"/>
                </w:rPr>
                <w:t>-</w:t>
              </w:r>
            </w:ins>
          </w:p>
        </w:tc>
        <w:tc>
          <w:tcPr>
            <w:tcW w:w="1843" w:type="dxa"/>
            <w:tcBorders>
              <w:top w:val="nil"/>
              <w:left w:val="nil"/>
              <w:bottom w:val="nil"/>
              <w:right w:val="nil"/>
            </w:tcBorders>
            <w:shd w:val="clear" w:color="auto" w:fill="auto"/>
            <w:hideMark/>
          </w:tcPr>
          <w:p w:rsidR="0071174A" w:rsidRPr="0071174A" w:rsidRDefault="0082219F" w:rsidP="0071174A">
            <w:pPr>
              <w:spacing w:line="240" w:lineRule="auto"/>
              <w:rPr>
                <w:rFonts w:eastAsia="Times New Roman" w:cs="Times New Roman"/>
                <w:color w:val="000000"/>
                <w:sz w:val="18"/>
                <w:szCs w:val="18"/>
                <w:lang w:eastAsia="nl-NL"/>
              </w:rPr>
            </w:pPr>
            <w:ins w:id="528" w:author="Arjan" w:date="2013-10-02T15:11:00Z">
              <w:r>
                <w:rPr>
                  <w:rFonts w:eastAsia="Times New Roman" w:cs="Times New Roman"/>
                  <w:color w:val="000000"/>
                  <w:sz w:val="18"/>
                  <w:szCs w:val="18"/>
                  <w:lang w:eastAsia="nl-NL"/>
                </w:rPr>
                <w:t>-</w:t>
              </w:r>
            </w:ins>
          </w:p>
        </w:tc>
        <w:tc>
          <w:tcPr>
            <w:tcW w:w="1843" w:type="dxa"/>
            <w:tcBorders>
              <w:top w:val="nil"/>
              <w:left w:val="nil"/>
              <w:bottom w:val="nil"/>
              <w:right w:val="nil"/>
            </w:tcBorders>
            <w:shd w:val="clear" w:color="auto" w:fill="auto"/>
            <w:hideMark/>
          </w:tcPr>
          <w:p w:rsidR="0071174A" w:rsidRPr="0071174A" w:rsidRDefault="00C64E47" w:rsidP="0071174A">
            <w:pPr>
              <w:spacing w:line="240" w:lineRule="auto"/>
              <w:rPr>
                <w:rFonts w:eastAsia="Times New Roman" w:cs="Times New Roman"/>
                <w:color w:val="000000"/>
                <w:sz w:val="18"/>
                <w:szCs w:val="18"/>
                <w:lang w:eastAsia="nl-NL"/>
              </w:rPr>
            </w:pPr>
            <w:ins w:id="529" w:author="Arjan" w:date="2013-10-02T14:39:00Z">
              <w:r>
                <w:rPr>
                  <w:rFonts w:eastAsia="Times New Roman" w:cs="Times New Roman"/>
                  <w:color w:val="000000"/>
                  <w:sz w:val="18"/>
                  <w:szCs w:val="18"/>
                  <w:lang w:eastAsia="nl-NL"/>
                </w:rPr>
                <w:t>-</w:t>
              </w:r>
            </w:ins>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Type</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21.9.2</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Soort activiteit of gebeurtenis</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0-1</w:t>
            </w:r>
          </w:p>
        </w:tc>
        <w:tc>
          <w:tcPr>
            <w:tcW w:w="1843" w:type="dxa"/>
            <w:tcBorders>
              <w:top w:val="nil"/>
              <w:left w:val="nil"/>
              <w:bottom w:val="nil"/>
              <w:right w:val="nil"/>
            </w:tcBorders>
            <w:shd w:val="clear" w:color="auto" w:fill="auto"/>
            <w:hideMark/>
          </w:tcPr>
          <w:p w:rsidR="0071174A" w:rsidRPr="0071174A" w:rsidRDefault="0082219F" w:rsidP="0071174A">
            <w:pPr>
              <w:spacing w:line="240" w:lineRule="auto"/>
              <w:rPr>
                <w:rFonts w:eastAsia="Times New Roman" w:cs="Times New Roman"/>
                <w:color w:val="000000"/>
                <w:sz w:val="18"/>
                <w:szCs w:val="18"/>
                <w:lang w:eastAsia="nl-NL"/>
              </w:rPr>
            </w:pPr>
            <w:ins w:id="530" w:author="Arjan" w:date="2013-10-02T15:11:00Z">
              <w:r>
                <w:rPr>
                  <w:rFonts w:eastAsia="Times New Roman" w:cs="Times New Roman"/>
                  <w:color w:val="000000"/>
                  <w:sz w:val="18"/>
                  <w:szCs w:val="18"/>
                  <w:lang w:eastAsia="nl-NL"/>
                </w:rPr>
                <w:t>-</w:t>
              </w:r>
            </w:ins>
          </w:p>
        </w:tc>
        <w:tc>
          <w:tcPr>
            <w:tcW w:w="1843" w:type="dxa"/>
            <w:tcBorders>
              <w:top w:val="nil"/>
              <w:left w:val="nil"/>
              <w:bottom w:val="nil"/>
              <w:right w:val="nil"/>
            </w:tcBorders>
            <w:shd w:val="clear" w:color="auto" w:fill="auto"/>
            <w:hideMark/>
          </w:tcPr>
          <w:p w:rsidR="0071174A" w:rsidRPr="0071174A" w:rsidRDefault="0082219F" w:rsidP="0071174A">
            <w:pPr>
              <w:spacing w:line="240" w:lineRule="auto"/>
              <w:rPr>
                <w:rFonts w:eastAsia="Times New Roman" w:cs="Times New Roman"/>
                <w:color w:val="000000"/>
                <w:sz w:val="18"/>
                <w:szCs w:val="18"/>
                <w:lang w:eastAsia="nl-NL"/>
              </w:rPr>
            </w:pPr>
            <w:ins w:id="531" w:author="Arjan" w:date="2013-10-02T15:11:00Z">
              <w:r>
                <w:rPr>
                  <w:rFonts w:eastAsia="Times New Roman" w:cs="Times New Roman"/>
                  <w:color w:val="000000"/>
                  <w:sz w:val="18"/>
                  <w:szCs w:val="18"/>
                  <w:lang w:eastAsia="nl-NL"/>
                </w:rPr>
                <w:t>-</w:t>
              </w:r>
            </w:ins>
          </w:p>
        </w:tc>
        <w:tc>
          <w:tcPr>
            <w:tcW w:w="1843" w:type="dxa"/>
            <w:tcBorders>
              <w:top w:val="nil"/>
              <w:left w:val="nil"/>
              <w:bottom w:val="nil"/>
              <w:right w:val="nil"/>
            </w:tcBorders>
            <w:shd w:val="clear" w:color="auto" w:fill="auto"/>
            <w:hideMark/>
          </w:tcPr>
          <w:p w:rsidR="0071174A" w:rsidRPr="0071174A" w:rsidRDefault="00C64E47" w:rsidP="0071174A">
            <w:pPr>
              <w:spacing w:line="240" w:lineRule="auto"/>
              <w:rPr>
                <w:rFonts w:eastAsia="Times New Roman" w:cs="Times New Roman"/>
                <w:color w:val="000000"/>
                <w:sz w:val="18"/>
                <w:szCs w:val="18"/>
                <w:lang w:eastAsia="nl-NL"/>
              </w:rPr>
            </w:pPr>
            <w:ins w:id="532" w:author="Arjan" w:date="2013-10-02T14:39:00Z">
              <w:r>
                <w:rPr>
                  <w:rFonts w:eastAsia="Times New Roman" w:cs="Times New Roman"/>
                  <w:color w:val="000000"/>
                  <w:sz w:val="18"/>
                  <w:szCs w:val="18"/>
                  <w:lang w:eastAsia="nl-NL"/>
                </w:rPr>
                <w:t>-</w:t>
              </w:r>
            </w:ins>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Beschrijving</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21.9.3</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Nadere omschrijving van de gebeurtenis</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0-1</w:t>
            </w:r>
          </w:p>
        </w:tc>
        <w:tc>
          <w:tcPr>
            <w:tcW w:w="1843" w:type="dxa"/>
            <w:tcBorders>
              <w:top w:val="nil"/>
              <w:left w:val="nil"/>
              <w:bottom w:val="nil"/>
              <w:right w:val="nil"/>
            </w:tcBorders>
            <w:shd w:val="clear" w:color="auto" w:fill="auto"/>
            <w:hideMark/>
          </w:tcPr>
          <w:p w:rsidR="0071174A" w:rsidRPr="0071174A" w:rsidRDefault="0082219F" w:rsidP="0071174A">
            <w:pPr>
              <w:spacing w:line="240" w:lineRule="auto"/>
              <w:rPr>
                <w:rFonts w:eastAsia="Times New Roman" w:cs="Times New Roman"/>
                <w:color w:val="000000"/>
                <w:sz w:val="18"/>
                <w:szCs w:val="18"/>
                <w:lang w:eastAsia="nl-NL"/>
              </w:rPr>
            </w:pPr>
            <w:ins w:id="533" w:author="Arjan" w:date="2013-10-02T15:11:00Z">
              <w:r>
                <w:rPr>
                  <w:rFonts w:eastAsia="Times New Roman" w:cs="Times New Roman"/>
                  <w:color w:val="000000"/>
                  <w:sz w:val="18"/>
                  <w:szCs w:val="18"/>
                  <w:lang w:eastAsia="nl-NL"/>
                </w:rPr>
                <w:t>-</w:t>
              </w:r>
            </w:ins>
          </w:p>
        </w:tc>
        <w:tc>
          <w:tcPr>
            <w:tcW w:w="184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1843" w:type="dxa"/>
            <w:tcBorders>
              <w:top w:val="nil"/>
              <w:left w:val="nil"/>
              <w:bottom w:val="nil"/>
              <w:right w:val="nil"/>
            </w:tcBorders>
            <w:shd w:val="clear" w:color="auto" w:fill="auto"/>
            <w:hideMark/>
          </w:tcPr>
          <w:p w:rsidR="0071174A" w:rsidRPr="0071174A" w:rsidRDefault="00C64E47" w:rsidP="0071174A">
            <w:pPr>
              <w:spacing w:line="240" w:lineRule="auto"/>
              <w:rPr>
                <w:rFonts w:eastAsia="Times New Roman" w:cs="Times New Roman"/>
                <w:color w:val="000000"/>
                <w:sz w:val="18"/>
                <w:szCs w:val="18"/>
                <w:lang w:eastAsia="nl-NL"/>
              </w:rPr>
            </w:pPr>
            <w:ins w:id="534" w:author="Arjan" w:date="2013-10-02T14:39:00Z">
              <w:r>
                <w:rPr>
                  <w:rFonts w:eastAsia="Times New Roman" w:cs="Times New Roman"/>
                  <w:color w:val="000000"/>
                  <w:sz w:val="18"/>
                  <w:szCs w:val="18"/>
                  <w:lang w:eastAsia="nl-NL"/>
                </w:rPr>
                <w:t>-</w:t>
              </w:r>
            </w:ins>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lastRenderedPageBreak/>
              <w:t>-- Aanleiding</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21.9.4</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Indicatie van mechanisme waarop gebeurtenis in gang wordt gezet</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0-1</w:t>
            </w:r>
          </w:p>
        </w:tc>
        <w:tc>
          <w:tcPr>
            <w:tcW w:w="1843" w:type="dxa"/>
            <w:tcBorders>
              <w:top w:val="nil"/>
              <w:left w:val="nil"/>
              <w:bottom w:val="nil"/>
              <w:right w:val="nil"/>
            </w:tcBorders>
            <w:shd w:val="clear" w:color="auto" w:fill="auto"/>
            <w:hideMark/>
          </w:tcPr>
          <w:p w:rsidR="0071174A" w:rsidRPr="0071174A" w:rsidRDefault="0082219F" w:rsidP="0071174A">
            <w:pPr>
              <w:spacing w:line="240" w:lineRule="auto"/>
              <w:rPr>
                <w:rFonts w:eastAsia="Times New Roman" w:cs="Times New Roman"/>
                <w:color w:val="000000"/>
                <w:sz w:val="18"/>
                <w:szCs w:val="18"/>
                <w:lang w:eastAsia="nl-NL"/>
              </w:rPr>
            </w:pPr>
            <w:ins w:id="535" w:author="Arjan" w:date="2013-10-02T15:11:00Z">
              <w:r>
                <w:rPr>
                  <w:rFonts w:eastAsia="Times New Roman" w:cs="Times New Roman"/>
                  <w:color w:val="000000"/>
                  <w:sz w:val="18"/>
                  <w:szCs w:val="18"/>
                  <w:lang w:eastAsia="nl-NL"/>
                </w:rPr>
                <w:t>-</w:t>
              </w:r>
            </w:ins>
          </w:p>
        </w:tc>
        <w:tc>
          <w:tcPr>
            <w:tcW w:w="1843" w:type="dxa"/>
            <w:tcBorders>
              <w:top w:val="nil"/>
              <w:left w:val="nil"/>
              <w:bottom w:val="nil"/>
              <w:right w:val="nil"/>
            </w:tcBorders>
            <w:shd w:val="clear" w:color="auto" w:fill="auto"/>
            <w:hideMark/>
          </w:tcPr>
          <w:p w:rsidR="0071174A" w:rsidRPr="0071174A" w:rsidRDefault="0082219F" w:rsidP="0071174A">
            <w:pPr>
              <w:spacing w:line="240" w:lineRule="auto"/>
              <w:rPr>
                <w:rFonts w:eastAsia="Times New Roman" w:cs="Times New Roman"/>
                <w:color w:val="000000"/>
                <w:sz w:val="18"/>
                <w:szCs w:val="18"/>
                <w:lang w:eastAsia="nl-NL"/>
              </w:rPr>
            </w:pPr>
            <w:ins w:id="536" w:author="Arjan" w:date="2013-10-02T15:11:00Z">
              <w:r>
                <w:rPr>
                  <w:rFonts w:eastAsia="Times New Roman" w:cs="Times New Roman"/>
                  <w:color w:val="000000"/>
                  <w:sz w:val="18"/>
                  <w:szCs w:val="18"/>
                  <w:lang w:eastAsia="nl-NL"/>
                </w:rPr>
                <w:t>-</w:t>
              </w:r>
            </w:ins>
          </w:p>
        </w:tc>
        <w:tc>
          <w:tcPr>
            <w:tcW w:w="1843" w:type="dxa"/>
            <w:tcBorders>
              <w:top w:val="nil"/>
              <w:left w:val="nil"/>
              <w:bottom w:val="nil"/>
              <w:right w:val="nil"/>
            </w:tcBorders>
            <w:shd w:val="clear" w:color="auto" w:fill="auto"/>
            <w:hideMark/>
          </w:tcPr>
          <w:p w:rsidR="0071174A" w:rsidRPr="0071174A" w:rsidRDefault="00C64E47" w:rsidP="0071174A">
            <w:pPr>
              <w:spacing w:line="240" w:lineRule="auto"/>
              <w:rPr>
                <w:rFonts w:eastAsia="Times New Roman" w:cs="Times New Roman"/>
                <w:color w:val="000000"/>
                <w:sz w:val="18"/>
                <w:szCs w:val="18"/>
                <w:lang w:eastAsia="nl-NL"/>
              </w:rPr>
            </w:pPr>
            <w:ins w:id="537" w:author="Arjan" w:date="2013-10-02T14:39:00Z">
              <w:r>
                <w:rPr>
                  <w:rFonts w:eastAsia="Times New Roman" w:cs="Times New Roman"/>
                  <w:color w:val="000000"/>
                  <w:sz w:val="18"/>
                  <w:szCs w:val="18"/>
                  <w:lang w:eastAsia="nl-NL"/>
                </w:rPr>
                <w:t>-</w:t>
              </w:r>
            </w:ins>
          </w:p>
        </w:tc>
        <w:tc>
          <w:tcPr>
            <w:tcW w:w="2109"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p>
        </w:tc>
      </w:tr>
      <w:tr w:rsidR="0071174A" w:rsidRPr="0071174A" w:rsidTr="00647DCE">
        <w:tc>
          <w:tcPr>
            <w:tcW w:w="1293"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 Relatie</w:t>
            </w:r>
          </w:p>
        </w:tc>
        <w:tc>
          <w:tcPr>
            <w:tcW w:w="425"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21.10</w:t>
            </w:r>
          </w:p>
        </w:tc>
        <w:tc>
          <w:tcPr>
            <w:tcW w:w="1701"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Definieert de samenhang met andere digitale bestanden, of (intellectuele) entiteiten zoals Record</w:t>
            </w:r>
          </w:p>
        </w:tc>
        <w:tc>
          <w:tcPr>
            <w:tcW w:w="3402" w:type="dxa"/>
            <w:tcBorders>
              <w:top w:val="nil"/>
              <w:left w:val="nil"/>
              <w:bottom w:val="nil"/>
              <w:right w:val="nil"/>
            </w:tcBorders>
            <w:shd w:val="clear" w:color="auto" w:fill="auto"/>
            <w:hideMark/>
          </w:tcPr>
          <w:p w:rsidR="0071174A" w:rsidRPr="0071174A" w:rsidRDefault="0071174A" w:rsidP="0071174A">
            <w:pPr>
              <w:spacing w:line="240" w:lineRule="auto"/>
              <w:rPr>
                <w:rFonts w:eastAsia="Times New Roman" w:cs="Times New Roman"/>
                <w:color w:val="000000"/>
                <w:sz w:val="18"/>
                <w:szCs w:val="18"/>
                <w:lang w:eastAsia="nl-NL"/>
              </w:rPr>
            </w:pPr>
            <w:r w:rsidRPr="0071174A">
              <w:rPr>
                <w:rFonts w:eastAsia="Times New Roman" w:cs="Times New Roman"/>
                <w:color w:val="000000"/>
                <w:sz w:val="18"/>
                <w:szCs w:val="18"/>
                <w:lang w:eastAsia="nl-NL"/>
              </w:rPr>
              <w:t>Bij formaat relatie gaat het om de relatie die er tussen digitale bestanden bestaat. Denk aan documenten die samen een dossier vormen, of aan de digitale objecten die samen een archiefstuk vormen</w:t>
            </w:r>
          </w:p>
        </w:tc>
        <w:tc>
          <w:tcPr>
            <w:tcW w:w="567" w:type="dxa"/>
            <w:tcBorders>
              <w:top w:val="nil"/>
              <w:left w:val="nil"/>
              <w:bottom w:val="nil"/>
              <w:right w:val="nil"/>
            </w:tcBorders>
            <w:shd w:val="clear" w:color="auto" w:fill="auto"/>
            <w:hideMark/>
          </w:tcPr>
          <w:p w:rsidR="0071174A" w:rsidRPr="0071174A" w:rsidRDefault="0071174A" w:rsidP="0071174A">
            <w:pPr>
              <w:spacing w:line="240" w:lineRule="auto"/>
              <w:jc w:val="center"/>
              <w:rPr>
                <w:rFonts w:eastAsia="Times New Roman" w:cs="Times New Roman"/>
                <w:color w:val="000000"/>
                <w:sz w:val="18"/>
                <w:szCs w:val="18"/>
                <w:lang w:eastAsia="nl-NL"/>
              </w:rPr>
            </w:pPr>
            <w:r w:rsidRPr="0071174A">
              <w:rPr>
                <w:rFonts w:eastAsia="Times New Roman" w:cs="Times New Roman"/>
                <w:color w:val="000000"/>
                <w:sz w:val="18"/>
                <w:szCs w:val="18"/>
                <w:lang w:eastAsia="nl-NL"/>
              </w:rPr>
              <w:t>0-N</w:t>
            </w:r>
          </w:p>
        </w:tc>
        <w:tc>
          <w:tcPr>
            <w:tcW w:w="1843" w:type="dxa"/>
            <w:tcBorders>
              <w:top w:val="nil"/>
              <w:left w:val="nil"/>
              <w:bottom w:val="nil"/>
              <w:right w:val="nil"/>
            </w:tcBorders>
            <w:shd w:val="clear" w:color="auto" w:fill="auto"/>
            <w:hideMark/>
          </w:tcPr>
          <w:p w:rsidR="0071174A" w:rsidRPr="0071174A" w:rsidRDefault="00F45BDD" w:rsidP="0071174A">
            <w:pPr>
              <w:spacing w:line="240" w:lineRule="auto"/>
              <w:rPr>
                <w:rFonts w:eastAsia="Times New Roman" w:cs="Times New Roman"/>
                <w:color w:val="000000"/>
                <w:sz w:val="18"/>
                <w:szCs w:val="18"/>
                <w:lang w:eastAsia="nl-NL"/>
              </w:rPr>
            </w:pPr>
            <w:ins w:id="538" w:author="Arjan" w:date="2013-10-02T15:18:00Z">
              <w:r>
                <w:rPr>
                  <w:rFonts w:eastAsia="Times New Roman" w:cs="Times New Roman"/>
                  <w:color w:val="000000"/>
                  <w:sz w:val="18"/>
                  <w:szCs w:val="18"/>
                  <w:lang w:eastAsia="nl-NL"/>
                </w:rPr>
                <w:t>-</w:t>
              </w:r>
            </w:ins>
          </w:p>
        </w:tc>
        <w:tc>
          <w:tcPr>
            <w:tcW w:w="1843" w:type="dxa"/>
            <w:tcBorders>
              <w:top w:val="nil"/>
              <w:left w:val="nil"/>
              <w:bottom w:val="nil"/>
              <w:right w:val="nil"/>
            </w:tcBorders>
            <w:shd w:val="clear" w:color="auto" w:fill="auto"/>
            <w:hideMark/>
          </w:tcPr>
          <w:p w:rsidR="0071174A" w:rsidRPr="0071174A" w:rsidRDefault="00F45BDD" w:rsidP="0071174A">
            <w:pPr>
              <w:spacing w:line="240" w:lineRule="auto"/>
              <w:rPr>
                <w:rFonts w:eastAsia="Times New Roman" w:cs="Times New Roman"/>
                <w:color w:val="000000"/>
                <w:sz w:val="18"/>
                <w:szCs w:val="18"/>
                <w:lang w:eastAsia="nl-NL"/>
              </w:rPr>
            </w:pPr>
            <w:ins w:id="539" w:author="Arjan" w:date="2013-10-02T15:18:00Z">
              <w:r>
                <w:rPr>
                  <w:rFonts w:eastAsia="Times New Roman" w:cs="Times New Roman"/>
                  <w:color w:val="000000"/>
                  <w:sz w:val="18"/>
                  <w:szCs w:val="18"/>
                  <w:lang w:eastAsia="nl-NL"/>
                </w:rPr>
                <w:t>-</w:t>
              </w:r>
            </w:ins>
          </w:p>
        </w:tc>
        <w:tc>
          <w:tcPr>
            <w:tcW w:w="1843" w:type="dxa"/>
            <w:tcBorders>
              <w:top w:val="nil"/>
              <w:left w:val="nil"/>
              <w:bottom w:val="nil"/>
              <w:right w:val="nil"/>
            </w:tcBorders>
            <w:shd w:val="clear" w:color="auto" w:fill="auto"/>
            <w:hideMark/>
          </w:tcPr>
          <w:p w:rsidR="0071174A" w:rsidRPr="0071174A" w:rsidRDefault="00C64E47" w:rsidP="0071174A">
            <w:pPr>
              <w:spacing w:line="240" w:lineRule="auto"/>
              <w:rPr>
                <w:rFonts w:eastAsia="Times New Roman" w:cs="Times New Roman"/>
                <w:color w:val="000000"/>
                <w:sz w:val="18"/>
                <w:szCs w:val="18"/>
                <w:lang w:eastAsia="nl-NL"/>
              </w:rPr>
            </w:pPr>
            <w:ins w:id="540" w:author="Arjan" w:date="2013-10-02T14:39:00Z">
              <w:r>
                <w:rPr>
                  <w:rFonts w:eastAsia="Times New Roman" w:cs="Times New Roman"/>
                  <w:color w:val="000000"/>
                  <w:sz w:val="18"/>
                  <w:szCs w:val="18"/>
                  <w:lang w:eastAsia="nl-NL"/>
                </w:rPr>
                <w:t>-</w:t>
              </w:r>
            </w:ins>
          </w:p>
        </w:tc>
        <w:tc>
          <w:tcPr>
            <w:tcW w:w="2109" w:type="dxa"/>
            <w:tcBorders>
              <w:top w:val="nil"/>
              <w:left w:val="nil"/>
              <w:bottom w:val="nil"/>
              <w:right w:val="nil"/>
            </w:tcBorders>
            <w:shd w:val="clear" w:color="auto" w:fill="auto"/>
            <w:hideMark/>
          </w:tcPr>
          <w:p w:rsidR="0071174A" w:rsidRPr="0071174A" w:rsidRDefault="0071174A" w:rsidP="00F45BDD">
            <w:pPr>
              <w:spacing w:line="240" w:lineRule="auto"/>
              <w:rPr>
                <w:rFonts w:eastAsia="Times New Roman" w:cs="Times New Roman"/>
                <w:color w:val="000000"/>
                <w:sz w:val="18"/>
                <w:szCs w:val="18"/>
                <w:lang w:eastAsia="nl-NL"/>
              </w:rPr>
            </w:pPr>
            <w:del w:id="541" w:author="Arjan" w:date="2013-08-11T23:56:00Z">
              <w:r w:rsidRPr="0071174A" w:rsidDel="008F2980">
                <w:rPr>
                  <w:rFonts w:eastAsia="Times New Roman" w:cs="Times New Roman"/>
                  <w:color w:val="000000"/>
                  <w:sz w:val="18"/>
                  <w:szCs w:val="18"/>
                  <w:lang w:eastAsia="nl-NL"/>
                </w:rPr>
                <w:delText>[is al gespecificeerd met element 15; onduidelijk wat de toegevoegde waarde is van element 21.10]</w:delText>
              </w:r>
            </w:del>
            <w:ins w:id="542" w:author="Arjan" w:date="2013-10-02T15:14:00Z">
              <w:r w:rsidR="0082219F">
                <w:rPr>
                  <w:rFonts w:eastAsia="Times New Roman" w:cs="Times New Roman"/>
                  <w:color w:val="000000"/>
                  <w:sz w:val="18"/>
                  <w:szCs w:val="18"/>
                  <w:lang w:eastAsia="nl-NL"/>
                </w:rPr>
                <w:t>Niet duide</w:t>
              </w:r>
              <w:r w:rsidR="00F45BDD">
                <w:rPr>
                  <w:rFonts w:eastAsia="Times New Roman" w:cs="Times New Roman"/>
                  <w:color w:val="000000"/>
                  <w:sz w:val="18"/>
                  <w:szCs w:val="18"/>
                  <w:lang w:eastAsia="nl-NL"/>
                </w:rPr>
                <w:t xml:space="preserve">lijk wat hiermee bedoeld wordt. De relatie van ‘bestand’ (Formaat) naar record ligt immers besloten in het gegeven dat het hier een </w:t>
              </w:r>
            </w:ins>
            <w:ins w:id="543" w:author="Arjan" w:date="2013-10-02T15:15:00Z">
              <w:r w:rsidR="00F45BDD">
                <w:rPr>
                  <w:rFonts w:eastAsia="Times New Roman" w:cs="Times New Roman"/>
                  <w:color w:val="000000"/>
                  <w:sz w:val="18"/>
                  <w:szCs w:val="18"/>
                  <w:lang w:eastAsia="nl-NL"/>
                </w:rPr>
                <w:t>element van het record betreft. Mogelijkerwijs wordt hier bedoeld op te sommen</w:t>
              </w:r>
            </w:ins>
            <w:ins w:id="544" w:author="Arjan" w:date="2013-10-02T15:16:00Z">
              <w:r w:rsidR="00F45BDD">
                <w:rPr>
                  <w:rFonts w:eastAsia="Times New Roman" w:cs="Times New Roman"/>
                  <w:color w:val="000000"/>
                  <w:sz w:val="18"/>
                  <w:szCs w:val="18"/>
                  <w:lang w:eastAsia="nl-NL"/>
                </w:rPr>
                <w:t>, in het geval van een SAMENGESTELD INFORMATIE</w:t>
              </w:r>
            </w:ins>
            <w:ins w:id="545" w:author="Arjan" w:date="2013-10-02T15:17:00Z">
              <w:r w:rsidR="00F45BDD">
                <w:rPr>
                  <w:rFonts w:eastAsia="Times New Roman" w:cs="Times New Roman"/>
                  <w:color w:val="000000"/>
                  <w:sz w:val="18"/>
                  <w:szCs w:val="18"/>
                  <w:lang w:eastAsia="nl-NL"/>
                </w:rPr>
                <w:t xml:space="preserve">OBJECT, </w:t>
              </w:r>
            </w:ins>
            <w:ins w:id="546" w:author="Arjan" w:date="2013-10-02T15:15:00Z">
              <w:r w:rsidR="00F45BDD">
                <w:rPr>
                  <w:rFonts w:eastAsia="Times New Roman" w:cs="Times New Roman"/>
                  <w:color w:val="000000"/>
                  <w:sz w:val="18"/>
                  <w:szCs w:val="18"/>
                  <w:lang w:eastAsia="nl-NL"/>
                </w:rPr>
                <w:t xml:space="preserve">de </w:t>
              </w:r>
            </w:ins>
            <w:ins w:id="547" w:author="Arjan" w:date="2013-10-02T15:16:00Z">
              <w:r w:rsidR="00F45BDD">
                <w:rPr>
                  <w:rFonts w:eastAsia="Times New Roman" w:cs="Times New Roman"/>
                  <w:color w:val="000000"/>
                  <w:sz w:val="18"/>
                  <w:szCs w:val="18"/>
                  <w:lang w:eastAsia="nl-NL"/>
                </w:rPr>
                <w:t>andere ‘bestanden’ (</w:t>
              </w:r>
              <w:proofErr w:type="spellStart"/>
              <w:r w:rsidR="00F45BDD">
                <w:rPr>
                  <w:rFonts w:eastAsia="Times New Roman" w:cs="Times New Roman"/>
                  <w:color w:val="000000"/>
                  <w:sz w:val="18"/>
                  <w:szCs w:val="18"/>
                  <w:lang w:eastAsia="nl-NL"/>
                </w:rPr>
                <w:t>ENKELVOUDIGe</w:t>
              </w:r>
              <w:proofErr w:type="spellEnd"/>
              <w:r w:rsidR="00F45BDD">
                <w:rPr>
                  <w:rFonts w:eastAsia="Times New Roman" w:cs="Times New Roman"/>
                  <w:color w:val="000000"/>
                  <w:sz w:val="18"/>
                  <w:szCs w:val="18"/>
                  <w:lang w:eastAsia="nl-NL"/>
                </w:rPr>
                <w:t xml:space="preserve"> </w:t>
              </w:r>
              <w:proofErr w:type="spellStart"/>
              <w:r w:rsidR="00F45BDD">
                <w:rPr>
                  <w:rFonts w:eastAsia="Times New Roman" w:cs="Times New Roman"/>
                  <w:color w:val="000000"/>
                  <w:sz w:val="18"/>
                  <w:szCs w:val="18"/>
                  <w:lang w:eastAsia="nl-NL"/>
                </w:rPr>
                <w:t>OBJECTen</w:t>
              </w:r>
              <w:proofErr w:type="spellEnd"/>
              <w:r w:rsidR="00F45BDD">
                <w:rPr>
                  <w:rFonts w:eastAsia="Times New Roman" w:cs="Times New Roman"/>
                  <w:color w:val="000000"/>
                  <w:sz w:val="18"/>
                  <w:szCs w:val="18"/>
                  <w:lang w:eastAsia="nl-NL"/>
                </w:rPr>
                <w:t xml:space="preserve">) </w:t>
              </w:r>
            </w:ins>
            <w:ins w:id="548" w:author="Arjan" w:date="2013-10-02T15:17:00Z">
              <w:r w:rsidR="00F45BDD">
                <w:rPr>
                  <w:rFonts w:eastAsia="Times New Roman" w:cs="Times New Roman"/>
                  <w:color w:val="000000"/>
                  <w:sz w:val="18"/>
                  <w:szCs w:val="18"/>
                  <w:lang w:eastAsia="nl-NL"/>
                </w:rPr>
                <w:t>die daarvan deel uit maken. Ook dit ligt besloten in het gegeven dat het allemaal elementen van hetzelfde record betreft.</w:t>
              </w:r>
            </w:ins>
            <w:ins w:id="549" w:author="Arjan" w:date="2013-10-02T15:16:00Z">
              <w:r w:rsidR="00F45BDD">
                <w:rPr>
                  <w:rFonts w:eastAsia="Times New Roman" w:cs="Times New Roman"/>
                  <w:color w:val="000000"/>
                  <w:sz w:val="18"/>
                  <w:szCs w:val="18"/>
                  <w:lang w:eastAsia="nl-NL"/>
                </w:rPr>
                <w:t xml:space="preserve"> </w:t>
              </w:r>
            </w:ins>
          </w:p>
        </w:tc>
      </w:tr>
    </w:tbl>
    <w:p w:rsidR="0071174A" w:rsidRDefault="0071174A" w:rsidP="0049262D">
      <w:pPr>
        <w:autoSpaceDE w:val="0"/>
        <w:autoSpaceDN w:val="0"/>
        <w:adjustRightInd w:val="0"/>
        <w:spacing w:before="120" w:line="240" w:lineRule="auto"/>
        <w:rPr>
          <w:rFonts w:ascii="ArialMT" w:hAnsi="ArialMT" w:cs="ArialMT"/>
          <w:color w:val="000000"/>
          <w:sz w:val="20"/>
          <w:szCs w:val="20"/>
        </w:rPr>
      </w:pPr>
    </w:p>
    <w:sectPr w:rsidR="0071174A" w:rsidSect="0071174A">
      <w:pgSz w:w="16838" w:h="11906" w:orient="landscape"/>
      <w:pgMar w:top="1418" w:right="85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7D51" w:rsidRDefault="00157D51" w:rsidP="00A70DED">
      <w:pPr>
        <w:spacing w:line="240" w:lineRule="auto"/>
      </w:pPr>
      <w:r>
        <w:separator/>
      </w:r>
    </w:p>
  </w:endnote>
  <w:endnote w:type="continuationSeparator" w:id="0">
    <w:p w:rsidR="00157D51" w:rsidRDefault="00157D51" w:rsidP="00A70DE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charset w:val="00"/>
    <w:family w:val="swiss"/>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33701676"/>
      <w:docPartObj>
        <w:docPartGallery w:val="Page Numbers (Bottom of Page)"/>
        <w:docPartUnique/>
      </w:docPartObj>
    </w:sdtPr>
    <w:sdtContent>
      <w:p w:rsidR="001335BC" w:rsidRPr="00503E5F" w:rsidRDefault="00F762EE">
        <w:pPr>
          <w:pStyle w:val="Voettekst"/>
          <w:jc w:val="center"/>
          <w:rPr>
            <w:sz w:val="18"/>
            <w:szCs w:val="18"/>
          </w:rPr>
        </w:pPr>
        <w:r w:rsidRPr="00503E5F">
          <w:rPr>
            <w:sz w:val="18"/>
            <w:szCs w:val="18"/>
          </w:rPr>
          <w:fldChar w:fldCharType="begin"/>
        </w:r>
        <w:r w:rsidR="001335BC" w:rsidRPr="00503E5F">
          <w:rPr>
            <w:sz w:val="18"/>
            <w:szCs w:val="18"/>
          </w:rPr>
          <w:instrText xml:space="preserve"> PAGE   \* MERGEFORMAT </w:instrText>
        </w:r>
        <w:r w:rsidRPr="00503E5F">
          <w:rPr>
            <w:sz w:val="18"/>
            <w:szCs w:val="18"/>
          </w:rPr>
          <w:fldChar w:fldCharType="separate"/>
        </w:r>
        <w:r w:rsidR="00647DCE">
          <w:rPr>
            <w:noProof/>
            <w:sz w:val="18"/>
            <w:szCs w:val="18"/>
          </w:rPr>
          <w:t>11</w:t>
        </w:r>
        <w:r w:rsidRPr="00503E5F">
          <w:rPr>
            <w:sz w:val="18"/>
            <w:szCs w:val="18"/>
          </w:rPr>
          <w:fldChar w:fldCharType="end"/>
        </w:r>
        <w:r w:rsidR="001335BC">
          <w:rPr>
            <w:sz w:val="18"/>
            <w:szCs w:val="18"/>
          </w:rPr>
          <w:t xml:space="preserve"> / </w:t>
        </w:r>
        <w:fldSimple w:instr=" NUMPAGES   \* MERGEFORMAT ">
          <w:r w:rsidR="00647DCE" w:rsidRPr="00647DCE">
            <w:rPr>
              <w:noProof/>
              <w:sz w:val="18"/>
              <w:szCs w:val="18"/>
            </w:rPr>
            <w:t>30</w:t>
          </w:r>
        </w:fldSimple>
      </w:p>
    </w:sdtContent>
  </w:sdt>
  <w:p w:rsidR="001335BC" w:rsidRDefault="001335BC">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7D51" w:rsidRDefault="00157D51" w:rsidP="00A70DED">
      <w:pPr>
        <w:spacing w:line="240" w:lineRule="auto"/>
      </w:pPr>
      <w:r>
        <w:separator/>
      </w:r>
    </w:p>
  </w:footnote>
  <w:footnote w:type="continuationSeparator" w:id="0">
    <w:p w:rsidR="00157D51" w:rsidRDefault="00157D51" w:rsidP="00A70DED">
      <w:pPr>
        <w:spacing w:line="240" w:lineRule="auto"/>
      </w:pPr>
      <w:r>
        <w:continuationSeparator/>
      </w:r>
    </w:p>
  </w:footnote>
  <w:footnote w:id="1">
    <w:p w:rsidR="001335BC" w:rsidRPr="00FC1D96" w:rsidRDefault="001335BC">
      <w:pPr>
        <w:pStyle w:val="Voetnoottekst"/>
        <w:rPr>
          <w:sz w:val="16"/>
          <w:szCs w:val="16"/>
        </w:rPr>
      </w:pPr>
      <w:r>
        <w:rPr>
          <w:rStyle w:val="Voetnootmarkering"/>
        </w:rPr>
        <w:footnoteRef/>
      </w:r>
      <w:r>
        <w:t xml:space="preserve"> </w:t>
      </w:r>
      <w:r w:rsidRPr="00FC1D96">
        <w:rPr>
          <w:sz w:val="16"/>
          <w:szCs w:val="16"/>
        </w:rPr>
        <w:t xml:space="preserve">We gebruiken hier, omwille van leesbaarheid, de term ‘document’ waar formeel ‘informatieobject’ bedoeld is. </w:t>
      </w:r>
    </w:p>
  </w:footnote>
  <w:footnote w:id="2">
    <w:p w:rsidR="001335BC" w:rsidRPr="00950AEC" w:rsidRDefault="001335BC">
      <w:pPr>
        <w:pStyle w:val="Voetnoottekst"/>
        <w:rPr>
          <w:sz w:val="16"/>
          <w:szCs w:val="16"/>
        </w:rPr>
      </w:pPr>
      <w:r>
        <w:rPr>
          <w:rStyle w:val="Voetnootmarkering"/>
        </w:rPr>
        <w:footnoteRef/>
      </w:r>
      <w:r>
        <w:t xml:space="preserve"> </w:t>
      </w:r>
      <w:r w:rsidRPr="00950AEC">
        <w:rPr>
          <w:sz w:val="16"/>
          <w:szCs w:val="16"/>
        </w:rPr>
        <w:t>Bron: Toepassingsprofiel Lokale Overheden (RHC’s / Nationaal Archief; versie 1.0, 5 april 2013)</w:t>
      </w:r>
    </w:p>
  </w:footnote>
  <w:footnote w:id="3">
    <w:p w:rsidR="001335BC" w:rsidRPr="00181D16" w:rsidRDefault="001335BC">
      <w:pPr>
        <w:pStyle w:val="Voetnoottekst"/>
        <w:rPr>
          <w:sz w:val="16"/>
          <w:szCs w:val="16"/>
        </w:rPr>
      </w:pPr>
      <w:r>
        <w:rPr>
          <w:rStyle w:val="Voetnootmarkering"/>
        </w:rPr>
        <w:footnoteRef/>
      </w:r>
      <w:r>
        <w:t xml:space="preserve"> </w:t>
      </w:r>
      <w:r w:rsidRPr="00181D16">
        <w:rPr>
          <w:sz w:val="16"/>
          <w:szCs w:val="16"/>
        </w:rPr>
        <w:t>Bron: Richtlijn metagegevens overheidsinformatie (2009)</w:t>
      </w:r>
    </w:p>
  </w:footnote>
  <w:footnote w:id="4">
    <w:p w:rsidR="001335BC" w:rsidRPr="00F12C67" w:rsidRDefault="001335BC">
      <w:pPr>
        <w:pStyle w:val="Voetnoottekst"/>
        <w:rPr>
          <w:sz w:val="16"/>
          <w:szCs w:val="16"/>
        </w:rPr>
      </w:pPr>
      <w:r>
        <w:rPr>
          <w:rStyle w:val="Voetnootmarkering"/>
        </w:rPr>
        <w:footnoteRef/>
      </w:r>
      <w:r>
        <w:t xml:space="preserve"> </w:t>
      </w:r>
      <w:r w:rsidRPr="00F12C67">
        <w:rPr>
          <w:sz w:val="16"/>
          <w:szCs w:val="16"/>
        </w:rPr>
        <w:t xml:space="preserve">Achter de naam van het metagegeven is tussen haakjes het nummer daarvan vermeld zoals dat toegekend is in het TpLO; daarachter staat het type van het metagegeven vermeld; tot slot staat vermeld hoeveel keer waarden van het metagegeven bij een </w:t>
      </w:r>
      <w:r>
        <w:rPr>
          <w:sz w:val="16"/>
          <w:szCs w:val="16"/>
        </w:rPr>
        <w:t>R</w:t>
      </w:r>
      <w:r w:rsidRPr="00F12C67">
        <w:rPr>
          <w:sz w:val="16"/>
          <w:szCs w:val="16"/>
        </w:rPr>
        <w:t xml:space="preserve">ecord kunnen voorkomen (indien niets vermeld dan is precies één waarde verplicht). </w:t>
      </w:r>
    </w:p>
  </w:footnote>
  <w:footnote w:id="5">
    <w:p w:rsidR="001335BC" w:rsidRPr="00605A65" w:rsidRDefault="001335BC">
      <w:pPr>
        <w:pStyle w:val="Voetnoottekst"/>
        <w:rPr>
          <w:sz w:val="16"/>
          <w:szCs w:val="16"/>
        </w:rPr>
      </w:pPr>
      <w:r>
        <w:rPr>
          <w:rStyle w:val="Voetnootmarkering"/>
        </w:rPr>
        <w:footnoteRef/>
      </w:r>
      <w:r>
        <w:t xml:space="preserve"> </w:t>
      </w:r>
      <w:r w:rsidRPr="00605A65">
        <w:rPr>
          <w:sz w:val="16"/>
          <w:szCs w:val="16"/>
        </w:rPr>
        <w:t>Bron: RGBZ 2.0 (in ontwikkeling); KING, mei 2013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5BC" w:rsidRDefault="001335BC">
    <w:pPr>
      <w:pStyle w:val="Koptekst"/>
    </w:pPr>
    <w:r>
      <w:rPr>
        <w:noProof/>
        <w:lang w:eastAsia="nl-NL"/>
      </w:rPr>
      <w:drawing>
        <wp:anchor distT="0" distB="0" distL="114300" distR="114300" simplePos="0" relativeHeight="251659264" behindDoc="0" locked="0" layoutInCell="1" allowOverlap="1">
          <wp:simplePos x="0" y="0"/>
          <wp:positionH relativeFrom="margin">
            <wp:posOffset>4910455</wp:posOffset>
          </wp:positionH>
          <wp:positionV relativeFrom="margin">
            <wp:posOffset>-737870</wp:posOffset>
          </wp:positionV>
          <wp:extent cx="1343025" cy="666750"/>
          <wp:effectExtent l="19050" t="0" r="9525" b="0"/>
          <wp:wrapSquare wrapText="bothSides"/>
          <wp:docPr id="3" name="Afbeelding 3" descr="KING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ING_logo_300dpi"/>
                  <pic:cNvPicPr>
                    <a:picLocks noChangeAspect="1" noChangeArrowheads="1"/>
                  </pic:cNvPicPr>
                </pic:nvPicPr>
                <pic:blipFill>
                  <a:blip r:embed="rId1" cstate="print"/>
                  <a:srcRect/>
                  <a:stretch>
                    <a:fillRect/>
                  </a:stretch>
                </pic:blipFill>
                <pic:spPr bwMode="auto">
                  <a:xfrm>
                    <a:off x="0" y="0"/>
                    <a:ext cx="1343025" cy="666750"/>
                  </a:xfrm>
                  <a:prstGeom prst="rect">
                    <a:avLst/>
                  </a:prstGeom>
                  <a:noFill/>
                  <a:ln w="9525">
                    <a:noFill/>
                    <a:miter lim="800000"/>
                    <a:headEnd/>
                    <a:tailEnd/>
                  </a:ln>
                </pic:spPr>
              </pic:pic>
            </a:graphicData>
          </a:graphic>
        </wp:anchor>
      </w:drawing>
    </w:r>
    <w:r>
      <w:t xml:space="preserve">                       </w:t>
    </w:r>
  </w:p>
  <w:p w:rsidR="001335BC" w:rsidRDefault="001335BC">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hybridMultilevel"/>
    <w:tmpl w:val="AC3AD970"/>
    <w:lvl w:ilvl="0" w:tplc="62469698">
      <w:start w:val="1"/>
      <w:numFmt w:val="decimal"/>
      <w:lvlText w:val="%1."/>
      <w:lvlJc w:val="left"/>
      <w:pPr>
        <w:ind w:left="720" w:hanging="360"/>
      </w:pPr>
      <w:rPr>
        <w:rFonts w:hint="default"/>
      </w:rPr>
    </w:lvl>
    <w:lvl w:ilvl="1" w:tplc="D98C5184" w:tentative="1">
      <w:start w:val="1"/>
      <w:numFmt w:val="lowerLetter"/>
      <w:lvlText w:val="%2."/>
      <w:lvlJc w:val="left"/>
      <w:pPr>
        <w:ind w:left="1440" w:hanging="360"/>
      </w:pPr>
    </w:lvl>
    <w:lvl w:ilvl="2" w:tplc="CF72CB8A" w:tentative="1">
      <w:start w:val="1"/>
      <w:numFmt w:val="lowerRoman"/>
      <w:lvlText w:val="%3."/>
      <w:lvlJc w:val="right"/>
      <w:pPr>
        <w:ind w:left="2160" w:hanging="180"/>
      </w:pPr>
    </w:lvl>
    <w:lvl w:ilvl="3" w:tplc="F6E0739A" w:tentative="1">
      <w:start w:val="1"/>
      <w:numFmt w:val="decimal"/>
      <w:lvlText w:val="%4."/>
      <w:lvlJc w:val="left"/>
      <w:pPr>
        <w:ind w:left="2880" w:hanging="360"/>
      </w:pPr>
    </w:lvl>
    <w:lvl w:ilvl="4" w:tplc="7892F876" w:tentative="1">
      <w:start w:val="1"/>
      <w:numFmt w:val="lowerLetter"/>
      <w:lvlText w:val="%5."/>
      <w:lvlJc w:val="left"/>
      <w:pPr>
        <w:ind w:left="3600" w:hanging="360"/>
      </w:pPr>
    </w:lvl>
    <w:lvl w:ilvl="5" w:tplc="73D64FE2" w:tentative="1">
      <w:start w:val="1"/>
      <w:numFmt w:val="lowerRoman"/>
      <w:lvlText w:val="%6."/>
      <w:lvlJc w:val="right"/>
      <w:pPr>
        <w:ind w:left="4320" w:hanging="180"/>
      </w:pPr>
    </w:lvl>
    <w:lvl w:ilvl="6" w:tplc="F7A066EE" w:tentative="1">
      <w:start w:val="1"/>
      <w:numFmt w:val="decimal"/>
      <w:lvlText w:val="%7."/>
      <w:lvlJc w:val="left"/>
      <w:pPr>
        <w:ind w:left="5040" w:hanging="360"/>
      </w:pPr>
    </w:lvl>
    <w:lvl w:ilvl="7" w:tplc="2708C866" w:tentative="1">
      <w:start w:val="1"/>
      <w:numFmt w:val="lowerLetter"/>
      <w:lvlText w:val="%8."/>
      <w:lvlJc w:val="left"/>
      <w:pPr>
        <w:ind w:left="5760" w:hanging="360"/>
      </w:pPr>
    </w:lvl>
    <w:lvl w:ilvl="8" w:tplc="82741802" w:tentative="1">
      <w:start w:val="1"/>
      <w:numFmt w:val="lowerRoman"/>
      <w:lvlText w:val="%9."/>
      <w:lvlJc w:val="right"/>
      <w:pPr>
        <w:ind w:left="6480" w:hanging="180"/>
      </w:pPr>
    </w:lvl>
  </w:abstractNum>
  <w:abstractNum w:abstractNumId="1">
    <w:nsid w:val="00AF6C70"/>
    <w:multiLevelType w:val="hybridMultilevel"/>
    <w:tmpl w:val="88FEF4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0DF2279"/>
    <w:multiLevelType w:val="hybridMultilevel"/>
    <w:tmpl w:val="8EFCDDB4"/>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520525A"/>
    <w:multiLevelType w:val="hybridMultilevel"/>
    <w:tmpl w:val="2BC6BFEE"/>
    <w:lvl w:ilvl="0" w:tplc="04130019">
      <w:start w:val="1"/>
      <w:numFmt w:val="lowerLetter"/>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0BCC40CA"/>
    <w:multiLevelType w:val="hybridMultilevel"/>
    <w:tmpl w:val="30DAA99A"/>
    <w:lvl w:ilvl="0" w:tplc="5E16C7A8">
      <w:start w:val="21"/>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03F7FD7"/>
    <w:multiLevelType w:val="hybridMultilevel"/>
    <w:tmpl w:val="6C5A3A5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105845A3"/>
    <w:multiLevelType w:val="hybridMultilevel"/>
    <w:tmpl w:val="65ECAC3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110D56E0"/>
    <w:multiLevelType w:val="hybridMultilevel"/>
    <w:tmpl w:val="0DF48AB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25D8762D"/>
    <w:multiLevelType w:val="hybridMultilevel"/>
    <w:tmpl w:val="D05E3F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260D7C6C"/>
    <w:multiLevelType w:val="hybridMultilevel"/>
    <w:tmpl w:val="1736E9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2D863AA4"/>
    <w:multiLevelType w:val="hybridMultilevel"/>
    <w:tmpl w:val="AB8E18E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2E827C71"/>
    <w:multiLevelType w:val="hybridMultilevel"/>
    <w:tmpl w:val="40C40D0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30B842A3"/>
    <w:multiLevelType w:val="hybridMultilevel"/>
    <w:tmpl w:val="0D9A10C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311F390D"/>
    <w:multiLevelType w:val="hybridMultilevel"/>
    <w:tmpl w:val="D898EA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34421598"/>
    <w:multiLevelType w:val="hybridMultilevel"/>
    <w:tmpl w:val="54B62DD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3AD950BA"/>
    <w:multiLevelType w:val="hybridMultilevel"/>
    <w:tmpl w:val="4BF21304"/>
    <w:lvl w:ilvl="0" w:tplc="00000003">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3C8A372E"/>
    <w:multiLevelType w:val="hybridMultilevel"/>
    <w:tmpl w:val="2A9869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417D1A21"/>
    <w:multiLevelType w:val="hybridMultilevel"/>
    <w:tmpl w:val="2084E7B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41EE781A"/>
    <w:multiLevelType w:val="hybridMultilevel"/>
    <w:tmpl w:val="3C283FA6"/>
    <w:lvl w:ilvl="0" w:tplc="3D124CA8">
      <w:start w:val="4"/>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47815B90"/>
    <w:multiLevelType w:val="hybridMultilevel"/>
    <w:tmpl w:val="B4D02DC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58F50A2E"/>
    <w:multiLevelType w:val="hybridMultilevel"/>
    <w:tmpl w:val="6D7469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59072255"/>
    <w:multiLevelType w:val="hybridMultilevel"/>
    <w:tmpl w:val="7B224A0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643F1912"/>
    <w:multiLevelType w:val="hybridMultilevel"/>
    <w:tmpl w:val="5344D1C4"/>
    <w:lvl w:ilvl="0" w:tplc="73FC2596">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652C22C8"/>
    <w:multiLevelType w:val="hybridMultilevel"/>
    <w:tmpl w:val="FA145C8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nsid w:val="6E6B4B16"/>
    <w:multiLevelType w:val="hybridMultilevel"/>
    <w:tmpl w:val="F92CC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70066517"/>
    <w:multiLevelType w:val="hybridMultilevel"/>
    <w:tmpl w:val="EAE025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nsid w:val="77317714"/>
    <w:multiLevelType w:val="hybridMultilevel"/>
    <w:tmpl w:val="BADC1CDA"/>
    <w:lvl w:ilvl="0" w:tplc="D64A7E0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nsid w:val="7EF96099"/>
    <w:multiLevelType w:val="hybridMultilevel"/>
    <w:tmpl w:val="C52A8E6C"/>
    <w:lvl w:ilvl="0" w:tplc="724653F2">
      <w:start w:val="2"/>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8">
    <w:nsid w:val="7F523275"/>
    <w:multiLevelType w:val="hybridMultilevel"/>
    <w:tmpl w:val="1484703A"/>
    <w:lvl w:ilvl="0" w:tplc="551EDA94">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1"/>
  </w:num>
  <w:num w:numId="2">
    <w:abstractNumId w:val="27"/>
  </w:num>
  <w:num w:numId="3">
    <w:abstractNumId w:val="7"/>
  </w:num>
  <w:num w:numId="4">
    <w:abstractNumId w:val="24"/>
  </w:num>
  <w:num w:numId="5">
    <w:abstractNumId w:val="9"/>
  </w:num>
  <w:num w:numId="6">
    <w:abstractNumId w:val="2"/>
  </w:num>
  <w:num w:numId="7">
    <w:abstractNumId w:val="16"/>
  </w:num>
  <w:num w:numId="8">
    <w:abstractNumId w:val="3"/>
  </w:num>
  <w:num w:numId="9">
    <w:abstractNumId w:val="4"/>
  </w:num>
  <w:num w:numId="10">
    <w:abstractNumId w:val="12"/>
  </w:num>
  <w:num w:numId="11">
    <w:abstractNumId w:val="1"/>
  </w:num>
  <w:num w:numId="12">
    <w:abstractNumId w:val="20"/>
  </w:num>
  <w:num w:numId="13">
    <w:abstractNumId w:val="8"/>
  </w:num>
  <w:num w:numId="14">
    <w:abstractNumId w:val="10"/>
  </w:num>
  <w:num w:numId="15">
    <w:abstractNumId w:val="25"/>
  </w:num>
  <w:num w:numId="16">
    <w:abstractNumId w:val="17"/>
  </w:num>
  <w:num w:numId="17">
    <w:abstractNumId w:val="22"/>
  </w:num>
  <w:num w:numId="18">
    <w:abstractNumId w:val="21"/>
  </w:num>
  <w:num w:numId="19">
    <w:abstractNumId w:val="14"/>
  </w:num>
  <w:num w:numId="20">
    <w:abstractNumId w:val="23"/>
  </w:num>
  <w:num w:numId="21">
    <w:abstractNumId w:val="6"/>
  </w:num>
  <w:num w:numId="22">
    <w:abstractNumId w:val="26"/>
  </w:num>
  <w:num w:numId="23">
    <w:abstractNumId w:val="13"/>
  </w:num>
  <w:num w:numId="24">
    <w:abstractNumId w:val="18"/>
  </w:num>
  <w:num w:numId="25">
    <w:abstractNumId w:val="15"/>
  </w:num>
  <w:num w:numId="26">
    <w:abstractNumId w:val="28"/>
  </w:num>
  <w:num w:numId="27">
    <w:abstractNumId w:val="19"/>
  </w:num>
  <w:num w:numId="28">
    <w:abstractNumId w:val="5"/>
  </w:num>
  <w:num w:numId="2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hdrShapeDefaults>
    <o:shapedefaults v:ext="edit" spidmax="110594"/>
  </w:hdrShapeDefaults>
  <w:footnotePr>
    <w:footnote w:id="-1"/>
    <w:footnote w:id="0"/>
  </w:footnotePr>
  <w:endnotePr>
    <w:endnote w:id="-1"/>
    <w:endnote w:id="0"/>
  </w:endnotePr>
  <w:compat/>
  <w:rsids>
    <w:rsidRoot w:val="00B038BD"/>
    <w:rsid w:val="00002705"/>
    <w:rsid w:val="000112BD"/>
    <w:rsid w:val="00015C6E"/>
    <w:rsid w:val="00017A4E"/>
    <w:rsid w:val="00021CC9"/>
    <w:rsid w:val="000446F9"/>
    <w:rsid w:val="000448A6"/>
    <w:rsid w:val="000463AC"/>
    <w:rsid w:val="00053E55"/>
    <w:rsid w:val="00054C8C"/>
    <w:rsid w:val="000551DA"/>
    <w:rsid w:val="000559C1"/>
    <w:rsid w:val="00063706"/>
    <w:rsid w:val="000644BE"/>
    <w:rsid w:val="000658F9"/>
    <w:rsid w:val="000707F2"/>
    <w:rsid w:val="00072CEC"/>
    <w:rsid w:val="0007383F"/>
    <w:rsid w:val="000751EB"/>
    <w:rsid w:val="000765B0"/>
    <w:rsid w:val="0007707D"/>
    <w:rsid w:val="000779F1"/>
    <w:rsid w:val="00080BCA"/>
    <w:rsid w:val="00081F20"/>
    <w:rsid w:val="00083AC8"/>
    <w:rsid w:val="000874AD"/>
    <w:rsid w:val="00087D2F"/>
    <w:rsid w:val="00091C72"/>
    <w:rsid w:val="0009255A"/>
    <w:rsid w:val="00093387"/>
    <w:rsid w:val="00095DA6"/>
    <w:rsid w:val="00097CD8"/>
    <w:rsid w:val="000A15BB"/>
    <w:rsid w:val="000A34C8"/>
    <w:rsid w:val="000A3F5B"/>
    <w:rsid w:val="000B1E06"/>
    <w:rsid w:val="000B5391"/>
    <w:rsid w:val="000C4696"/>
    <w:rsid w:val="000C76E6"/>
    <w:rsid w:val="000D1705"/>
    <w:rsid w:val="000D2A8E"/>
    <w:rsid w:val="000D78C5"/>
    <w:rsid w:val="000E3247"/>
    <w:rsid w:val="000E68A0"/>
    <w:rsid w:val="000E76BE"/>
    <w:rsid w:val="000F2407"/>
    <w:rsid w:val="000F2652"/>
    <w:rsid w:val="000F7F31"/>
    <w:rsid w:val="0010354B"/>
    <w:rsid w:val="0010484E"/>
    <w:rsid w:val="00112B42"/>
    <w:rsid w:val="00114BF9"/>
    <w:rsid w:val="001213F5"/>
    <w:rsid w:val="00126FC4"/>
    <w:rsid w:val="001335BC"/>
    <w:rsid w:val="00133F0D"/>
    <w:rsid w:val="00135266"/>
    <w:rsid w:val="00140A43"/>
    <w:rsid w:val="001452E0"/>
    <w:rsid w:val="00152E1B"/>
    <w:rsid w:val="001571BE"/>
    <w:rsid w:val="001576F3"/>
    <w:rsid w:val="00157D51"/>
    <w:rsid w:val="001725E9"/>
    <w:rsid w:val="0017469A"/>
    <w:rsid w:val="00181D16"/>
    <w:rsid w:val="0018704F"/>
    <w:rsid w:val="00192068"/>
    <w:rsid w:val="00192678"/>
    <w:rsid w:val="00193C02"/>
    <w:rsid w:val="00194F9C"/>
    <w:rsid w:val="001A08FD"/>
    <w:rsid w:val="001A1C7E"/>
    <w:rsid w:val="001A4899"/>
    <w:rsid w:val="001B2F35"/>
    <w:rsid w:val="001B48F2"/>
    <w:rsid w:val="001B65B0"/>
    <w:rsid w:val="001B7F3F"/>
    <w:rsid w:val="001C5851"/>
    <w:rsid w:val="001C7EA4"/>
    <w:rsid w:val="001D10D0"/>
    <w:rsid w:val="001E10CE"/>
    <w:rsid w:val="001F1697"/>
    <w:rsid w:val="001F540D"/>
    <w:rsid w:val="002052C6"/>
    <w:rsid w:val="00210EF4"/>
    <w:rsid w:val="00212094"/>
    <w:rsid w:val="00222F26"/>
    <w:rsid w:val="002264C4"/>
    <w:rsid w:val="00226A8B"/>
    <w:rsid w:val="00234B31"/>
    <w:rsid w:val="00235459"/>
    <w:rsid w:val="002355E2"/>
    <w:rsid w:val="002459F1"/>
    <w:rsid w:val="00254A5C"/>
    <w:rsid w:val="002561DA"/>
    <w:rsid w:val="0026033C"/>
    <w:rsid w:val="002619AC"/>
    <w:rsid w:val="00261E12"/>
    <w:rsid w:val="00266F53"/>
    <w:rsid w:val="0027531D"/>
    <w:rsid w:val="002842D0"/>
    <w:rsid w:val="00286223"/>
    <w:rsid w:val="00293871"/>
    <w:rsid w:val="00293ED5"/>
    <w:rsid w:val="00296C1E"/>
    <w:rsid w:val="002A1B16"/>
    <w:rsid w:val="002A311A"/>
    <w:rsid w:val="002A7401"/>
    <w:rsid w:val="002B029A"/>
    <w:rsid w:val="002B1EB4"/>
    <w:rsid w:val="002B2043"/>
    <w:rsid w:val="002B4517"/>
    <w:rsid w:val="002C49CA"/>
    <w:rsid w:val="002C61E9"/>
    <w:rsid w:val="002D0126"/>
    <w:rsid w:val="002D1E3C"/>
    <w:rsid w:val="002D2732"/>
    <w:rsid w:val="002D2FFF"/>
    <w:rsid w:val="002D5E73"/>
    <w:rsid w:val="002E060E"/>
    <w:rsid w:val="002E1348"/>
    <w:rsid w:val="002F1E3A"/>
    <w:rsid w:val="002F7484"/>
    <w:rsid w:val="003010FA"/>
    <w:rsid w:val="0030592A"/>
    <w:rsid w:val="00310331"/>
    <w:rsid w:val="00310DE3"/>
    <w:rsid w:val="0031297E"/>
    <w:rsid w:val="0031637B"/>
    <w:rsid w:val="00330101"/>
    <w:rsid w:val="003331D7"/>
    <w:rsid w:val="00333CB2"/>
    <w:rsid w:val="00337B65"/>
    <w:rsid w:val="003419CD"/>
    <w:rsid w:val="00344167"/>
    <w:rsid w:val="00344CC3"/>
    <w:rsid w:val="00356C64"/>
    <w:rsid w:val="00366356"/>
    <w:rsid w:val="00367CAD"/>
    <w:rsid w:val="00372699"/>
    <w:rsid w:val="00372E05"/>
    <w:rsid w:val="003759D4"/>
    <w:rsid w:val="00377047"/>
    <w:rsid w:val="00382CE9"/>
    <w:rsid w:val="00386B94"/>
    <w:rsid w:val="00390543"/>
    <w:rsid w:val="00393549"/>
    <w:rsid w:val="0039614A"/>
    <w:rsid w:val="003A2D0C"/>
    <w:rsid w:val="003A422F"/>
    <w:rsid w:val="003A7CD6"/>
    <w:rsid w:val="003A7F58"/>
    <w:rsid w:val="003B4E90"/>
    <w:rsid w:val="003B7D5D"/>
    <w:rsid w:val="003C0430"/>
    <w:rsid w:val="003C23ED"/>
    <w:rsid w:val="003C423A"/>
    <w:rsid w:val="003C56D5"/>
    <w:rsid w:val="003E4AD9"/>
    <w:rsid w:val="004030B1"/>
    <w:rsid w:val="0040445E"/>
    <w:rsid w:val="00405C2A"/>
    <w:rsid w:val="0041109F"/>
    <w:rsid w:val="0041502F"/>
    <w:rsid w:val="004205F7"/>
    <w:rsid w:val="004210B8"/>
    <w:rsid w:val="004223B7"/>
    <w:rsid w:val="00426834"/>
    <w:rsid w:val="004276DF"/>
    <w:rsid w:val="00427F61"/>
    <w:rsid w:val="00432502"/>
    <w:rsid w:val="00437A08"/>
    <w:rsid w:val="00450521"/>
    <w:rsid w:val="00454CBD"/>
    <w:rsid w:val="0045707F"/>
    <w:rsid w:val="00462095"/>
    <w:rsid w:val="00465C55"/>
    <w:rsid w:val="0046733D"/>
    <w:rsid w:val="004676D7"/>
    <w:rsid w:val="004733D0"/>
    <w:rsid w:val="00475814"/>
    <w:rsid w:val="004778E0"/>
    <w:rsid w:val="00484036"/>
    <w:rsid w:val="00487C34"/>
    <w:rsid w:val="0049262D"/>
    <w:rsid w:val="004945A9"/>
    <w:rsid w:val="004A0F9E"/>
    <w:rsid w:val="004A1C06"/>
    <w:rsid w:val="004A61DE"/>
    <w:rsid w:val="004A6221"/>
    <w:rsid w:val="004A7894"/>
    <w:rsid w:val="004B3531"/>
    <w:rsid w:val="004C38EB"/>
    <w:rsid w:val="004C3EAD"/>
    <w:rsid w:val="004C7660"/>
    <w:rsid w:val="004C7914"/>
    <w:rsid w:val="004D3AA9"/>
    <w:rsid w:val="004D410F"/>
    <w:rsid w:val="004D6767"/>
    <w:rsid w:val="004F2594"/>
    <w:rsid w:val="004F319F"/>
    <w:rsid w:val="004F711C"/>
    <w:rsid w:val="00503E5F"/>
    <w:rsid w:val="00505A82"/>
    <w:rsid w:val="0050625A"/>
    <w:rsid w:val="00510607"/>
    <w:rsid w:val="00514239"/>
    <w:rsid w:val="005212EE"/>
    <w:rsid w:val="005224D2"/>
    <w:rsid w:val="00522634"/>
    <w:rsid w:val="00523805"/>
    <w:rsid w:val="00530B29"/>
    <w:rsid w:val="00531780"/>
    <w:rsid w:val="005357EE"/>
    <w:rsid w:val="00536CDA"/>
    <w:rsid w:val="00540916"/>
    <w:rsid w:val="0054152C"/>
    <w:rsid w:val="00550F61"/>
    <w:rsid w:val="00552699"/>
    <w:rsid w:val="00556350"/>
    <w:rsid w:val="00557330"/>
    <w:rsid w:val="00563EE1"/>
    <w:rsid w:val="00566341"/>
    <w:rsid w:val="00571E99"/>
    <w:rsid w:val="005752F5"/>
    <w:rsid w:val="00593252"/>
    <w:rsid w:val="005971BB"/>
    <w:rsid w:val="005B12C3"/>
    <w:rsid w:val="005B1C64"/>
    <w:rsid w:val="005B27DA"/>
    <w:rsid w:val="005B2D8B"/>
    <w:rsid w:val="005B440F"/>
    <w:rsid w:val="005B524D"/>
    <w:rsid w:val="005B60A6"/>
    <w:rsid w:val="005C04A2"/>
    <w:rsid w:val="005C2FA2"/>
    <w:rsid w:val="005C449B"/>
    <w:rsid w:val="005C4D5B"/>
    <w:rsid w:val="005C65C6"/>
    <w:rsid w:val="005C6E2A"/>
    <w:rsid w:val="005D012F"/>
    <w:rsid w:val="005D1BD8"/>
    <w:rsid w:val="005D3CB9"/>
    <w:rsid w:val="005E09C9"/>
    <w:rsid w:val="005E7A86"/>
    <w:rsid w:val="006006F7"/>
    <w:rsid w:val="00605A65"/>
    <w:rsid w:val="00621F18"/>
    <w:rsid w:val="0062525A"/>
    <w:rsid w:val="00627D2C"/>
    <w:rsid w:val="0063237F"/>
    <w:rsid w:val="00633A70"/>
    <w:rsid w:val="0063617B"/>
    <w:rsid w:val="00642FE9"/>
    <w:rsid w:val="0064659A"/>
    <w:rsid w:val="00647DCE"/>
    <w:rsid w:val="006546D9"/>
    <w:rsid w:val="00654D31"/>
    <w:rsid w:val="0066061C"/>
    <w:rsid w:val="00660B2B"/>
    <w:rsid w:val="006612BF"/>
    <w:rsid w:val="0066670D"/>
    <w:rsid w:val="00685C9E"/>
    <w:rsid w:val="006863BE"/>
    <w:rsid w:val="00686B92"/>
    <w:rsid w:val="00690B5E"/>
    <w:rsid w:val="006915AB"/>
    <w:rsid w:val="00691733"/>
    <w:rsid w:val="0069322F"/>
    <w:rsid w:val="006953DE"/>
    <w:rsid w:val="006A050D"/>
    <w:rsid w:val="006A1293"/>
    <w:rsid w:val="006A350B"/>
    <w:rsid w:val="006B100C"/>
    <w:rsid w:val="006B12CD"/>
    <w:rsid w:val="006B70D0"/>
    <w:rsid w:val="006B7C3D"/>
    <w:rsid w:val="006C1E8E"/>
    <w:rsid w:val="006C57B7"/>
    <w:rsid w:val="006D1B77"/>
    <w:rsid w:val="006E1B67"/>
    <w:rsid w:val="006F24FA"/>
    <w:rsid w:val="006F2AD3"/>
    <w:rsid w:val="006F5528"/>
    <w:rsid w:val="006F7F6F"/>
    <w:rsid w:val="007018F4"/>
    <w:rsid w:val="0071174A"/>
    <w:rsid w:val="00713670"/>
    <w:rsid w:val="007202C4"/>
    <w:rsid w:val="007207FB"/>
    <w:rsid w:val="00721711"/>
    <w:rsid w:val="007218C0"/>
    <w:rsid w:val="007218D2"/>
    <w:rsid w:val="007219FE"/>
    <w:rsid w:val="00722BB5"/>
    <w:rsid w:val="00724A7B"/>
    <w:rsid w:val="00724C92"/>
    <w:rsid w:val="00736E83"/>
    <w:rsid w:val="007442CA"/>
    <w:rsid w:val="00746B6F"/>
    <w:rsid w:val="007527C5"/>
    <w:rsid w:val="0075378B"/>
    <w:rsid w:val="00760528"/>
    <w:rsid w:val="00762382"/>
    <w:rsid w:val="00771A9E"/>
    <w:rsid w:val="00780B34"/>
    <w:rsid w:val="00783DC3"/>
    <w:rsid w:val="0078728E"/>
    <w:rsid w:val="00792687"/>
    <w:rsid w:val="00794CE2"/>
    <w:rsid w:val="00794D0B"/>
    <w:rsid w:val="007950E6"/>
    <w:rsid w:val="00797E36"/>
    <w:rsid w:val="007A25F6"/>
    <w:rsid w:val="007A6FB0"/>
    <w:rsid w:val="007C1614"/>
    <w:rsid w:val="007C27E2"/>
    <w:rsid w:val="007C6E81"/>
    <w:rsid w:val="007D01D9"/>
    <w:rsid w:val="007D15C8"/>
    <w:rsid w:val="007D44CE"/>
    <w:rsid w:val="007D52A6"/>
    <w:rsid w:val="007D7866"/>
    <w:rsid w:val="007E14C8"/>
    <w:rsid w:val="007E2072"/>
    <w:rsid w:val="007F47B9"/>
    <w:rsid w:val="007F5D04"/>
    <w:rsid w:val="0080301E"/>
    <w:rsid w:val="00812058"/>
    <w:rsid w:val="0082219F"/>
    <w:rsid w:val="008305AA"/>
    <w:rsid w:val="00836259"/>
    <w:rsid w:val="00836A27"/>
    <w:rsid w:val="0084140A"/>
    <w:rsid w:val="00855CA5"/>
    <w:rsid w:val="00866C12"/>
    <w:rsid w:val="00866DE5"/>
    <w:rsid w:val="00866FC2"/>
    <w:rsid w:val="008845DD"/>
    <w:rsid w:val="00885D43"/>
    <w:rsid w:val="0089026E"/>
    <w:rsid w:val="00891248"/>
    <w:rsid w:val="008A29BD"/>
    <w:rsid w:val="008A4E2C"/>
    <w:rsid w:val="008A5394"/>
    <w:rsid w:val="008A5846"/>
    <w:rsid w:val="008A5DBC"/>
    <w:rsid w:val="008B118B"/>
    <w:rsid w:val="008B20D7"/>
    <w:rsid w:val="008B22BA"/>
    <w:rsid w:val="008C076B"/>
    <w:rsid w:val="008C4D00"/>
    <w:rsid w:val="008C7F65"/>
    <w:rsid w:val="008D4469"/>
    <w:rsid w:val="008D533E"/>
    <w:rsid w:val="008F05FC"/>
    <w:rsid w:val="008F15D2"/>
    <w:rsid w:val="008F2980"/>
    <w:rsid w:val="008F2BEE"/>
    <w:rsid w:val="008F2D54"/>
    <w:rsid w:val="008F615A"/>
    <w:rsid w:val="008F63AC"/>
    <w:rsid w:val="0090611D"/>
    <w:rsid w:val="0090618C"/>
    <w:rsid w:val="009102C8"/>
    <w:rsid w:val="009112C4"/>
    <w:rsid w:val="00916787"/>
    <w:rsid w:val="0091723B"/>
    <w:rsid w:val="009226CB"/>
    <w:rsid w:val="0093407A"/>
    <w:rsid w:val="00934934"/>
    <w:rsid w:val="009379F2"/>
    <w:rsid w:val="00940627"/>
    <w:rsid w:val="00942BDC"/>
    <w:rsid w:val="009434DC"/>
    <w:rsid w:val="00950AEC"/>
    <w:rsid w:val="009539DA"/>
    <w:rsid w:val="009550F1"/>
    <w:rsid w:val="00955705"/>
    <w:rsid w:val="009563E6"/>
    <w:rsid w:val="00964DFA"/>
    <w:rsid w:val="00966100"/>
    <w:rsid w:val="00975B69"/>
    <w:rsid w:val="009760D0"/>
    <w:rsid w:val="009765EC"/>
    <w:rsid w:val="00982035"/>
    <w:rsid w:val="00985373"/>
    <w:rsid w:val="0098672F"/>
    <w:rsid w:val="00986D4C"/>
    <w:rsid w:val="00993728"/>
    <w:rsid w:val="009A2D87"/>
    <w:rsid w:val="009B26F9"/>
    <w:rsid w:val="009B5410"/>
    <w:rsid w:val="009B77D3"/>
    <w:rsid w:val="009C0338"/>
    <w:rsid w:val="009C1801"/>
    <w:rsid w:val="009C3BBA"/>
    <w:rsid w:val="009D675D"/>
    <w:rsid w:val="009D73FF"/>
    <w:rsid w:val="009F7D79"/>
    <w:rsid w:val="009F7ECE"/>
    <w:rsid w:val="00A022FE"/>
    <w:rsid w:val="00A03D96"/>
    <w:rsid w:val="00A03E6B"/>
    <w:rsid w:val="00A146EE"/>
    <w:rsid w:val="00A15FF4"/>
    <w:rsid w:val="00A23762"/>
    <w:rsid w:val="00A26999"/>
    <w:rsid w:val="00A31FF6"/>
    <w:rsid w:val="00A32068"/>
    <w:rsid w:val="00A32E5C"/>
    <w:rsid w:val="00A35605"/>
    <w:rsid w:val="00A37827"/>
    <w:rsid w:val="00A43D37"/>
    <w:rsid w:val="00A465C7"/>
    <w:rsid w:val="00A472CA"/>
    <w:rsid w:val="00A50574"/>
    <w:rsid w:val="00A53307"/>
    <w:rsid w:val="00A53CA6"/>
    <w:rsid w:val="00A569ED"/>
    <w:rsid w:val="00A637F1"/>
    <w:rsid w:val="00A65150"/>
    <w:rsid w:val="00A671AA"/>
    <w:rsid w:val="00A70DED"/>
    <w:rsid w:val="00A7280C"/>
    <w:rsid w:val="00A73B23"/>
    <w:rsid w:val="00A77494"/>
    <w:rsid w:val="00A77EFC"/>
    <w:rsid w:val="00A8106A"/>
    <w:rsid w:val="00A82649"/>
    <w:rsid w:val="00A84F8F"/>
    <w:rsid w:val="00A87DCB"/>
    <w:rsid w:val="00A929CB"/>
    <w:rsid w:val="00A93A08"/>
    <w:rsid w:val="00A94C52"/>
    <w:rsid w:val="00A95E28"/>
    <w:rsid w:val="00AA02B6"/>
    <w:rsid w:val="00AA04BD"/>
    <w:rsid w:val="00AA4533"/>
    <w:rsid w:val="00AA4697"/>
    <w:rsid w:val="00AA7AB7"/>
    <w:rsid w:val="00AB6B26"/>
    <w:rsid w:val="00AC1632"/>
    <w:rsid w:val="00AC1F32"/>
    <w:rsid w:val="00AC2703"/>
    <w:rsid w:val="00AC60C8"/>
    <w:rsid w:val="00AD57C1"/>
    <w:rsid w:val="00AE393B"/>
    <w:rsid w:val="00AE5F6E"/>
    <w:rsid w:val="00AE7791"/>
    <w:rsid w:val="00AF3BC3"/>
    <w:rsid w:val="00AF6C81"/>
    <w:rsid w:val="00B038BD"/>
    <w:rsid w:val="00B04F62"/>
    <w:rsid w:val="00B0548F"/>
    <w:rsid w:val="00B057A3"/>
    <w:rsid w:val="00B0795E"/>
    <w:rsid w:val="00B13306"/>
    <w:rsid w:val="00B14B4F"/>
    <w:rsid w:val="00B15C03"/>
    <w:rsid w:val="00B2063F"/>
    <w:rsid w:val="00B20AEA"/>
    <w:rsid w:val="00B211A7"/>
    <w:rsid w:val="00B27BA5"/>
    <w:rsid w:val="00B328D7"/>
    <w:rsid w:val="00B405DE"/>
    <w:rsid w:val="00B419AA"/>
    <w:rsid w:val="00B501B2"/>
    <w:rsid w:val="00B508E0"/>
    <w:rsid w:val="00B5238C"/>
    <w:rsid w:val="00B536C3"/>
    <w:rsid w:val="00B57AC6"/>
    <w:rsid w:val="00B61975"/>
    <w:rsid w:val="00B64D54"/>
    <w:rsid w:val="00B6778A"/>
    <w:rsid w:val="00B702B5"/>
    <w:rsid w:val="00B9159E"/>
    <w:rsid w:val="00BA1004"/>
    <w:rsid w:val="00BA2F02"/>
    <w:rsid w:val="00BB2265"/>
    <w:rsid w:val="00BB526E"/>
    <w:rsid w:val="00BB70D2"/>
    <w:rsid w:val="00BB78D3"/>
    <w:rsid w:val="00BB7C79"/>
    <w:rsid w:val="00BC1A13"/>
    <w:rsid w:val="00BC3F32"/>
    <w:rsid w:val="00BC4C7A"/>
    <w:rsid w:val="00BD1288"/>
    <w:rsid w:val="00BD4931"/>
    <w:rsid w:val="00BE422E"/>
    <w:rsid w:val="00BF750D"/>
    <w:rsid w:val="00C1242C"/>
    <w:rsid w:val="00C13331"/>
    <w:rsid w:val="00C14454"/>
    <w:rsid w:val="00C15283"/>
    <w:rsid w:val="00C175E3"/>
    <w:rsid w:val="00C25227"/>
    <w:rsid w:val="00C30939"/>
    <w:rsid w:val="00C31631"/>
    <w:rsid w:val="00C346E4"/>
    <w:rsid w:val="00C35796"/>
    <w:rsid w:val="00C35CBB"/>
    <w:rsid w:val="00C37CE7"/>
    <w:rsid w:val="00C41331"/>
    <w:rsid w:val="00C45436"/>
    <w:rsid w:val="00C605A5"/>
    <w:rsid w:val="00C63F2D"/>
    <w:rsid w:val="00C64E47"/>
    <w:rsid w:val="00C719FE"/>
    <w:rsid w:val="00C82022"/>
    <w:rsid w:val="00C85D61"/>
    <w:rsid w:val="00C866DF"/>
    <w:rsid w:val="00C90277"/>
    <w:rsid w:val="00C92A74"/>
    <w:rsid w:val="00C968B5"/>
    <w:rsid w:val="00CA6146"/>
    <w:rsid w:val="00CA705F"/>
    <w:rsid w:val="00CC208B"/>
    <w:rsid w:val="00CC6094"/>
    <w:rsid w:val="00CC6494"/>
    <w:rsid w:val="00CC6539"/>
    <w:rsid w:val="00CD3161"/>
    <w:rsid w:val="00CD439A"/>
    <w:rsid w:val="00CD4A45"/>
    <w:rsid w:val="00CE0190"/>
    <w:rsid w:val="00CE0F91"/>
    <w:rsid w:val="00CE2C9E"/>
    <w:rsid w:val="00CE2D87"/>
    <w:rsid w:val="00CE4C4A"/>
    <w:rsid w:val="00CE5121"/>
    <w:rsid w:val="00CE52D9"/>
    <w:rsid w:val="00CE60D7"/>
    <w:rsid w:val="00CE79FC"/>
    <w:rsid w:val="00CF3310"/>
    <w:rsid w:val="00D019B7"/>
    <w:rsid w:val="00D023AE"/>
    <w:rsid w:val="00D04D6E"/>
    <w:rsid w:val="00D0780D"/>
    <w:rsid w:val="00D1316A"/>
    <w:rsid w:val="00D15DD3"/>
    <w:rsid w:val="00D208A1"/>
    <w:rsid w:val="00D220DA"/>
    <w:rsid w:val="00D244C2"/>
    <w:rsid w:val="00D254B2"/>
    <w:rsid w:val="00D258F8"/>
    <w:rsid w:val="00D261F0"/>
    <w:rsid w:val="00D30640"/>
    <w:rsid w:val="00D33144"/>
    <w:rsid w:val="00D3337F"/>
    <w:rsid w:val="00D33CC6"/>
    <w:rsid w:val="00D42614"/>
    <w:rsid w:val="00D42960"/>
    <w:rsid w:val="00D429F0"/>
    <w:rsid w:val="00D47F63"/>
    <w:rsid w:val="00D50B49"/>
    <w:rsid w:val="00D52E2B"/>
    <w:rsid w:val="00D56889"/>
    <w:rsid w:val="00D56DB5"/>
    <w:rsid w:val="00D641DE"/>
    <w:rsid w:val="00D7388F"/>
    <w:rsid w:val="00D76159"/>
    <w:rsid w:val="00D85AC4"/>
    <w:rsid w:val="00D91CFA"/>
    <w:rsid w:val="00D93A5A"/>
    <w:rsid w:val="00D97D56"/>
    <w:rsid w:val="00D97DC3"/>
    <w:rsid w:val="00DA3985"/>
    <w:rsid w:val="00DB799D"/>
    <w:rsid w:val="00DC17AD"/>
    <w:rsid w:val="00DD5657"/>
    <w:rsid w:val="00DD59C5"/>
    <w:rsid w:val="00DE14CD"/>
    <w:rsid w:val="00DE62DA"/>
    <w:rsid w:val="00DE743A"/>
    <w:rsid w:val="00DF255F"/>
    <w:rsid w:val="00E009A1"/>
    <w:rsid w:val="00E041FF"/>
    <w:rsid w:val="00E04C5D"/>
    <w:rsid w:val="00E04E3C"/>
    <w:rsid w:val="00E10B97"/>
    <w:rsid w:val="00E13B01"/>
    <w:rsid w:val="00E16720"/>
    <w:rsid w:val="00E17D53"/>
    <w:rsid w:val="00E312C3"/>
    <w:rsid w:val="00E3666F"/>
    <w:rsid w:val="00E421B3"/>
    <w:rsid w:val="00E479F0"/>
    <w:rsid w:val="00E53BB9"/>
    <w:rsid w:val="00E65737"/>
    <w:rsid w:val="00E65A07"/>
    <w:rsid w:val="00E6796E"/>
    <w:rsid w:val="00E74B5D"/>
    <w:rsid w:val="00E76C84"/>
    <w:rsid w:val="00E77D2A"/>
    <w:rsid w:val="00E84782"/>
    <w:rsid w:val="00E92A31"/>
    <w:rsid w:val="00EA08A6"/>
    <w:rsid w:val="00EA3164"/>
    <w:rsid w:val="00EB08F7"/>
    <w:rsid w:val="00EB187D"/>
    <w:rsid w:val="00EC6119"/>
    <w:rsid w:val="00ED4006"/>
    <w:rsid w:val="00ED765E"/>
    <w:rsid w:val="00ED7D53"/>
    <w:rsid w:val="00EE0FBE"/>
    <w:rsid w:val="00EE6534"/>
    <w:rsid w:val="00EF02E5"/>
    <w:rsid w:val="00EF02F0"/>
    <w:rsid w:val="00F000FE"/>
    <w:rsid w:val="00F10476"/>
    <w:rsid w:val="00F12C67"/>
    <w:rsid w:val="00F15FA2"/>
    <w:rsid w:val="00F200DB"/>
    <w:rsid w:val="00F2331A"/>
    <w:rsid w:val="00F24B81"/>
    <w:rsid w:val="00F45BDD"/>
    <w:rsid w:val="00F4618D"/>
    <w:rsid w:val="00F466C9"/>
    <w:rsid w:val="00F51DED"/>
    <w:rsid w:val="00F5246E"/>
    <w:rsid w:val="00F55FBB"/>
    <w:rsid w:val="00F57C82"/>
    <w:rsid w:val="00F6026A"/>
    <w:rsid w:val="00F61E58"/>
    <w:rsid w:val="00F63639"/>
    <w:rsid w:val="00F63F53"/>
    <w:rsid w:val="00F64C66"/>
    <w:rsid w:val="00F66F21"/>
    <w:rsid w:val="00F6724D"/>
    <w:rsid w:val="00F71192"/>
    <w:rsid w:val="00F762EE"/>
    <w:rsid w:val="00F813C6"/>
    <w:rsid w:val="00F82E86"/>
    <w:rsid w:val="00F83177"/>
    <w:rsid w:val="00F87D51"/>
    <w:rsid w:val="00F93078"/>
    <w:rsid w:val="00F93F4B"/>
    <w:rsid w:val="00F964D7"/>
    <w:rsid w:val="00FB09D2"/>
    <w:rsid w:val="00FB6E6F"/>
    <w:rsid w:val="00FB7F09"/>
    <w:rsid w:val="00FC0B79"/>
    <w:rsid w:val="00FC1D96"/>
    <w:rsid w:val="00FC1E84"/>
    <w:rsid w:val="00FC4093"/>
    <w:rsid w:val="00FC74F1"/>
    <w:rsid w:val="00FC7E09"/>
    <w:rsid w:val="00FD1A3B"/>
    <w:rsid w:val="00FD44A0"/>
    <w:rsid w:val="00FE457F"/>
    <w:rsid w:val="00FF21C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10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0484E"/>
    <w:pPr>
      <w:spacing w:before="60" w:after="0"/>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C208B"/>
    <w:pPr>
      <w:ind w:left="720"/>
      <w:contextualSpacing/>
    </w:pPr>
  </w:style>
  <w:style w:type="paragraph" w:styleId="Koptekst">
    <w:name w:val="header"/>
    <w:basedOn w:val="Standaard"/>
    <w:link w:val="KoptekstChar"/>
    <w:uiPriority w:val="99"/>
    <w:unhideWhenUsed/>
    <w:rsid w:val="00A70DED"/>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A70DED"/>
  </w:style>
  <w:style w:type="paragraph" w:styleId="Voettekst">
    <w:name w:val="footer"/>
    <w:basedOn w:val="Standaard"/>
    <w:link w:val="VoettekstChar"/>
    <w:uiPriority w:val="99"/>
    <w:unhideWhenUsed/>
    <w:rsid w:val="00A70DED"/>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70DED"/>
  </w:style>
  <w:style w:type="paragraph" w:styleId="Ballontekst">
    <w:name w:val="Balloon Text"/>
    <w:basedOn w:val="Standaard"/>
    <w:link w:val="BallontekstChar"/>
    <w:uiPriority w:val="99"/>
    <w:semiHidden/>
    <w:unhideWhenUsed/>
    <w:rsid w:val="00A70DED"/>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70DED"/>
    <w:rPr>
      <w:rFonts w:ascii="Tahoma" w:hAnsi="Tahoma" w:cs="Tahoma"/>
      <w:sz w:val="16"/>
      <w:szCs w:val="16"/>
    </w:rPr>
  </w:style>
  <w:style w:type="character" w:styleId="Hyperlink">
    <w:name w:val="Hyperlink"/>
    <w:basedOn w:val="Standaardalinea-lettertype"/>
    <w:uiPriority w:val="99"/>
    <w:unhideWhenUsed/>
    <w:rsid w:val="00080BCA"/>
    <w:rPr>
      <w:color w:val="0000FF" w:themeColor="hyperlink"/>
      <w:u w:val="single"/>
    </w:rPr>
  </w:style>
  <w:style w:type="character" w:styleId="GevolgdeHyperlink">
    <w:name w:val="FollowedHyperlink"/>
    <w:basedOn w:val="Standaardalinea-lettertype"/>
    <w:uiPriority w:val="99"/>
    <w:semiHidden/>
    <w:unhideWhenUsed/>
    <w:rsid w:val="00080BCA"/>
    <w:rPr>
      <w:color w:val="800080" w:themeColor="followedHyperlink"/>
      <w:u w:val="single"/>
    </w:rPr>
  </w:style>
  <w:style w:type="paragraph" w:styleId="Documentstructuur">
    <w:name w:val="Document Map"/>
    <w:basedOn w:val="Standaard"/>
    <w:link w:val="DocumentstructuurChar"/>
    <w:uiPriority w:val="99"/>
    <w:semiHidden/>
    <w:unhideWhenUsed/>
    <w:rsid w:val="008A5DB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8A5DBC"/>
    <w:rPr>
      <w:rFonts w:ascii="Tahoma" w:hAnsi="Tahoma" w:cs="Tahoma"/>
      <w:sz w:val="16"/>
      <w:szCs w:val="16"/>
    </w:rPr>
  </w:style>
  <w:style w:type="paragraph" w:styleId="Voetnoottekst">
    <w:name w:val="footnote text"/>
    <w:basedOn w:val="Standaard"/>
    <w:link w:val="VoetnoottekstChar"/>
    <w:uiPriority w:val="99"/>
    <w:semiHidden/>
    <w:unhideWhenUsed/>
    <w:rsid w:val="00212094"/>
    <w:pPr>
      <w:spacing w:line="240" w:lineRule="auto"/>
    </w:pPr>
    <w:rPr>
      <w:sz w:val="20"/>
      <w:szCs w:val="20"/>
    </w:rPr>
  </w:style>
  <w:style w:type="character" w:customStyle="1" w:styleId="VoetnoottekstChar">
    <w:name w:val="Voetnoottekst Char"/>
    <w:basedOn w:val="Standaardalinea-lettertype"/>
    <w:link w:val="Voetnoottekst"/>
    <w:uiPriority w:val="99"/>
    <w:semiHidden/>
    <w:rsid w:val="00212094"/>
    <w:rPr>
      <w:sz w:val="20"/>
      <w:szCs w:val="20"/>
    </w:rPr>
  </w:style>
  <w:style w:type="character" w:styleId="Voetnootmarkering">
    <w:name w:val="footnote reference"/>
    <w:basedOn w:val="Standaardalinea-lettertype"/>
    <w:uiPriority w:val="99"/>
    <w:semiHidden/>
    <w:unhideWhenUsed/>
    <w:rsid w:val="00212094"/>
    <w:rPr>
      <w:vertAlign w:val="superscript"/>
    </w:rPr>
  </w:style>
  <w:style w:type="table" w:styleId="Tabelraster">
    <w:name w:val="Table Grid"/>
    <w:basedOn w:val="Standaardtabel"/>
    <w:uiPriority w:val="59"/>
    <w:rsid w:val="00EC61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Verwijzingopmerking">
    <w:name w:val="annotation reference"/>
    <w:basedOn w:val="Standaardalinea-lettertype"/>
    <w:uiPriority w:val="99"/>
    <w:semiHidden/>
    <w:unhideWhenUsed/>
    <w:rsid w:val="009379F2"/>
    <w:rPr>
      <w:sz w:val="16"/>
      <w:szCs w:val="16"/>
    </w:rPr>
  </w:style>
  <w:style w:type="paragraph" w:styleId="Tekstopmerking">
    <w:name w:val="annotation text"/>
    <w:basedOn w:val="Standaard"/>
    <w:link w:val="TekstopmerkingChar"/>
    <w:uiPriority w:val="99"/>
    <w:unhideWhenUsed/>
    <w:rsid w:val="009379F2"/>
    <w:pPr>
      <w:spacing w:line="240" w:lineRule="auto"/>
    </w:pPr>
    <w:rPr>
      <w:sz w:val="20"/>
      <w:szCs w:val="20"/>
    </w:rPr>
  </w:style>
  <w:style w:type="character" w:customStyle="1" w:styleId="TekstopmerkingChar">
    <w:name w:val="Tekst opmerking Char"/>
    <w:basedOn w:val="Standaardalinea-lettertype"/>
    <w:link w:val="Tekstopmerking"/>
    <w:uiPriority w:val="99"/>
    <w:rsid w:val="009379F2"/>
    <w:rPr>
      <w:sz w:val="20"/>
      <w:szCs w:val="20"/>
    </w:rPr>
  </w:style>
  <w:style w:type="paragraph" w:styleId="Onderwerpvanopmerking">
    <w:name w:val="annotation subject"/>
    <w:basedOn w:val="Tekstopmerking"/>
    <w:next w:val="Tekstopmerking"/>
    <w:link w:val="OnderwerpvanopmerkingChar"/>
    <w:uiPriority w:val="99"/>
    <w:semiHidden/>
    <w:unhideWhenUsed/>
    <w:rsid w:val="009379F2"/>
    <w:rPr>
      <w:b/>
      <w:bCs/>
    </w:rPr>
  </w:style>
  <w:style w:type="character" w:customStyle="1" w:styleId="OnderwerpvanopmerkingChar">
    <w:name w:val="Onderwerp van opmerking Char"/>
    <w:basedOn w:val="TekstopmerkingChar"/>
    <w:link w:val="Onderwerpvanopmerking"/>
    <w:uiPriority w:val="99"/>
    <w:semiHidden/>
    <w:rsid w:val="009379F2"/>
    <w:rPr>
      <w:b/>
      <w:bCs/>
    </w:rPr>
  </w:style>
</w:styles>
</file>

<file path=word/webSettings.xml><?xml version="1.0" encoding="utf-8"?>
<w:webSettings xmlns:r="http://schemas.openxmlformats.org/officeDocument/2006/relationships" xmlns:w="http://schemas.openxmlformats.org/wordprocessingml/2006/main">
  <w:divs>
    <w:div w:id="1717122290">
      <w:bodyDiv w:val="1"/>
      <w:marLeft w:val="0"/>
      <w:marRight w:val="0"/>
      <w:marTop w:val="0"/>
      <w:marBottom w:val="0"/>
      <w:divBdr>
        <w:top w:val="none" w:sz="0" w:space="0" w:color="auto"/>
        <w:left w:val="none" w:sz="0" w:space="0" w:color="auto"/>
        <w:bottom w:val="none" w:sz="0" w:space="0" w:color="auto"/>
        <w:right w:val="none" w:sz="0" w:space="0" w:color="auto"/>
      </w:divBdr>
    </w:div>
    <w:div w:id="1814247870">
      <w:bodyDiv w:val="1"/>
      <w:marLeft w:val="0"/>
      <w:marRight w:val="0"/>
      <w:marTop w:val="0"/>
      <w:marBottom w:val="0"/>
      <w:divBdr>
        <w:top w:val="none" w:sz="0" w:space="0" w:color="auto"/>
        <w:left w:val="none" w:sz="0" w:space="0" w:color="auto"/>
        <w:bottom w:val="none" w:sz="0" w:space="0" w:color="auto"/>
        <w:right w:val="none" w:sz="0" w:space="0" w:color="auto"/>
      </w:divBdr>
    </w:div>
    <w:div w:id="1919168469">
      <w:bodyDiv w:val="1"/>
      <w:marLeft w:val="0"/>
      <w:marRight w:val="0"/>
      <w:marTop w:val="0"/>
      <w:marBottom w:val="0"/>
      <w:divBdr>
        <w:top w:val="none" w:sz="0" w:space="0" w:color="auto"/>
        <w:left w:val="none" w:sz="0" w:space="0" w:color="auto"/>
        <w:bottom w:val="none" w:sz="0" w:space="0" w:color="auto"/>
        <w:right w:val="none" w:sz="0" w:space="0" w:color="auto"/>
      </w:divBdr>
    </w:div>
    <w:div w:id="2051030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A6495-490B-4CE2-888F-C3F343094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9549</Words>
  <Characters>52525</Characters>
  <Application>Microsoft Office Word</Application>
  <DocSecurity>0</DocSecurity>
  <Lines>437</Lines>
  <Paragraphs>123</Paragraphs>
  <ScaleCrop>false</ScaleCrop>
  <HeadingPairs>
    <vt:vector size="2" baseType="variant">
      <vt:variant>
        <vt:lpstr>Titel</vt:lpstr>
      </vt:variant>
      <vt:variant>
        <vt:i4>1</vt:i4>
      </vt:variant>
    </vt:vector>
  </HeadingPairs>
  <TitlesOfParts>
    <vt:vector size="1" baseType="lpstr">
      <vt:lpstr>Onderzoek metadatastandaarden</vt:lpstr>
    </vt:vector>
  </TitlesOfParts>
  <Company>VNG</Company>
  <LinksUpToDate>false</LinksUpToDate>
  <CharactersWithSpaces>61951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Onderzoek metadatastandaarden</dc:title>
  <dc:subject>RGBZ &amp; Metagegevens</dc:subject>
  <dc:creator>Arjan Kloosterboer (KING)</dc:creator>
  <cp:keywords>rgbz tplo tlo zaak metadata toepassingsprofiel</cp:keywords>
  <dc:description>Dd. 18-6-2013</dc:description>
  <cp:lastModifiedBy>Arjan</cp:lastModifiedBy>
  <cp:revision>3</cp:revision>
  <cp:lastPrinted>2013-08-11T22:37:00Z</cp:lastPrinted>
  <dcterms:created xsi:type="dcterms:W3CDTF">2013-10-02T15:50:00Z</dcterms:created>
  <dcterms:modified xsi:type="dcterms:W3CDTF">2013-10-02T15:57:00Z</dcterms:modified>
  <cp:category>eindrapportage</cp:category>
  <cp:contentStatus>concept</cp:contentStatus>
</cp:coreProperties>
</file>